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203"/>
      </w:tblGrid>
      <w:tr w:rsidR="00974E99" w:rsidRPr="00486C2D" w14:paraId="29F2B8D6" w14:textId="77777777" w:rsidTr="003F1ECC">
        <w:trPr>
          <w:trHeight w:hRule="exact" w:val="2948"/>
        </w:trPr>
        <w:tc>
          <w:tcPr>
            <w:tcW w:w="11185" w:type="dxa"/>
            <w:shd w:val="clear" w:color="auto" w:fill="00AFAA"/>
            <w:vAlign w:val="center"/>
          </w:tcPr>
          <w:p w14:paraId="03D1FD65" w14:textId="77777777" w:rsidR="00974E99" w:rsidRPr="00486C2D" w:rsidRDefault="00974E99" w:rsidP="006F032D">
            <w:pPr>
              <w:pStyle w:val="Documenttype"/>
            </w:pPr>
            <w:r w:rsidRPr="00486C2D">
              <w:t xml:space="preserve">IALA </w:t>
            </w:r>
            <w:r w:rsidR="009A1FCD" w:rsidRPr="00486C2D">
              <w:t>Model Course</w:t>
            </w:r>
          </w:p>
        </w:tc>
      </w:tr>
    </w:tbl>
    <w:p w14:paraId="5FA9C138" w14:textId="77777777" w:rsidR="008972C3" w:rsidRPr="00486C2D" w:rsidRDefault="008972C3" w:rsidP="003274DB"/>
    <w:p w14:paraId="0E6670E1" w14:textId="77777777" w:rsidR="00D74AE1" w:rsidRPr="00486C2D" w:rsidRDefault="00D74AE1" w:rsidP="003274DB"/>
    <w:p w14:paraId="0B051659" w14:textId="281B6DEC" w:rsidR="007B7FEC" w:rsidRPr="00486C2D" w:rsidRDefault="00CE1450" w:rsidP="007B7FEC">
      <w:pPr>
        <w:pStyle w:val="Documentnumber"/>
      </w:pPr>
      <w:r w:rsidRPr="00486C2D">
        <w:t xml:space="preserve">C0103-4 </w:t>
      </w:r>
    </w:p>
    <w:p w14:paraId="5D37070F" w14:textId="77777777" w:rsidR="007B7FEC" w:rsidRPr="00486C2D" w:rsidRDefault="007B7FEC" w:rsidP="003274DB"/>
    <w:p w14:paraId="2316A32B" w14:textId="5B570C64" w:rsidR="00776004" w:rsidRPr="00486C2D" w:rsidRDefault="00CE1450" w:rsidP="00FB51A6">
      <w:pPr>
        <w:pStyle w:val="Documentname"/>
      </w:pPr>
      <w:r w:rsidRPr="00486C2D">
        <w:rPr>
          <w:bCs/>
        </w:rPr>
        <w:t>VTS</w:t>
      </w:r>
      <w:r w:rsidR="007C3798" w:rsidRPr="00486C2D">
        <w:rPr>
          <w:bCs/>
        </w:rPr>
        <w:t xml:space="preserve"> </w:t>
      </w:r>
      <w:r w:rsidR="00777732" w:rsidRPr="00486C2D">
        <w:rPr>
          <w:bCs/>
        </w:rPr>
        <w:t>On-The-Job</w:t>
      </w:r>
      <w:r w:rsidR="007C3798" w:rsidRPr="00486C2D">
        <w:rPr>
          <w:bCs/>
        </w:rPr>
        <w:t xml:space="preserve"> Training</w:t>
      </w:r>
      <w:r w:rsidR="00EC5DCB" w:rsidRPr="00486C2D">
        <w:rPr>
          <w:bCs/>
        </w:rPr>
        <w:t xml:space="preserve"> I</w:t>
      </w:r>
      <w:r w:rsidR="00BE4061" w:rsidRPr="00486C2D">
        <w:rPr>
          <w:bCs/>
        </w:rPr>
        <w:t>nstructor</w:t>
      </w:r>
      <w:r w:rsidR="00921054" w:rsidRPr="00486C2D">
        <w:rPr>
          <w:bCs/>
        </w:rPr>
        <w:t xml:space="preserve"> DRAFT</w:t>
      </w:r>
    </w:p>
    <w:p w14:paraId="603893B3" w14:textId="77777777" w:rsidR="00B908C2" w:rsidRPr="00486C2D" w:rsidRDefault="00B908C2" w:rsidP="00D74AE1"/>
    <w:p w14:paraId="2C826F28" w14:textId="559ACEAB" w:rsidR="002804E2" w:rsidRPr="007B28FB" w:rsidRDefault="002804E2" w:rsidP="002804E2">
      <w:pPr>
        <w:pStyle w:val="Editionnumber"/>
        <w:rPr>
          <w:sz w:val="28"/>
          <w:szCs w:val="28"/>
        </w:rPr>
      </w:pPr>
      <w:r w:rsidRPr="00486C2D">
        <w:t xml:space="preserve">Edition 3.0 </w:t>
      </w:r>
      <w:r w:rsidRPr="00C67273">
        <w:rPr>
          <w:highlight w:val="yellow"/>
        </w:rPr>
        <w:t>DRAFT</w:t>
      </w:r>
      <w:r w:rsidR="00C67273" w:rsidRPr="00C67273">
        <w:rPr>
          <w:highlight w:val="yellow"/>
        </w:rPr>
        <w:t xml:space="preserve"> Option 1</w:t>
      </w:r>
      <w:r w:rsidR="00C67273">
        <w:t xml:space="preserve"> </w:t>
      </w:r>
      <w:r w:rsidR="007B28FB" w:rsidRPr="007B28FB">
        <w:rPr>
          <w:sz w:val="28"/>
          <w:szCs w:val="28"/>
          <w:highlight w:val="yellow"/>
        </w:rPr>
        <w:t>(Based on module structure agreed at VTS54)</w:t>
      </w:r>
    </w:p>
    <w:p w14:paraId="22EF2AD9" w14:textId="77777777" w:rsidR="002804E2" w:rsidRPr="00486C2D" w:rsidRDefault="002804E2" w:rsidP="002804E2">
      <w:pPr>
        <w:pStyle w:val="Documentdate"/>
      </w:pPr>
      <w:r w:rsidRPr="00486C2D">
        <w:t>[date]</w:t>
      </w:r>
    </w:p>
    <w:p w14:paraId="605021B2" w14:textId="77777777" w:rsidR="00DE55D2" w:rsidRDefault="00DE55D2">
      <w:pPr>
        <w:spacing w:after="200" w:line="276" w:lineRule="auto"/>
        <w:rPr>
          <w:sz w:val="22"/>
        </w:rPr>
      </w:pPr>
      <w:r>
        <w:br w:type="page"/>
      </w:r>
    </w:p>
    <w:p w14:paraId="7501E874" w14:textId="37B61BAA" w:rsidR="00914E26" w:rsidRPr="00486C2D" w:rsidRDefault="00914E26" w:rsidP="00914E26">
      <w:pPr>
        <w:pStyle w:val="BodyText"/>
      </w:pPr>
      <w:r w:rsidRPr="00486C2D">
        <w:lastRenderedPageBreak/>
        <w:t>Revisions to this IALA Document are to be noted in the table prior to the issue of a revised document.</w:t>
      </w:r>
    </w:p>
    <w:p w14:paraId="69A89C47" w14:textId="33D74D23" w:rsidR="004D15F1" w:rsidRPr="00486C2D" w:rsidRDefault="004D15F1" w:rsidP="004D15F1">
      <w:pPr>
        <w:pStyle w:val="BodyText"/>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07"/>
        <w:gridCol w:w="1890"/>
      </w:tblGrid>
      <w:tr w:rsidR="004D15F1" w:rsidRPr="00486C2D" w14:paraId="54944113" w14:textId="77777777" w:rsidTr="002804E2">
        <w:tc>
          <w:tcPr>
            <w:tcW w:w="1908" w:type="dxa"/>
          </w:tcPr>
          <w:p w14:paraId="0480376C" w14:textId="77777777" w:rsidR="004D15F1" w:rsidRPr="00486C2D" w:rsidRDefault="004D15F1" w:rsidP="005E026A">
            <w:pPr>
              <w:pStyle w:val="Tableheading"/>
              <w:jc w:val="left"/>
              <w:rPr>
                <w:lang w:val="en-GB"/>
              </w:rPr>
            </w:pPr>
            <w:r w:rsidRPr="00486C2D">
              <w:rPr>
                <w:lang w:val="en-GB"/>
              </w:rPr>
              <w:t>Date</w:t>
            </w:r>
          </w:p>
        </w:tc>
        <w:tc>
          <w:tcPr>
            <w:tcW w:w="6007" w:type="dxa"/>
          </w:tcPr>
          <w:p w14:paraId="45DAE5BA" w14:textId="77777777" w:rsidR="004D15F1" w:rsidRPr="00486C2D" w:rsidRDefault="004D15F1" w:rsidP="005E026A">
            <w:pPr>
              <w:pStyle w:val="Tableheading"/>
              <w:jc w:val="left"/>
              <w:rPr>
                <w:lang w:val="en-GB"/>
              </w:rPr>
            </w:pPr>
            <w:r w:rsidRPr="00486C2D">
              <w:rPr>
                <w:lang w:val="en-GB"/>
              </w:rPr>
              <w:t>Details</w:t>
            </w:r>
          </w:p>
        </w:tc>
        <w:tc>
          <w:tcPr>
            <w:tcW w:w="1890" w:type="dxa"/>
          </w:tcPr>
          <w:p w14:paraId="79ABF2F3" w14:textId="77777777" w:rsidR="004D15F1" w:rsidRPr="00486C2D" w:rsidRDefault="004D15F1" w:rsidP="005E026A">
            <w:pPr>
              <w:pStyle w:val="Tableheading"/>
              <w:jc w:val="left"/>
              <w:rPr>
                <w:lang w:val="en-GB"/>
              </w:rPr>
            </w:pPr>
            <w:r w:rsidRPr="00486C2D">
              <w:rPr>
                <w:lang w:val="en-GB"/>
              </w:rPr>
              <w:t>Approval</w:t>
            </w:r>
          </w:p>
        </w:tc>
      </w:tr>
      <w:tr w:rsidR="004D15F1" w:rsidRPr="00486C2D" w14:paraId="7B90DF8B" w14:textId="77777777" w:rsidTr="002804E2">
        <w:trPr>
          <w:trHeight w:val="851"/>
        </w:trPr>
        <w:tc>
          <w:tcPr>
            <w:tcW w:w="1908" w:type="dxa"/>
            <w:vAlign w:val="center"/>
          </w:tcPr>
          <w:p w14:paraId="569145DA" w14:textId="33F29C24" w:rsidR="004D15F1" w:rsidRPr="00486C2D" w:rsidRDefault="004D15F1" w:rsidP="005E026A">
            <w:pPr>
              <w:pStyle w:val="Tabletext"/>
            </w:pPr>
            <w:r w:rsidRPr="00486C2D">
              <w:t>December 2001</w:t>
            </w:r>
          </w:p>
        </w:tc>
        <w:tc>
          <w:tcPr>
            <w:tcW w:w="6007" w:type="dxa"/>
            <w:vAlign w:val="center"/>
          </w:tcPr>
          <w:p w14:paraId="1E318EC5" w14:textId="77777777" w:rsidR="004D15F1" w:rsidRPr="00486C2D" w:rsidRDefault="004D15F1" w:rsidP="005E026A">
            <w:pPr>
              <w:pStyle w:val="Tabletext"/>
            </w:pPr>
            <w:r w:rsidRPr="00486C2D">
              <w:t>1</w:t>
            </w:r>
            <w:r w:rsidRPr="00486C2D">
              <w:rPr>
                <w:vertAlign w:val="superscript"/>
              </w:rPr>
              <w:t>st</w:t>
            </w:r>
            <w:r w:rsidRPr="00486C2D">
              <w:t xml:space="preserve"> issue</w:t>
            </w:r>
          </w:p>
        </w:tc>
        <w:tc>
          <w:tcPr>
            <w:tcW w:w="1890" w:type="dxa"/>
            <w:vAlign w:val="center"/>
          </w:tcPr>
          <w:p w14:paraId="6E3ED57C" w14:textId="77777777" w:rsidR="004D15F1" w:rsidRPr="00486C2D" w:rsidRDefault="004D15F1" w:rsidP="005E026A">
            <w:pPr>
              <w:pStyle w:val="Tabletext"/>
            </w:pPr>
            <w:r w:rsidRPr="00486C2D">
              <w:t>Council xx</w:t>
            </w:r>
          </w:p>
        </w:tc>
      </w:tr>
      <w:tr w:rsidR="004D15F1" w:rsidRPr="00486C2D" w14:paraId="52AB79E7" w14:textId="77777777" w:rsidTr="002804E2">
        <w:trPr>
          <w:trHeight w:val="851"/>
        </w:trPr>
        <w:tc>
          <w:tcPr>
            <w:tcW w:w="1908" w:type="dxa"/>
            <w:vAlign w:val="center"/>
          </w:tcPr>
          <w:p w14:paraId="7FDCCE1B" w14:textId="77777777" w:rsidR="004D15F1" w:rsidRPr="00486C2D" w:rsidRDefault="004D15F1" w:rsidP="005E026A">
            <w:pPr>
              <w:pStyle w:val="Tabletext"/>
            </w:pPr>
            <w:r w:rsidRPr="00486C2D">
              <w:t>December 2005</w:t>
            </w:r>
          </w:p>
        </w:tc>
        <w:tc>
          <w:tcPr>
            <w:tcW w:w="6007" w:type="dxa"/>
            <w:vAlign w:val="center"/>
          </w:tcPr>
          <w:p w14:paraId="54DBD054" w14:textId="77777777" w:rsidR="004D15F1" w:rsidRPr="00486C2D" w:rsidRDefault="004D15F1" w:rsidP="005E026A">
            <w:pPr>
              <w:pStyle w:val="Tabletext"/>
            </w:pPr>
            <w:r w:rsidRPr="00486C2D">
              <w:t>Ed.1.1</w:t>
            </w:r>
            <w:r w:rsidRPr="00486C2D">
              <w:br/>
              <w:t>Entire document</w:t>
            </w:r>
          </w:p>
        </w:tc>
        <w:tc>
          <w:tcPr>
            <w:tcW w:w="1890" w:type="dxa"/>
            <w:vAlign w:val="center"/>
          </w:tcPr>
          <w:p w14:paraId="0FD3FD5C" w14:textId="77777777" w:rsidR="004D15F1" w:rsidRPr="00486C2D" w:rsidRDefault="004D15F1" w:rsidP="005E026A">
            <w:pPr>
              <w:pStyle w:val="Tabletext"/>
            </w:pPr>
            <w:r w:rsidRPr="00486C2D">
              <w:rPr>
                <w:highlight w:val="yellow"/>
              </w:rPr>
              <w:t>Council xx</w:t>
            </w:r>
          </w:p>
        </w:tc>
      </w:tr>
      <w:tr w:rsidR="004D15F1" w:rsidRPr="00486C2D" w14:paraId="3DC2A8FE" w14:textId="77777777" w:rsidTr="002804E2">
        <w:trPr>
          <w:trHeight w:val="851"/>
        </w:trPr>
        <w:tc>
          <w:tcPr>
            <w:tcW w:w="1908" w:type="dxa"/>
            <w:vAlign w:val="center"/>
          </w:tcPr>
          <w:p w14:paraId="177077B3" w14:textId="77777777" w:rsidR="004D15F1" w:rsidRPr="00486C2D" w:rsidRDefault="004D15F1" w:rsidP="005E026A">
            <w:pPr>
              <w:pStyle w:val="Tabletext"/>
            </w:pPr>
            <w:r w:rsidRPr="00486C2D">
              <w:t>December 2009</w:t>
            </w:r>
          </w:p>
        </w:tc>
        <w:tc>
          <w:tcPr>
            <w:tcW w:w="6007" w:type="dxa"/>
            <w:vAlign w:val="center"/>
          </w:tcPr>
          <w:p w14:paraId="50ACCD44" w14:textId="77777777" w:rsidR="004D15F1" w:rsidRPr="00486C2D" w:rsidRDefault="004D15F1" w:rsidP="005E026A">
            <w:pPr>
              <w:pStyle w:val="Tabletext"/>
            </w:pPr>
            <w:r w:rsidRPr="00486C2D">
              <w:t>Ed.2</w:t>
            </w:r>
            <w:r w:rsidRPr="00486C2D">
              <w:br/>
              <w:t>General updating in the light of 10 years’ experience and evolving technology</w:t>
            </w:r>
          </w:p>
        </w:tc>
        <w:tc>
          <w:tcPr>
            <w:tcW w:w="1890" w:type="dxa"/>
            <w:vAlign w:val="center"/>
          </w:tcPr>
          <w:p w14:paraId="104B8F3C" w14:textId="77777777" w:rsidR="004D15F1" w:rsidRPr="00486C2D" w:rsidRDefault="004D15F1" w:rsidP="005E026A">
            <w:pPr>
              <w:pStyle w:val="Tabletext"/>
            </w:pPr>
            <w:r w:rsidRPr="00486C2D">
              <w:rPr>
                <w:highlight w:val="yellow"/>
              </w:rPr>
              <w:t>Council xx</w:t>
            </w:r>
          </w:p>
        </w:tc>
      </w:tr>
      <w:tr w:rsidR="004D15F1" w:rsidRPr="00486C2D" w14:paraId="39EFE8EA" w14:textId="77777777" w:rsidTr="002804E2">
        <w:trPr>
          <w:trHeight w:val="851"/>
        </w:trPr>
        <w:tc>
          <w:tcPr>
            <w:tcW w:w="1908" w:type="dxa"/>
            <w:vAlign w:val="center"/>
          </w:tcPr>
          <w:p w14:paraId="6FD9FAF4" w14:textId="77777777" w:rsidR="004D15F1" w:rsidRPr="00486C2D" w:rsidRDefault="004D15F1" w:rsidP="005E026A">
            <w:pPr>
              <w:pStyle w:val="Tabletext"/>
            </w:pPr>
            <w:r w:rsidRPr="00486C2D">
              <w:rPr>
                <w:highlight w:val="yellow"/>
              </w:rPr>
              <w:t>[Date]</w:t>
            </w:r>
          </w:p>
        </w:tc>
        <w:tc>
          <w:tcPr>
            <w:tcW w:w="6007" w:type="dxa"/>
            <w:vAlign w:val="center"/>
          </w:tcPr>
          <w:p w14:paraId="187D44F3" w14:textId="77777777" w:rsidR="004D15F1" w:rsidRPr="00486C2D" w:rsidRDefault="004D15F1" w:rsidP="005E026A">
            <w:pPr>
              <w:pStyle w:val="Tabletext"/>
            </w:pPr>
            <w:r w:rsidRPr="00486C2D">
              <w:t>Ed.3</w:t>
            </w:r>
          </w:p>
          <w:p w14:paraId="18CADDBF" w14:textId="77777777" w:rsidR="004D15F1" w:rsidRPr="00486C2D" w:rsidRDefault="004D15F1" w:rsidP="005E026A">
            <w:pPr>
              <w:pStyle w:val="Tabletext"/>
            </w:pPr>
            <w:r w:rsidRPr="00486C2D">
              <w:t>Entire document. Full review to reflect IMO Resolution A.1158(32), changes in technology and the evolution of VTS Operations.</w:t>
            </w:r>
          </w:p>
        </w:tc>
        <w:tc>
          <w:tcPr>
            <w:tcW w:w="1890" w:type="dxa"/>
            <w:vAlign w:val="center"/>
          </w:tcPr>
          <w:p w14:paraId="39A99618" w14:textId="77777777" w:rsidR="004D15F1" w:rsidRPr="00486C2D" w:rsidRDefault="004D15F1" w:rsidP="005E026A">
            <w:pPr>
              <w:pStyle w:val="Tabletext"/>
            </w:pPr>
            <w:r w:rsidRPr="00486C2D">
              <w:rPr>
                <w:highlight w:val="yellow"/>
              </w:rPr>
              <w:t>Council xx</w:t>
            </w:r>
          </w:p>
        </w:tc>
      </w:tr>
      <w:tr w:rsidR="004D15F1" w:rsidRPr="00486C2D" w14:paraId="144B6CCF" w14:textId="77777777" w:rsidTr="002804E2">
        <w:trPr>
          <w:trHeight w:val="851"/>
        </w:trPr>
        <w:tc>
          <w:tcPr>
            <w:tcW w:w="1908" w:type="dxa"/>
            <w:vAlign w:val="center"/>
          </w:tcPr>
          <w:p w14:paraId="43C73CD0" w14:textId="77777777" w:rsidR="004D15F1" w:rsidRPr="00486C2D" w:rsidRDefault="004D15F1" w:rsidP="005E026A">
            <w:pPr>
              <w:pStyle w:val="Tabletext"/>
            </w:pPr>
          </w:p>
        </w:tc>
        <w:tc>
          <w:tcPr>
            <w:tcW w:w="6007" w:type="dxa"/>
            <w:vAlign w:val="center"/>
          </w:tcPr>
          <w:p w14:paraId="4D74CF4E" w14:textId="77777777" w:rsidR="004D15F1" w:rsidRPr="00486C2D" w:rsidRDefault="004D15F1" w:rsidP="005E026A">
            <w:pPr>
              <w:pStyle w:val="Tabletext"/>
            </w:pPr>
          </w:p>
        </w:tc>
        <w:tc>
          <w:tcPr>
            <w:tcW w:w="1890" w:type="dxa"/>
            <w:vAlign w:val="center"/>
          </w:tcPr>
          <w:p w14:paraId="1541B1B7" w14:textId="77777777" w:rsidR="004D15F1" w:rsidRPr="00486C2D" w:rsidRDefault="004D15F1" w:rsidP="005E026A">
            <w:pPr>
              <w:pStyle w:val="Tabletext"/>
            </w:pPr>
          </w:p>
        </w:tc>
      </w:tr>
    </w:tbl>
    <w:p w14:paraId="1CFCE456" w14:textId="77777777" w:rsidR="005E4659" w:rsidRPr="00486C2D" w:rsidRDefault="005E4659" w:rsidP="00914E26">
      <w:pPr>
        <w:spacing w:after="200" w:line="276" w:lineRule="auto"/>
        <w:sectPr w:rsidR="005E4659" w:rsidRPr="00486C2D" w:rsidSect="00584794">
          <w:headerReference w:type="default" r:id="rId11"/>
          <w:footerReference w:type="default" r:id="rId12"/>
          <w:type w:val="continuous"/>
          <w:pgSz w:w="11906" w:h="16838" w:code="9"/>
          <w:pgMar w:top="567" w:right="794" w:bottom="567" w:left="907" w:header="567" w:footer="567" w:gutter="0"/>
          <w:cols w:space="708"/>
          <w:docGrid w:linePitch="360"/>
        </w:sectPr>
      </w:pPr>
    </w:p>
    <w:p w14:paraId="23F0E2B5" w14:textId="1B3928E2" w:rsidR="00C52E0B" w:rsidRDefault="00777CAD">
      <w:pPr>
        <w:pStyle w:val="TOC1"/>
        <w:tabs>
          <w:tab w:val="left" w:pos="1134"/>
        </w:tabs>
        <w:rPr>
          <w:rFonts w:eastAsiaTheme="minorEastAsia" w:cstheme="minorBidi"/>
          <w:b w:val="0"/>
          <w:color w:val="auto"/>
          <w:kern w:val="2"/>
          <w:sz w:val="22"/>
          <w:szCs w:val="22"/>
          <w:lang w:val="en-US" w:eastAsia="en-US"/>
          <w14:ligatures w14:val="standardContextual"/>
        </w:rPr>
      </w:pPr>
      <w:r w:rsidRPr="00486C2D">
        <w:rPr>
          <w:b w:val="0"/>
          <w:noProof w:val="0"/>
        </w:rPr>
        <w:lastRenderedPageBreak/>
        <w:fldChar w:fldCharType="begin"/>
      </w:r>
      <w:r w:rsidRPr="00486C2D">
        <w:rPr>
          <w:b w:val="0"/>
          <w:noProof w:val="0"/>
        </w:rPr>
        <w:instrText xml:space="preserve"> TOC \t "Heading 1,2,Heading 2,3,Heading 3,4,Annex,1,Appendix,5,Part,1,Module,1,Module Heading 1,2,Title,1" </w:instrText>
      </w:r>
      <w:r w:rsidRPr="00486C2D">
        <w:rPr>
          <w:b w:val="0"/>
          <w:noProof w:val="0"/>
        </w:rPr>
        <w:fldChar w:fldCharType="separate"/>
      </w:r>
      <w:r w:rsidR="00C52E0B" w:rsidRPr="006F02A0">
        <w:t>PART A</w:t>
      </w:r>
      <w:r w:rsidR="00C52E0B">
        <w:rPr>
          <w:rFonts w:eastAsiaTheme="minorEastAsia" w:cstheme="minorBidi"/>
          <w:b w:val="0"/>
          <w:color w:val="auto"/>
          <w:kern w:val="2"/>
          <w:sz w:val="22"/>
          <w:szCs w:val="22"/>
          <w:lang w:val="en-US" w:eastAsia="en-US"/>
          <w14:ligatures w14:val="standardContextual"/>
        </w:rPr>
        <w:tab/>
      </w:r>
      <w:r w:rsidR="00C52E0B" w:rsidRPr="006F02A0">
        <w:t>COURSE OVERVIEW</w:t>
      </w:r>
      <w:r w:rsidR="00C52E0B">
        <w:tab/>
      </w:r>
      <w:r w:rsidR="00C52E0B">
        <w:fldChar w:fldCharType="begin"/>
      </w:r>
      <w:r w:rsidR="00C52E0B">
        <w:instrText xml:space="preserve"> PAGEREF _Toc158747943 \h </w:instrText>
      </w:r>
      <w:r w:rsidR="00C52E0B">
        <w:fldChar w:fldCharType="separate"/>
      </w:r>
      <w:r w:rsidR="00367616">
        <w:t>4</w:t>
      </w:r>
      <w:r w:rsidR="00C52E0B">
        <w:fldChar w:fldCharType="end"/>
      </w:r>
    </w:p>
    <w:p w14:paraId="6B36037B" w14:textId="52910B2F" w:rsidR="00C52E0B" w:rsidRDefault="00C52E0B">
      <w:pPr>
        <w:pStyle w:val="TOC2"/>
        <w:rPr>
          <w:rFonts w:eastAsiaTheme="minorEastAsia" w:cstheme="minorBidi"/>
          <w:color w:val="auto"/>
          <w:kern w:val="2"/>
          <w:sz w:val="22"/>
          <w:szCs w:val="22"/>
          <w:lang w:val="en-US" w:eastAsia="en-US"/>
          <w14:ligatures w14:val="standardContextual"/>
        </w:rPr>
      </w:pPr>
      <w:r w:rsidRPr="006F02A0">
        <w:t>1</w:t>
      </w:r>
      <w:r>
        <w:rPr>
          <w:rFonts w:eastAsiaTheme="minorEastAsia" w:cstheme="minorBidi"/>
          <w:color w:val="auto"/>
          <w:kern w:val="2"/>
          <w:sz w:val="22"/>
          <w:szCs w:val="22"/>
          <w:lang w:val="en-US" w:eastAsia="en-US"/>
          <w14:ligatures w14:val="standardContextual"/>
        </w:rPr>
        <w:tab/>
      </w:r>
      <w:r>
        <w:t>Introduction</w:t>
      </w:r>
      <w:r>
        <w:tab/>
      </w:r>
      <w:r>
        <w:fldChar w:fldCharType="begin"/>
      </w:r>
      <w:r>
        <w:instrText xml:space="preserve"> PAGEREF _Toc158747944 \h </w:instrText>
      </w:r>
      <w:r>
        <w:fldChar w:fldCharType="separate"/>
      </w:r>
      <w:r w:rsidR="00367616">
        <w:t>4</w:t>
      </w:r>
      <w:r>
        <w:fldChar w:fldCharType="end"/>
      </w:r>
    </w:p>
    <w:p w14:paraId="12307BB3" w14:textId="01AA2C0C" w:rsidR="00C52E0B" w:rsidRDefault="00C52E0B">
      <w:pPr>
        <w:pStyle w:val="TOC2"/>
        <w:rPr>
          <w:rFonts w:eastAsiaTheme="minorEastAsia" w:cstheme="minorBidi"/>
          <w:color w:val="auto"/>
          <w:kern w:val="2"/>
          <w:sz w:val="22"/>
          <w:szCs w:val="22"/>
          <w:lang w:val="en-US" w:eastAsia="en-US"/>
          <w14:ligatures w14:val="standardContextual"/>
        </w:rPr>
      </w:pPr>
      <w:r w:rsidRPr="006F02A0">
        <w:t>2</w:t>
      </w:r>
      <w:r>
        <w:rPr>
          <w:rFonts w:eastAsiaTheme="minorEastAsia" w:cstheme="minorBidi"/>
          <w:color w:val="auto"/>
          <w:kern w:val="2"/>
          <w:sz w:val="22"/>
          <w:szCs w:val="22"/>
          <w:lang w:val="en-US" w:eastAsia="en-US"/>
          <w14:ligatures w14:val="standardContextual"/>
        </w:rPr>
        <w:tab/>
      </w:r>
      <w:r>
        <w:t>PURPOSE OF THE MODEL COURSE</w:t>
      </w:r>
      <w:r>
        <w:tab/>
      </w:r>
      <w:r>
        <w:fldChar w:fldCharType="begin"/>
      </w:r>
      <w:r>
        <w:instrText xml:space="preserve"> PAGEREF _Toc158747945 \h </w:instrText>
      </w:r>
      <w:r>
        <w:fldChar w:fldCharType="separate"/>
      </w:r>
      <w:r w:rsidR="00367616">
        <w:t>4</w:t>
      </w:r>
      <w:r>
        <w:fldChar w:fldCharType="end"/>
      </w:r>
    </w:p>
    <w:p w14:paraId="690638CC" w14:textId="5CC80261" w:rsidR="00C52E0B" w:rsidRDefault="00C52E0B">
      <w:pPr>
        <w:pStyle w:val="TOC2"/>
        <w:rPr>
          <w:rFonts w:eastAsiaTheme="minorEastAsia" w:cstheme="minorBidi"/>
          <w:color w:val="auto"/>
          <w:kern w:val="2"/>
          <w:sz w:val="22"/>
          <w:szCs w:val="22"/>
          <w:lang w:val="en-US" w:eastAsia="en-US"/>
          <w14:ligatures w14:val="standardContextual"/>
        </w:rPr>
      </w:pPr>
      <w:r w:rsidRPr="006F02A0">
        <w:t>3</w:t>
      </w:r>
      <w:r>
        <w:rPr>
          <w:rFonts w:eastAsiaTheme="minorEastAsia" w:cstheme="minorBidi"/>
          <w:color w:val="auto"/>
          <w:kern w:val="2"/>
          <w:sz w:val="22"/>
          <w:szCs w:val="22"/>
          <w:lang w:val="en-US" w:eastAsia="en-US"/>
          <w14:ligatures w14:val="standardContextual"/>
        </w:rPr>
        <w:tab/>
      </w:r>
      <w:r>
        <w:t>Course Objective</w:t>
      </w:r>
      <w:r>
        <w:tab/>
      </w:r>
      <w:r>
        <w:fldChar w:fldCharType="begin"/>
      </w:r>
      <w:r>
        <w:instrText xml:space="preserve"> PAGEREF _Toc158747946 \h </w:instrText>
      </w:r>
      <w:r>
        <w:fldChar w:fldCharType="separate"/>
      </w:r>
      <w:r w:rsidR="00367616">
        <w:t>5</w:t>
      </w:r>
      <w:r>
        <w:fldChar w:fldCharType="end"/>
      </w:r>
    </w:p>
    <w:p w14:paraId="2EBDE1D9" w14:textId="050A5C03" w:rsidR="00C52E0B" w:rsidRDefault="00C52E0B">
      <w:pPr>
        <w:pStyle w:val="TOC2"/>
        <w:rPr>
          <w:rFonts w:eastAsiaTheme="minorEastAsia" w:cstheme="minorBidi"/>
          <w:color w:val="auto"/>
          <w:kern w:val="2"/>
          <w:sz w:val="22"/>
          <w:szCs w:val="22"/>
          <w:lang w:val="en-US" w:eastAsia="en-US"/>
          <w14:ligatures w14:val="standardContextual"/>
        </w:rPr>
      </w:pPr>
      <w:r w:rsidRPr="006F02A0">
        <w:t>4</w:t>
      </w:r>
      <w:r>
        <w:rPr>
          <w:rFonts w:eastAsiaTheme="minorEastAsia" w:cstheme="minorBidi"/>
          <w:color w:val="auto"/>
          <w:kern w:val="2"/>
          <w:sz w:val="22"/>
          <w:szCs w:val="22"/>
          <w:lang w:val="en-US" w:eastAsia="en-US"/>
          <w14:ligatures w14:val="standardContextual"/>
        </w:rPr>
        <w:tab/>
      </w:r>
      <w:r>
        <w:t>Course Curriculum Outline</w:t>
      </w:r>
      <w:r>
        <w:tab/>
      </w:r>
      <w:r>
        <w:fldChar w:fldCharType="begin"/>
      </w:r>
      <w:r>
        <w:instrText xml:space="preserve"> PAGEREF _Toc158747947 \h </w:instrText>
      </w:r>
      <w:r>
        <w:fldChar w:fldCharType="separate"/>
      </w:r>
      <w:r w:rsidR="00367616">
        <w:t>5</w:t>
      </w:r>
      <w:r>
        <w:fldChar w:fldCharType="end"/>
      </w:r>
    </w:p>
    <w:p w14:paraId="458DFF59" w14:textId="1FEC7768" w:rsidR="00C52E0B" w:rsidRDefault="00C52E0B">
      <w:pPr>
        <w:pStyle w:val="TOC2"/>
        <w:rPr>
          <w:rFonts w:eastAsiaTheme="minorEastAsia" w:cstheme="minorBidi"/>
          <w:color w:val="auto"/>
          <w:kern w:val="2"/>
          <w:sz w:val="22"/>
          <w:szCs w:val="22"/>
          <w:lang w:val="en-US" w:eastAsia="en-US"/>
          <w14:ligatures w14:val="standardContextual"/>
        </w:rPr>
      </w:pPr>
      <w:r w:rsidRPr="006F02A0">
        <w:t>5</w:t>
      </w:r>
      <w:r>
        <w:rPr>
          <w:rFonts w:eastAsiaTheme="minorEastAsia" w:cstheme="minorBidi"/>
          <w:color w:val="auto"/>
          <w:kern w:val="2"/>
          <w:sz w:val="22"/>
          <w:szCs w:val="22"/>
          <w:lang w:val="en-US" w:eastAsia="en-US"/>
          <w14:ligatures w14:val="standardContextual"/>
        </w:rPr>
        <w:tab/>
      </w:r>
      <w:r>
        <w:t>Entry Requirements</w:t>
      </w:r>
      <w:r>
        <w:tab/>
      </w:r>
      <w:r>
        <w:fldChar w:fldCharType="begin"/>
      </w:r>
      <w:r>
        <w:instrText xml:space="preserve"> PAGEREF _Toc158747948 \h </w:instrText>
      </w:r>
      <w:r>
        <w:fldChar w:fldCharType="separate"/>
      </w:r>
      <w:r w:rsidR="00367616">
        <w:t>7</w:t>
      </w:r>
      <w:r>
        <w:fldChar w:fldCharType="end"/>
      </w:r>
    </w:p>
    <w:p w14:paraId="7389D80A" w14:textId="14786C7F" w:rsidR="00C52E0B" w:rsidRDefault="00C52E0B">
      <w:pPr>
        <w:pStyle w:val="TOC2"/>
        <w:rPr>
          <w:rFonts w:eastAsiaTheme="minorEastAsia" w:cstheme="minorBidi"/>
          <w:color w:val="auto"/>
          <w:kern w:val="2"/>
          <w:sz w:val="22"/>
          <w:szCs w:val="22"/>
          <w:lang w:val="en-US" w:eastAsia="en-US"/>
          <w14:ligatures w14:val="standardContextual"/>
        </w:rPr>
      </w:pPr>
      <w:r w:rsidRPr="006F02A0">
        <w:t>6</w:t>
      </w:r>
      <w:r>
        <w:rPr>
          <w:rFonts w:eastAsiaTheme="minorEastAsia" w:cstheme="minorBidi"/>
          <w:color w:val="auto"/>
          <w:kern w:val="2"/>
          <w:sz w:val="22"/>
          <w:szCs w:val="22"/>
          <w:lang w:val="en-US" w:eastAsia="en-US"/>
          <w14:ligatures w14:val="standardContextual"/>
        </w:rPr>
        <w:tab/>
      </w:r>
      <w:r>
        <w:t>Recognition of Prior Learning</w:t>
      </w:r>
      <w:r>
        <w:tab/>
      </w:r>
      <w:r>
        <w:fldChar w:fldCharType="begin"/>
      </w:r>
      <w:r>
        <w:instrText xml:space="preserve"> PAGEREF _Toc158747949 \h </w:instrText>
      </w:r>
      <w:r>
        <w:fldChar w:fldCharType="separate"/>
      </w:r>
      <w:r w:rsidR="00367616">
        <w:t>7</w:t>
      </w:r>
      <w:r>
        <w:fldChar w:fldCharType="end"/>
      </w:r>
    </w:p>
    <w:p w14:paraId="0A31E841" w14:textId="3BBB7C6E" w:rsidR="00C52E0B" w:rsidRDefault="00C52E0B">
      <w:pPr>
        <w:pStyle w:val="TOC2"/>
        <w:rPr>
          <w:rFonts w:eastAsiaTheme="minorEastAsia" w:cstheme="minorBidi"/>
          <w:color w:val="auto"/>
          <w:kern w:val="2"/>
          <w:sz w:val="22"/>
          <w:szCs w:val="22"/>
          <w:lang w:val="en-US" w:eastAsia="en-US"/>
          <w14:ligatures w14:val="standardContextual"/>
        </w:rPr>
      </w:pPr>
      <w:r w:rsidRPr="006F02A0">
        <w:t>7</w:t>
      </w:r>
      <w:r>
        <w:rPr>
          <w:rFonts w:eastAsiaTheme="minorEastAsia" w:cstheme="minorBidi"/>
          <w:color w:val="auto"/>
          <w:kern w:val="2"/>
          <w:sz w:val="22"/>
          <w:szCs w:val="22"/>
          <w:lang w:val="en-US" w:eastAsia="en-US"/>
          <w14:ligatures w14:val="standardContextual"/>
        </w:rPr>
        <w:tab/>
      </w:r>
      <w:r>
        <w:t>Course Intake - Limitations</w:t>
      </w:r>
      <w:r>
        <w:tab/>
      </w:r>
      <w:r>
        <w:fldChar w:fldCharType="begin"/>
      </w:r>
      <w:r>
        <w:instrText xml:space="preserve"> PAGEREF _Toc158747950 \h </w:instrText>
      </w:r>
      <w:r>
        <w:fldChar w:fldCharType="separate"/>
      </w:r>
      <w:r w:rsidR="00367616">
        <w:t>7</w:t>
      </w:r>
      <w:r>
        <w:fldChar w:fldCharType="end"/>
      </w:r>
    </w:p>
    <w:p w14:paraId="37A7B964" w14:textId="2237DDE8" w:rsidR="00C52E0B" w:rsidRDefault="00C52E0B">
      <w:pPr>
        <w:pStyle w:val="TOC2"/>
        <w:rPr>
          <w:rFonts w:eastAsiaTheme="minorEastAsia" w:cstheme="minorBidi"/>
          <w:color w:val="auto"/>
          <w:kern w:val="2"/>
          <w:sz w:val="22"/>
          <w:szCs w:val="22"/>
          <w:lang w:val="en-US" w:eastAsia="en-US"/>
          <w14:ligatures w14:val="standardContextual"/>
        </w:rPr>
      </w:pPr>
      <w:r w:rsidRPr="006F02A0">
        <w:t>8</w:t>
      </w:r>
      <w:r>
        <w:rPr>
          <w:rFonts w:eastAsiaTheme="minorEastAsia" w:cstheme="minorBidi"/>
          <w:color w:val="auto"/>
          <w:kern w:val="2"/>
          <w:sz w:val="22"/>
          <w:szCs w:val="22"/>
          <w:lang w:val="en-US" w:eastAsia="en-US"/>
          <w14:ligatures w14:val="standardContextual"/>
        </w:rPr>
        <w:tab/>
      </w:r>
      <w:r>
        <w:t>Training Staff Requirements</w:t>
      </w:r>
      <w:r>
        <w:tab/>
      </w:r>
      <w:r>
        <w:fldChar w:fldCharType="begin"/>
      </w:r>
      <w:r>
        <w:instrText xml:space="preserve"> PAGEREF _Toc158747951 \h </w:instrText>
      </w:r>
      <w:r>
        <w:fldChar w:fldCharType="separate"/>
      </w:r>
      <w:r w:rsidR="00367616">
        <w:t>7</w:t>
      </w:r>
      <w:r>
        <w:fldChar w:fldCharType="end"/>
      </w:r>
    </w:p>
    <w:p w14:paraId="387FF883" w14:textId="0B3C28EC" w:rsidR="00C52E0B" w:rsidRDefault="00C52E0B">
      <w:pPr>
        <w:pStyle w:val="TOC2"/>
        <w:rPr>
          <w:rFonts w:eastAsiaTheme="minorEastAsia" w:cstheme="minorBidi"/>
          <w:color w:val="auto"/>
          <w:kern w:val="2"/>
          <w:sz w:val="22"/>
          <w:szCs w:val="22"/>
          <w:lang w:val="en-US" w:eastAsia="en-US"/>
          <w14:ligatures w14:val="standardContextual"/>
        </w:rPr>
      </w:pPr>
      <w:r w:rsidRPr="006F02A0">
        <w:t>9</w:t>
      </w:r>
      <w:r>
        <w:rPr>
          <w:rFonts w:eastAsiaTheme="minorEastAsia" w:cstheme="minorBidi"/>
          <w:color w:val="auto"/>
          <w:kern w:val="2"/>
          <w:sz w:val="22"/>
          <w:szCs w:val="22"/>
          <w:lang w:val="en-US" w:eastAsia="en-US"/>
          <w14:ligatures w14:val="standardContextual"/>
        </w:rPr>
        <w:tab/>
      </w:r>
      <w:r>
        <w:t>Facilities and Equipment</w:t>
      </w:r>
      <w:r>
        <w:tab/>
      </w:r>
      <w:r>
        <w:fldChar w:fldCharType="begin"/>
      </w:r>
      <w:r>
        <w:instrText xml:space="preserve"> PAGEREF _Toc158747952 \h </w:instrText>
      </w:r>
      <w:r>
        <w:fldChar w:fldCharType="separate"/>
      </w:r>
      <w:r w:rsidR="00367616">
        <w:t>7</w:t>
      </w:r>
      <w:r>
        <w:fldChar w:fldCharType="end"/>
      </w:r>
    </w:p>
    <w:p w14:paraId="206D827F" w14:textId="309E0C42" w:rsidR="00C52E0B" w:rsidRDefault="00C52E0B">
      <w:pPr>
        <w:pStyle w:val="TOC2"/>
        <w:rPr>
          <w:rFonts w:eastAsiaTheme="minorEastAsia" w:cstheme="minorBidi"/>
          <w:color w:val="auto"/>
          <w:kern w:val="2"/>
          <w:sz w:val="22"/>
          <w:szCs w:val="22"/>
          <w:lang w:val="en-US" w:eastAsia="en-US"/>
          <w14:ligatures w14:val="standardContextual"/>
        </w:rPr>
      </w:pPr>
      <w:r w:rsidRPr="006F02A0">
        <w:t>10</w:t>
      </w:r>
      <w:r>
        <w:rPr>
          <w:rFonts w:eastAsiaTheme="minorEastAsia" w:cstheme="minorBidi"/>
          <w:color w:val="auto"/>
          <w:kern w:val="2"/>
          <w:sz w:val="22"/>
          <w:szCs w:val="22"/>
          <w:lang w:val="en-US" w:eastAsia="en-US"/>
          <w14:ligatures w14:val="standardContextual"/>
        </w:rPr>
        <w:tab/>
      </w:r>
      <w:r>
        <w:t>Delivery of the Model Course</w:t>
      </w:r>
      <w:r>
        <w:tab/>
      </w:r>
      <w:r>
        <w:fldChar w:fldCharType="begin"/>
      </w:r>
      <w:r>
        <w:instrText xml:space="preserve"> PAGEREF _Toc158747953 \h </w:instrText>
      </w:r>
      <w:r>
        <w:fldChar w:fldCharType="separate"/>
      </w:r>
      <w:r w:rsidR="00367616">
        <w:t>8</w:t>
      </w:r>
      <w:r>
        <w:fldChar w:fldCharType="end"/>
      </w:r>
    </w:p>
    <w:p w14:paraId="243411DD" w14:textId="1F1493C2" w:rsidR="00C52E0B" w:rsidRDefault="00C52E0B">
      <w:pPr>
        <w:pStyle w:val="TOC3"/>
        <w:tabs>
          <w:tab w:val="left" w:pos="1134"/>
        </w:tabs>
        <w:rPr>
          <w:rFonts w:eastAsiaTheme="minorEastAsia" w:cstheme="minorBidi"/>
          <w:noProof/>
          <w:color w:val="auto"/>
          <w:kern w:val="2"/>
          <w:sz w:val="22"/>
          <w:szCs w:val="22"/>
          <w:lang w:val="en-US" w:eastAsia="en-US"/>
          <w14:ligatures w14:val="standardContextual"/>
        </w:rPr>
      </w:pPr>
      <w:r w:rsidRPr="006F02A0">
        <w:rPr>
          <w:rFonts w:ascii="Arial" w:hAnsi="Arial"/>
          <w:noProof/>
        </w:rPr>
        <w:t>10.1</w:t>
      </w:r>
      <w:r>
        <w:rPr>
          <w:rFonts w:eastAsiaTheme="minorEastAsia" w:cstheme="minorBidi"/>
          <w:noProof/>
          <w:color w:val="auto"/>
          <w:kern w:val="2"/>
          <w:sz w:val="22"/>
          <w:szCs w:val="22"/>
          <w:lang w:val="en-US" w:eastAsia="en-US"/>
          <w14:ligatures w14:val="standardContextual"/>
        </w:rPr>
        <w:tab/>
      </w:r>
      <w:r>
        <w:rPr>
          <w:noProof/>
        </w:rPr>
        <w:t>Developing course content</w:t>
      </w:r>
      <w:r>
        <w:rPr>
          <w:noProof/>
        </w:rPr>
        <w:tab/>
      </w:r>
      <w:r>
        <w:rPr>
          <w:noProof/>
        </w:rPr>
        <w:fldChar w:fldCharType="begin"/>
      </w:r>
      <w:r>
        <w:rPr>
          <w:noProof/>
        </w:rPr>
        <w:instrText xml:space="preserve"> PAGEREF _Toc158747954 \h </w:instrText>
      </w:r>
      <w:r>
        <w:rPr>
          <w:noProof/>
        </w:rPr>
      </w:r>
      <w:r>
        <w:rPr>
          <w:noProof/>
        </w:rPr>
        <w:fldChar w:fldCharType="separate"/>
      </w:r>
      <w:r w:rsidR="00367616">
        <w:rPr>
          <w:noProof/>
        </w:rPr>
        <w:t>8</w:t>
      </w:r>
      <w:r>
        <w:rPr>
          <w:noProof/>
        </w:rPr>
        <w:fldChar w:fldCharType="end"/>
      </w:r>
    </w:p>
    <w:p w14:paraId="7C9E08F3" w14:textId="746F3A19" w:rsidR="00C52E0B" w:rsidRDefault="00C52E0B">
      <w:pPr>
        <w:pStyle w:val="TOC3"/>
        <w:tabs>
          <w:tab w:val="left" w:pos="1134"/>
        </w:tabs>
        <w:rPr>
          <w:rFonts w:eastAsiaTheme="minorEastAsia" w:cstheme="minorBidi"/>
          <w:noProof/>
          <w:color w:val="auto"/>
          <w:kern w:val="2"/>
          <w:sz w:val="22"/>
          <w:szCs w:val="22"/>
          <w:lang w:val="en-US" w:eastAsia="en-US"/>
          <w14:ligatures w14:val="standardContextual"/>
        </w:rPr>
      </w:pPr>
      <w:r w:rsidRPr="006F02A0">
        <w:rPr>
          <w:rFonts w:ascii="Arial" w:hAnsi="Arial"/>
          <w:noProof/>
        </w:rPr>
        <w:t>10.2</w:t>
      </w:r>
      <w:r>
        <w:rPr>
          <w:rFonts w:eastAsiaTheme="minorEastAsia" w:cstheme="minorBidi"/>
          <w:noProof/>
          <w:color w:val="auto"/>
          <w:kern w:val="2"/>
          <w:sz w:val="22"/>
          <w:szCs w:val="22"/>
          <w:lang w:val="en-US" w:eastAsia="en-US"/>
          <w14:ligatures w14:val="standardContextual"/>
        </w:rPr>
        <w:tab/>
      </w:r>
      <w:r>
        <w:rPr>
          <w:noProof/>
        </w:rPr>
        <w:t>Competence levels</w:t>
      </w:r>
      <w:r>
        <w:rPr>
          <w:noProof/>
        </w:rPr>
        <w:tab/>
      </w:r>
      <w:r>
        <w:rPr>
          <w:noProof/>
        </w:rPr>
        <w:fldChar w:fldCharType="begin"/>
      </w:r>
      <w:r>
        <w:rPr>
          <w:noProof/>
        </w:rPr>
        <w:instrText xml:space="preserve"> PAGEREF _Toc158747955 \h </w:instrText>
      </w:r>
      <w:r>
        <w:rPr>
          <w:noProof/>
        </w:rPr>
      </w:r>
      <w:r>
        <w:rPr>
          <w:noProof/>
        </w:rPr>
        <w:fldChar w:fldCharType="separate"/>
      </w:r>
      <w:r w:rsidR="00367616">
        <w:rPr>
          <w:noProof/>
        </w:rPr>
        <w:t>9</w:t>
      </w:r>
      <w:r>
        <w:rPr>
          <w:noProof/>
        </w:rPr>
        <w:fldChar w:fldCharType="end"/>
      </w:r>
    </w:p>
    <w:p w14:paraId="55CA3EEC" w14:textId="3B2F34F5" w:rsidR="00C52E0B" w:rsidRDefault="00C52E0B">
      <w:pPr>
        <w:pStyle w:val="TOC3"/>
        <w:tabs>
          <w:tab w:val="left" w:pos="1134"/>
        </w:tabs>
        <w:rPr>
          <w:rFonts w:eastAsiaTheme="minorEastAsia" w:cstheme="minorBidi"/>
          <w:noProof/>
          <w:color w:val="auto"/>
          <w:kern w:val="2"/>
          <w:sz w:val="22"/>
          <w:szCs w:val="22"/>
          <w:lang w:val="en-US" w:eastAsia="en-US"/>
          <w14:ligatures w14:val="standardContextual"/>
        </w:rPr>
      </w:pPr>
      <w:r w:rsidRPr="006F02A0">
        <w:rPr>
          <w:rFonts w:ascii="Arial" w:hAnsi="Arial"/>
          <w:noProof/>
        </w:rPr>
        <w:t>10.3</w:t>
      </w:r>
      <w:r>
        <w:rPr>
          <w:rFonts w:eastAsiaTheme="minorEastAsia" w:cstheme="minorBidi"/>
          <w:noProof/>
          <w:color w:val="auto"/>
          <w:kern w:val="2"/>
          <w:sz w:val="22"/>
          <w:szCs w:val="22"/>
          <w:lang w:val="en-US" w:eastAsia="en-US"/>
          <w14:ligatures w14:val="standardContextual"/>
        </w:rPr>
        <w:tab/>
      </w:r>
      <w:r>
        <w:rPr>
          <w:noProof/>
        </w:rPr>
        <w:t>Competence tables, teaching aids and references</w:t>
      </w:r>
      <w:r>
        <w:rPr>
          <w:noProof/>
        </w:rPr>
        <w:tab/>
      </w:r>
      <w:r>
        <w:rPr>
          <w:noProof/>
        </w:rPr>
        <w:fldChar w:fldCharType="begin"/>
      </w:r>
      <w:r>
        <w:rPr>
          <w:noProof/>
        </w:rPr>
        <w:instrText xml:space="preserve"> PAGEREF _Toc158747956 \h </w:instrText>
      </w:r>
      <w:r>
        <w:rPr>
          <w:noProof/>
        </w:rPr>
      </w:r>
      <w:r>
        <w:rPr>
          <w:noProof/>
        </w:rPr>
        <w:fldChar w:fldCharType="separate"/>
      </w:r>
      <w:r w:rsidR="00367616">
        <w:rPr>
          <w:noProof/>
        </w:rPr>
        <w:t>9</w:t>
      </w:r>
      <w:r>
        <w:rPr>
          <w:noProof/>
        </w:rPr>
        <w:fldChar w:fldCharType="end"/>
      </w:r>
    </w:p>
    <w:p w14:paraId="4ADCCC42" w14:textId="7469FAFE" w:rsidR="00C52E0B" w:rsidRDefault="00C52E0B">
      <w:pPr>
        <w:pStyle w:val="TOC3"/>
        <w:tabs>
          <w:tab w:val="left" w:pos="1134"/>
        </w:tabs>
        <w:rPr>
          <w:rFonts w:eastAsiaTheme="minorEastAsia" w:cstheme="minorBidi"/>
          <w:noProof/>
          <w:color w:val="auto"/>
          <w:kern w:val="2"/>
          <w:sz w:val="22"/>
          <w:szCs w:val="22"/>
          <w:lang w:val="en-US" w:eastAsia="en-US"/>
          <w14:ligatures w14:val="standardContextual"/>
        </w:rPr>
      </w:pPr>
      <w:r w:rsidRPr="006F02A0">
        <w:rPr>
          <w:rFonts w:ascii="Arial" w:hAnsi="Arial"/>
          <w:noProof/>
        </w:rPr>
        <w:t>10.4</w:t>
      </w:r>
      <w:r>
        <w:rPr>
          <w:rFonts w:eastAsiaTheme="minorEastAsia" w:cstheme="minorBidi"/>
          <w:noProof/>
          <w:color w:val="auto"/>
          <w:kern w:val="2"/>
          <w:sz w:val="22"/>
          <w:szCs w:val="22"/>
          <w:lang w:val="en-US" w:eastAsia="en-US"/>
          <w14:ligatures w14:val="standardContextual"/>
        </w:rPr>
        <w:tab/>
      </w:r>
      <w:r>
        <w:rPr>
          <w:noProof/>
        </w:rPr>
        <w:t>Training course references</w:t>
      </w:r>
      <w:r>
        <w:rPr>
          <w:noProof/>
        </w:rPr>
        <w:tab/>
      </w:r>
      <w:r>
        <w:rPr>
          <w:noProof/>
        </w:rPr>
        <w:fldChar w:fldCharType="begin"/>
      </w:r>
      <w:r>
        <w:rPr>
          <w:noProof/>
        </w:rPr>
        <w:instrText xml:space="preserve"> PAGEREF _Toc158747957 \h </w:instrText>
      </w:r>
      <w:r>
        <w:rPr>
          <w:noProof/>
        </w:rPr>
      </w:r>
      <w:r>
        <w:rPr>
          <w:noProof/>
        </w:rPr>
        <w:fldChar w:fldCharType="separate"/>
      </w:r>
      <w:r w:rsidR="00367616">
        <w:rPr>
          <w:noProof/>
        </w:rPr>
        <w:t>9</w:t>
      </w:r>
      <w:r>
        <w:rPr>
          <w:noProof/>
        </w:rPr>
        <w:fldChar w:fldCharType="end"/>
      </w:r>
    </w:p>
    <w:p w14:paraId="1394E8BB" w14:textId="39FEA913" w:rsidR="00C52E0B" w:rsidRDefault="00C52E0B">
      <w:pPr>
        <w:pStyle w:val="TOC3"/>
        <w:tabs>
          <w:tab w:val="left" w:pos="1134"/>
        </w:tabs>
        <w:rPr>
          <w:rFonts w:eastAsiaTheme="minorEastAsia" w:cstheme="minorBidi"/>
          <w:noProof/>
          <w:color w:val="auto"/>
          <w:kern w:val="2"/>
          <w:sz w:val="22"/>
          <w:szCs w:val="22"/>
          <w:lang w:val="en-US" w:eastAsia="en-US"/>
          <w14:ligatures w14:val="standardContextual"/>
        </w:rPr>
      </w:pPr>
      <w:r w:rsidRPr="006F02A0">
        <w:rPr>
          <w:rFonts w:ascii="Arial" w:hAnsi="Arial"/>
          <w:noProof/>
        </w:rPr>
        <w:t>10.5</w:t>
      </w:r>
      <w:r>
        <w:rPr>
          <w:rFonts w:eastAsiaTheme="minorEastAsia" w:cstheme="minorBidi"/>
          <w:noProof/>
          <w:color w:val="auto"/>
          <w:kern w:val="2"/>
          <w:sz w:val="22"/>
          <w:szCs w:val="22"/>
          <w:lang w:val="en-US" w:eastAsia="en-US"/>
          <w14:ligatures w14:val="standardContextual"/>
        </w:rPr>
        <w:tab/>
      </w:r>
      <w:r>
        <w:rPr>
          <w:noProof/>
        </w:rPr>
        <w:t>Course review and updating</w:t>
      </w:r>
      <w:r>
        <w:rPr>
          <w:noProof/>
        </w:rPr>
        <w:tab/>
      </w:r>
      <w:r>
        <w:rPr>
          <w:noProof/>
        </w:rPr>
        <w:fldChar w:fldCharType="begin"/>
      </w:r>
      <w:r>
        <w:rPr>
          <w:noProof/>
        </w:rPr>
        <w:instrText xml:space="preserve"> PAGEREF _Toc158747958 \h </w:instrText>
      </w:r>
      <w:r>
        <w:rPr>
          <w:noProof/>
        </w:rPr>
      </w:r>
      <w:r>
        <w:rPr>
          <w:noProof/>
        </w:rPr>
        <w:fldChar w:fldCharType="separate"/>
      </w:r>
      <w:r w:rsidR="00367616">
        <w:rPr>
          <w:noProof/>
        </w:rPr>
        <w:t>11</w:t>
      </w:r>
      <w:r>
        <w:rPr>
          <w:noProof/>
        </w:rPr>
        <w:fldChar w:fldCharType="end"/>
      </w:r>
    </w:p>
    <w:p w14:paraId="52B0FEDC" w14:textId="641DE6EE" w:rsidR="00C52E0B" w:rsidRDefault="00C52E0B">
      <w:pPr>
        <w:pStyle w:val="TOC2"/>
        <w:rPr>
          <w:rFonts w:eastAsiaTheme="minorEastAsia" w:cstheme="minorBidi"/>
          <w:color w:val="auto"/>
          <w:kern w:val="2"/>
          <w:sz w:val="22"/>
          <w:szCs w:val="22"/>
          <w:lang w:val="en-US" w:eastAsia="en-US"/>
          <w14:ligatures w14:val="standardContextual"/>
        </w:rPr>
      </w:pPr>
      <w:r w:rsidRPr="006F02A0">
        <w:t>11</w:t>
      </w:r>
      <w:r>
        <w:rPr>
          <w:rFonts w:eastAsiaTheme="minorEastAsia" w:cstheme="minorBidi"/>
          <w:color w:val="auto"/>
          <w:kern w:val="2"/>
          <w:sz w:val="22"/>
          <w:szCs w:val="22"/>
          <w:lang w:val="en-US" w:eastAsia="en-US"/>
          <w14:ligatures w14:val="standardContextual"/>
        </w:rPr>
        <w:tab/>
      </w:r>
      <w:r>
        <w:t>Assessment</w:t>
      </w:r>
      <w:r>
        <w:tab/>
      </w:r>
      <w:r>
        <w:fldChar w:fldCharType="begin"/>
      </w:r>
      <w:r>
        <w:instrText xml:space="preserve"> PAGEREF _Toc158747959 \h </w:instrText>
      </w:r>
      <w:r>
        <w:fldChar w:fldCharType="separate"/>
      </w:r>
      <w:r w:rsidR="00367616">
        <w:t>11</w:t>
      </w:r>
      <w:r>
        <w:fldChar w:fldCharType="end"/>
      </w:r>
    </w:p>
    <w:p w14:paraId="6B2E2F36" w14:textId="7B077E11" w:rsidR="00C52E0B" w:rsidRDefault="00C52E0B">
      <w:pPr>
        <w:pStyle w:val="TOC2"/>
        <w:rPr>
          <w:rFonts w:eastAsiaTheme="minorEastAsia" w:cstheme="minorBidi"/>
          <w:color w:val="auto"/>
          <w:kern w:val="2"/>
          <w:sz w:val="22"/>
          <w:szCs w:val="22"/>
          <w:lang w:val="en-US" w:eastAsia="en-US"/>
          <w14:ligatures w14:val="standardContextual"/>
        </w:rPr>
      </w:pPr>
      <w:r w:rsidRPr="006F02A0">
        <w:t>12</w:t>
      </w:r>
      <w:r>
        <w:rPr>
          <w:rFonts w:eastAsiaTheme="minorEastAsia" w:cstheme="minorBidi"/>
          <w:color w:val="auto"/>
          <w:kern w:val="2"/>
          <w:sz w:val="22"/>
          <w:szCs w:val="22"/>
          <w:lang w:val="en-US" w:eastAsia="en-US"/>
          <w14:ligatures w14:val="standardContextual"/>
        </w:rPr>
        <w:tab/>
      </w:r>
      <w:r>
        <w:t>Course Certificates</w:t>
      </w:r>
      <w:r>
        <w:tab/>
      </w:r>
      <w:r>
        <w:fldChar w:fldCharType="begin"/>
      </w:r>
      <w:r>
        <w:instrText xml:space="preserve"> PAGEREF _Toc158747960 \h </w:instrText>
      </w:r>
      <w:r>
        <w:fldChar w:fldCharType="separate"/>
      </w:r>
      <w:r w:rsidR="00367616">
        <w:t>11</w:t>
      </w:r>
      <w:r>
        <w:fldChar w:fldCharType="end"/>
      </w:r>
    </w:p>
    <w:p w14:paraId="65D61D08" w14:textId="621D9D39" w:rsidR="00C52E0B" w:rsidRDefault="00C52E0B">
      <w:pPr>
        <w:pStyle w:val="TOC2"/>
        <w:rPr>
          <w:rFonts w:eastAsiaTheme="minorEastAsia" w:cstheme="minorBidi"/>
          <w:color w:val="auto"/>
          <w:kern w:val="2"/>
          <w:sz w:val="22"/>
          <w:szCs w:val="22"/>
          <w:lang w:val="en-US" w:eastAsia="en-US"/>
          <w14:ligatures w14:val="standardContextual"/>
        </w:rPr>
      </w:pPr>
      <w:r w:rsidRPr="006F02A0">
        <w:t>13</w:t>
      </w:r>
      <w:r>
        <w:rPr>
          <w:rFonts w:eastAsiaTheme="minorEastAsia" w:cstheme="minorBidi"/>
          <w:color w:val="auto"/>
          <w:kern w:val="2"/>
          <w:sz w:val="22"/>
          <w:szCs w:val="22"/>
          <w:lang w:val="en-US" w:eastAsia="en-US"/>
          <w14:ligatures w14:val="standardContextual"/>
        </w:rPr>
        <w:tab/>
      </w:r>
      <w:r>
        <w:t>Acronyms and Abbreviations</w:t>
      </w:r>
      <w:r>
        <w:tab/>
      </w:r>
      <w:r>
        <w:fldChar w:fldCharType="begin"/>
      </w:r>
      <w:r>
        <w:instrText xml:space="preserve"> PAGEREF _Toc158747961 \h </w:instrText>
      </w:r>
      <w:r>
        <w:fldChar w:fldCharType="separate"/>
      </w:r>
      <w:r w:rsidR="00367616">
        <w:t>11</w:t>
      </w:r>
      <w:r>
        <w:fldChar w:fldCharType="end"/>
      </w:r>
    </w:p>
    <w:p w14:paraId="6224A3D4" w14:textId="2C12D58E" w:rsidR="00C52E0B" w:rsidRDefault="00C52E0B">
      <w:pPr>
        <w:pStyle w:val="TOC1"/>
        <w:tabs>
          <w:tab w:val="left" w:pos="1134"/>
        </w:tabs>
        <w:rPr>
          <w:rFonts w:eastAsiaTheme="minorEastAsia" w:cstheme="minorBidi"/>
          <w:b w:val="0"/>
          <w:color w:val="auto"/>
          <w:kern w:val="2"/>
          <w:sz w:val="22"/>
          <w:szCs w:val="22"/>
          <w:lang w:val="en-US" w:eastAsia="en-US"/>
          <w14:ligatures w14:val="standardContextual"/>
        </w:rPr>
      </w:pPr>
      <w:r w:rsidRPr="006F02A0">
        <w:rPr>
          <w:lang w:eastAsia="de-DE"/>
        </w:rPr>
        <w:t>PART B</w:t>
      </w:r>
      <w:r>
        <w:rPr>
          <w:rFonts w:eastAsiaTheme="minorEastAsia" w:cstheme="minorBidi"/>
          <w:b w:val="0"/>
          <w:color w:val="auto"/>
          <w:kern w:val="2"/>
          <w:sz w:val="22"/>
          <w:szCs w:val="22"/>
          <w:lang w:val="en-US" w:eastAsia="en-US"/>
          <w14:ligatures w14:val="standardContextual"/>
        </w:rPr>
        <w:tab/>
      </w:r>
      <w:r>
        <w:rPr>
          <w:lang w:eastAsia="de-DE"/>
        </w:rPr>
        <w:t>Modules</w:t>
      </w:r>
      <w:r>
        <w:tab/>
      </w:r>
      <w:r>
        <w:fldChar w:fldCharType="begin"/>
      </w:r>
      <w:r>
        <w:instrText xml:space="preserve"> PAGEREF _Toc158747962 \h </w:instrText>
      </w:r>
      <w:r>
        <w:fldChar w:fldCharType="separate"/>
      </w:r>
      <w:r w:rsidR="00367616">
        <w:t>12</w:t>
      </w:r>
      <w:r>
        <w:fldChar w:fldCharType="end"/>
      </w:r>
    </w:p>
    <w:p w14:paraId="32ADF9BF" w14:textId="6F79FA8F" w:rsidR="00C52E0B" w:rsidRDefault="00C52E0B">
      <w:pPr>
        <w:pStyle w:val="TOC1"/>
        <w:tabs>
          <w:tab w:val="left" w:pos="1134"/>
        </w:tabs>
        <w:rPr>
          <w:rFonts w:eastAsiaTheme="minorEastAsia" w:cstheme="minorBidi"/>
          <w:b w:val="0"/>
          <w:color w:val="auto"/>
          <w:kern w:val="2"/>
          <w:sz w:val="22"/>
          <w:szCs w:val="22"/>
          <w:lang w:val="en-US" w:eastAsia="en-US"/>
          <w14:ligatures w14:val="standardContextual"/>
        </w:rPr>
      </w:pPr>
      <w:r>
        <w:t>MODULE 1</w:t>
      </w:r>
      <w:r>
        <w:rPr>
          <w:rFonts w:eastAsiaTheme="minorEastAsia" w:cstheme="minorBidi"/>
          <w:b w:val="0"/>
          <w:color w:val="auto"/>
          <w:kern w:val="2"/>
          <w:sz w:val="22"/>
          <w:szCs w:val="22"/>
          <w:lang w:val="en-US" w:eastAsia="en-US"/>
          <w14:ligatures w14:val="standardContextual"/>
        </w:rPr>
        <w:tab/>
      </w:r>
      <w:r>
        <w:t>Educational Theory</w:t>
      </w:r>
      <w:r>
        <w:tab/>
      </w:r>
      <w:r>
        <w:fldChar w:fldCharType="begin"/>
      </w:r>
      <w:r>
        <w:instrText xml:space="preserve"> PAGEREF _Toc158747963 \h </w:instrText>
      </w:r>
      <w:r>
        <w:fldChar w:fldCharType="separate"/>
      </w:r>
      <w:r w:rsidR="00367616">
        <w:t>12</w:t>
      </w:r>
      <w:r>
        <w:fldChar w:fldCharType="end"/>
      </w:r>
    </w:p>
    <w:p w14:paraId="5752E648" w14:textId="2AD0260E" w:rsidR="00C52E0B" w:rsidRDefault="00C52E0B">
      <w:pPr>
        <w:pStyle w:val="TOC2"/>
        <w:rPr>
          <w:rFonts w:eastAsiaTheme="minorEastAsia" w:cstheme="minorBidi"/>
          <w:color w:val="auto"/>
          <w:kern w:val="2"/>
          <w:sz w:val="22"/>
          <w:szCs w:val="22"/>
          <w:lang w:val="en-US" w:eastAsia="en-US"/>
          <w14:ligatures w14:val="standardContextual"/>
        </w:rPr>
      </w:pPr>
      <w:r>
        <w:t>1.1</w:t>
      </w:r>
      <w:r>
        <w:rPr>
          <w:rFonts w:eastAsiaTheme="minorEastAsia" w:cstheme="minorBidi"/>
          <w:color w:val="auto"/>
          <w:kern w:val="2"/>
          <w:sz w:val="22"/>
          <w:szCs w:val="22"/>
          <w:lang w:val="en-US" w:eastAsia="en-US"/>
          <w14:ligatures w14:val="standardContextual"/>
        </w:rPr>
        <w:tab/>
      </w:r>
      <w:r>
        <w:t>SUBJECT FRAMEWORK</w:t>
      </w:r>
      <w:r>
        <w:tab/>
      </w:r>
      <w:r>
        <w:fldChar w:fldCharType="begin"/>
      </w:r>
      <w:r>
        <w:instrText xml:space="preserve"> PAGEREF _Toc158747964 \h </w:instrText>
      </w:r>
      <w:r>
        <w:fldChar w:fldCharType="separate"/>
      </w:r>
      <w:r w:rsidR="00367616">
        <w:t>12</w:t>
      </w:r>
      <w:r>
        <w:fldChar w:fldCharType="end"/>
      </w:r>
    </w:p>
    <w:p w14:paraId="22594674" w14:textId="4914CC25" w:rsidR="00C52E0B" w:rsidRDefault="00C52E0B">
      <w:pPr>
        <w:pStyle w:val="TOC2"/>
        <w:rPr>
          <w:rFonts w:eastAsiaTheme="minorEastAsia" w:cstheme="minorBidi"/>
          <w:color w:val="auto"/>
          <w:kern w:val="2"/>
          <w:sz w:val="22"/>
          <w:szCs w:val="22"/>
          <w:lang w:val="en-US" w:eastAsia="en-US"/>
          <w14:ligatures w14:val="standardContextual"/>
        </w:rPr>
      </w:pPr>
      <w:r>
        <w:t>1.2</w:t>
      </w:r>
      <w:r>
        <w:rPr>
          <w:rFonts w:eastAsiaTheme="minorEastAsia" w:cstheme="minorBidi"/>
          <w:color w:val="auto"/>
          <w:kern w:val="2"/>
          <w:sz w:val="22"/>
          <w:szCs w:val="22"/>
          <w:lang w:val="en-US" w:eastAsia="en-US"/>
          <w14:ligatures w14:val="standardContextual"/>
        </w:rPr>
        <w:tab/>
      </w:r>
      <w:r>
        <w:t>SUBJECT OUTLINE OF MODULE 1</w:t>
      </w:r>
      <w:r>
        <w:tab/>
      </w:r>
      <w:r>
        <w:fldChar w:fldCharType="begin"/>
      </w:r>
      <w:r>
        <w:instrText xml:space="preserve"> PAGEREF _Toc158747965 \h </w:instrText>
      </w:r>
      <w:r>
        <w:fldChar w:fldCharType="separate"/>
      </w:r>
      <w:r w:rsidR="00367616">
        <w:t>13</w:t>
      </w:r>
      <w:r>
        <w:fldChar w:fldCharType="end"/>
      </w:r>
    </w:p>
    <w:p w14:paraId="55F09200" w14:textId="193EF527" w:rsidR="00C52E0B" w:rsidRDefault="00C52E0B">
      <w:pPr>
        <w:pStyle w:val="TOC1"/>
        <w:tabs>
          <w:tab w:val="left" w:pos="1134"/>
        </w:tabs>
        <w:rPr>
          <w:rFonts w:eastAsiaTheme="minorEastAsia" w:cstheme="minorBidi"/>
          <w:b w:val="0"/>
          <w:color w:val="auto"/>
          <w:kern w:val="2"/>
          <w:sz w:val="22"/>
          <w:szCs w:val="22"/>
          <w:lang w:val="en-US" w:eastAsia="en-US"/>
          <w14:ligatures w14:val="standardContextual"/>
        </w:rPr>
      </w:pPr>
      <w:r>
        <w:t>MODULE 2</w:t>
      </w:r>
      <w:r>
        <w:rPr>
          <w:rFonts w:eastAsiaTheme="minorEastAsia" w:cstheme="minorBidi"/>
          <w:b w:val="0"/>
          <w:color w:val="auto"/>
          <w:kern w:val="2"/>
          <w:sz w:val="22"/>
          <w:szCs w:val="22"/>
          <w:lang w:val="en-US" w:eastAsia="en-US"/>
          <w14:ligatures w14:val="standardContextual"/>
        </w:rPr>
        <w:tab/>
      </w:r>
      <w:r>
        <w:t>Approaches to Training</w:t>
      </w:r>
      <w:r>
        <w:tab/>
      </w:r>
      <w:r>
        <w:fldChar w:fldCharType="begin"/>
      </w:r>
      <w:r>
        <w:instrText xml:space="preserve"> PAGEREF _Toc158747966 \h </w:instrText>
      </w:r>
      <w:r>
        <w:fldChar w:fldCharType="separate"/>
      </w:r>
      <w:r w:rsidR="00367616">
        <w:t>18</w:t>
      </w:r>
      <w:r>
        <w:fldChar w:fldCharType="end"/>
      </w:r>
    </w:p>
    <w:p w14:paraId="091DFD3E" w14:textId="4CC7659A" w:rsidR="00C52E0B" w:rsidRDefault="00C52E0B">
      <w:pPr>
        <w:pStyle w:val="TOC2"/>
        <w:rPr>
          <w:rFonts w:eastAsiaTheme="minorEastAsia" w:cstheme="minorBidi"/>
          <w:color w:val="auto"/>
          <w:kern w:val="2"/>
          <w:sz w:val="22"/>
          <w:szCs w:val="22"/>
          <w:lang w:val="en-US" w:eastAsia="en-US"/>
          <w14:ligatures w14:val="standardContextual"/>
        </w:rPr>
      </w:pPr>
      <w:r>
        <w:t>2.1</w:t>
      </w:r>
      <w:r>
        <w:rPr>
          <w:rFonts w:eastAsiaTheme="minorEastAsia" w:cstheme="minorBidi"/>
          <w:color w:val="auto"/>
          <w:kern w:val="2"/>
          <w:sz w:val="22"/>
          <w:szCs w:val="22"/>
          <w:lang w:val="en-US" w:eastAsia="en-US"/>
          <w14:ligatures w14:val="standardContextual"/>
        </w:rPr>
        <w:tab/>
      </w:r>
      <w:r>
        <w:t>SUBJECT FRAMEWORK</w:t>
      </w:r>
      <w:r>
        <w:tab/>
      </w:r>
      <w:r>
        <w:fldChar w:fldCharType="begin"/>
      </w:r>
      <w:r>
        <w:instrText xml:space="preserve"> PAGEREF _Toc158747967 \h </w:instrText>
      </w:r>
      <w:r>
        <w:fldChar w:fldCharType="separate"/>
      </w:r>
      <w:r w:rsidR="00367616">
        <w:t>18</w:t>
      </w:r>
      <w:r>
        <w:fldChar w:fldCharType="end"/>
      </w:r>
    </w:p>
    <w:p w14:paraId="5E88F4EF" w14:textId="24014827" w:rsidR="00C52E0B" w:rsidRDefault="00C52E0B">
      <w:pPr>
        <w:pStyle w:val="TOC2"/>
        <w:rPr>
          <w:rFonts w:eastAsiaTheme="minorEastAsia" w:cstheme="minorBidi"/>
          <w:color w:val="auto"/>
          <w:kern w:val="2"/>
          <w:sz w:val="22"/>
          <w:szCs w:val="22"/>
          <w:lang w:val="en-US" w:eastAsia="en-US"/>
          <w14:ligatures w14:val="standardContextual"/>
        </w:rPr>
      </w:pPr>
      <w:r>
        <w:t>2.2</w:t>
      </w:r>
      <w:r>
        <w:rPr>
          <w:rFonts w:eastAsiaTheme="minorEastAsia" w:cstheme="minorBidi"/>
          <w:color w:val="auto"/>
          <w:kern w:val="2"/>
          <w:sz w:val="22"/>
          <w:szCs w:val="22"/>
          <w:lang w:val="en-US" w:eastAsia="en-US"/>
          <w14:ligatures w14:val="standardContextual"/>
        </w:rPr>
        <w:tab/>
      </w:r>
      <w:r>
        <w:t>SUBJECT OUTLINE OF MODULE 2</w:t>
      </w:r>
      <w:r>
        <w:tab/>
      </w:r>
      <w:r>
        <w:fldChar w:fldCharType="begin"/>
      </w:r>
      <w:r>
        <w:instrText xml:space="preserve"> PAGEREF _Toc158747968 \h </w:instrText>
      </w:r>
      <w:r>
        <w:fldChar w:fldCharType="separate"/>
      </w:r>
      <w:r w:rsidR="00367616">
        <w:t>19</w:t>
      </w:r>
      <w:r>
        <w:fldChar w:fldCharType="end"/>
      </w:r>
    </w:p>
    <w:p w14:paraId="4729649E" w14:textId="237F1228" w:rsidR="00C52E0B" w:rsidRDefault="00C52E0B">
      <w:pPr>
        <w:pStyle w:val="TOC1"/>
        <w:tabs>
          <w:tab w:val="left" w:pos="1134"/>
        </w:tabs>
        <w:rPr>
          <w:rFonts w:eastAsiaTheme="minorEastAsia" w:cstheme="minorBidi"/>
          <w:b w:val="0"/>
          <w:color w:val="auto"/>
          <w:kern w:val="2"/>
          <w:sz w:val="22"/>
          <w:szCs w:val="22"/>
          <w:lang w:val="en-US" w:eastAsia="en-US"/>
          <w14:ligatures w14:val="standardContextual"/>
        </w:rPr>
      </w:pPr>
      <w:r>
        <w:t>MODULE 3</w:t>
      </w:r>
      <w:r>
        <w:rPr>
          <w:rFonts w:eastAsiaTheme="minorEastAsia" w:cstheme="minorBidi"/>
          <w:b w:val="0"/>
          <w:color w:val="auto"/>
          <w:kern w:val="2"/>
          <w:sz w:val="22"/>
          <w:szCs w:val="22"/>
          <w:lang w:val="en-US" w:eastAsia="en-US"/>
          <w14:ligatures w14:val="standardContextual"/>
        </w:rPr>
        <w:tab/>
      </w:r>
      <w:r>
        <w:t>Learning and Teaching Styles</w:t>
      </w:r>
      <w:r>
        <w:tab/>
      </w:r>
      <w:r>
        <w:fldChar w:fldCharType="begin"/>
      </w:r>
      <w:r>
        <w:instrText xml:space="preserve"> PAGEREF _Toc158747969 \h </w:instrText>
      </w:r>
      <w:r>
        <w:fldChar w:fldCharType="separate"/>
      </w:r>
      <w:r w:rsidR="00367616">
        <w:t>22</w:t>
      </w:r>
      <w:r>
        <w:fldChar w:fldCharType="end"/>
      </w:r>
    </w:p>
    <w:p w14:paraId="1A05DB8A" w14:textId="547848B7" w:rsidR="00C52E0B" w:rsidRDefault="00C52E0B">
      <w:pPr>
        <w:pStyle w:val="TOC2"/>
        <w:rPr>
          <w:rFonts w:eastAsiaTheme="minorEastAsia" w:cstheme="minorBidi"/>
          <w:color w:val="auto"/>
          <w:kern w:val="2"/>
          <w:sz w:val="22"/>
          <w:szCs w:val="22"/>
          <w:lang w:val="en-US" w:eastAsia="en-US"/>
          <w14:ligatures w14:val="standardContextual"/>
        </w:rPr>
      </w:pPr>
      <w:r>
        <w:t>3.1</w:t>
      </w:r>
      <w:r>
        <w:rPr>
          <w:rFonts w:eastAsiaTheme="minorEastAsia" w:cstheme="minorBidi"/>
          <w:color w:val="auto"/>
          <w:kern w:val="2"/>
          <w:sz w:val="22"/>
          <w:szCs w:val="22"/>
          <w:lang w:val="en-US" w:eastAsia="en-US"/>
          <w14:ligatures w14:val="standardContextual"/>
        </w:rPr>
        <w:tab/>
      </w:r>
      <w:r>
        <w:t>SUBJECT FRAMEWORK</w:t>
      </w:r>
      <w:r>
        <w:tab/>
      </w:r>
      <w:r>
        <w:fldChar w:fldCharType="begin"/>
      </w:r>
      <w:r>
        <w:instrText xml:space="preserve"> PAGEREF _Toc158747970 \h </w:instrText>
      </w:r>
      <w:r>
        <w:fldChar w:fldCharType="separate"/>
      </w:r>
      <w:r w:rsidR="00367616">
        <w:t>22</w:t>
      </w:r>
      <w:r>
        <w:fldChar w:fldCharType="end"/>
      </w:r>
    </w:p>
    <w:p w14:paraId="6DC40450" w14:textId="4E1E0A46" w:rsidR="00C52E0B" w:rsidRDefault="00C52E0B">
      <w:pPr>
        <w:pStyle w:val="TOC2"/>
        <w:rPr>
          <w:rFonts w:eastAsiaTheme="minorEastAsia" w:cstheme="minorBidi"/>
          <w:color w:val="auto"/>
          <w:kern w:val="2"/>
          <w:sz w:val="22"/>
          <w:szCs w:val="22"/>
          <w:lang w:val="en-US" w:eastAsia="en-US"/>
          <w14:ligatures w14:val="standardContextual"/>
        </w:rPr>
      </w:pPr>
      <w:r>
        <w:t>3.2</w:t>
      </w:r>
      <w:r>
        <w:rPr>
          <w:rFonts w:eastAsiaTheme="minorEastAsia" w:cstheme="minorBidi"/>
          <w:color w:val="auto"/>
          <w:kern w:val="2"/>
          <w:sz w:val="22"/>
          <w:szCs w:val="22"/>
          <w:lang w:val="en-US" w:eastAsia="en-US"/>
          <w14:ligatures w14:val="standardContextual"/>
        </w:rPr>
        <w:tab/>
      </w:r>
      <w:r>
        <w:t>SUBJECT OUTLINE OF MODULE 3</w:t>
      </w:r>
      <w:r>
        <w:tab/>
      </w:r>
      <w:r>
        <w:fldChar w:fldCharType="begin"/>
      </w:r>
      <w:r>
        <w:instrText xml:space="preserve"> PAGEREF _Toc158747971 \h </w:instrText>
      </w:r>
      <w:r>
        <w:fldChar w:fldCharType="separate"/>
      </w:r>
      <w:r w:rsidR="00367616">
        <w:t>23</w:t>
      </w:r>
      <w:r>
        <w:fldChar w:fldCharType="end"/>
      </w:r>
    </w:p>
    <w:p w14:paraId="13E66056" w14:textId="64FA60A3" w:rsidR="00C52E0B" w:rsidRDefault="00C52E0B">
      <w:pPr>
        <w:pStyle w:val="TOC1"/>
        <w:tabs>
          <w:tab w:val="left" w:pos="1134"/>
        </w:tabs>
        <w:rPr>
          <w:rFonts w:eastAsiaTheme="minorEastAsia" w:cstheme="minorBidi"/>
          <w:b w:val="0"/>
          <w:color w:val="auto"/>
          <w:kern w:val="2"/>
          <w:sz w:val="22"/>
          <w:szCs w:val="22"/>
          <w:lang w:val="en-US" w:eastAsia="en-US"/>
          <w14:ligatures w14:val="standardContextual"/>
        </w:rPr>
      </w:pPr>
      <w:r>
        <w:t>MODULE 4</w:t>
      </w:r>
      <w:r>
        <w:rPr>
          <w:rFonts w:eastAsiaTheme="minorEastAsia" w:cstheme="minorBidi"/>
          <w:b w:val="0"/>
          <w:color w:val="auto"/>
          <w:kern w:val="2"/>
          <w:sz w:val="22"/>
          <w:szCs w:val="22"/>
          <w:lang w:val="en-US" w:eastAsia="en-US"/>
          <w14:ligatures w14:val="standardContextual"/>
        </w:rPr>
        <w:tab/>
      </w:r>
      <w:r>
        <w:t>Instructional Skills</w:t>
      </w:r>
      <w:r>
        <w:tab/>
      </w:r>
      <w:r>
        <w:fldChar w:fldCharType="begin"/>
      </w:r>
      <w:r>
        <w:instrText xml:space="preserve"> PAGEREF _Toc158747972 \h </w:instrText>
      </w:r>
      <w:r>
        <w:fldChar w:fldCharType="separate"/>
      </w:r>
      <w:r w:rsidR="00367616">
        <w:t>27</w:t>
      </w:r>
      <w:r>
        <w:fldChar w:fldCharType="end"/>
      </w:r>
    </w:p>
    <w:p w14:paraId="080A6CAE" w14:textId="46505F71" w:rsidR="00C52E0B" w:rsidRDefault="00C52E0B">
      <w:pPr>
        <w:pStyle w:val="TOC2"/>
        <w:rPr>
          <w:rFonts w:eastAsiaTheme="minorEastAsia" w:cstheme="minorBidi"/>
          <w:color w:val="auto"/>
          <w:kern w:val="2"/>
          <w:sz w:val="22"/>
          <w:szCs w:val="22"/>
          <w:lang w:val="en-US" w:eastAsia="en-US"/>
          <w14:ligatures w14:val="standardContextual"/>
        </w:rPr>
      </w:pPr>
      <w:r>
        <w:t>4.1</w:t>
      </w:r>
      <w:r>
        <w:rPr>
          <w:rFonts w:eastAsiaTheme="minorEastAsia" w:cstheme="minorBidi"/>
          <w:color w:val="auto"/>
          <w:kern w:val="2"/>
          <w:sz w:val="22"/>
          <w:szCs w:val="22"/>
          <w:lang w:val="en-US" w:eastAsia="en-US"/>
          <w14:ligatures w14:val="standardContextual"/>
        </w:rPr>
        <w:tab/>
      </w:r>
      <w:r>
        <w:t>SUBJECT FRAMEWORK</w:t>
      </w:r>
      <w:r>
        <w:tab/>
      </w:r>
      <w:r>
        <w:fldChar w:fldCharType="begin"/>
      </w:r>
      <w:r>
        <w:instrText xml:space="preserve"> PAGEREF _Toc158747973 \h </w:instrText>
      </w:r>
      <w:r>
        <w:fldChar w:fldCharType="separate"/>
      </w:r>
      <w:r w:rsidR="00367616">
        <w:t>27</w:t>
      </w:r>
      <w:r>
        <w:fldChar w:fldCharType="end"/>
      </w:r>
    </w:p>
    <w:p w14:paraId="12F813D9" w14:textId="4C3643C7" w:rsidR="00C52E0B" w:rsidRDefault="00C52E0B">
      <w:pPr>
        <w:pStyle w:val="TOC2"/>
        <w:rPr>
          <w:rFonts w:eastAsiaTheme="minorEastAsia" w:cstheme="minorBidi"/>
          <w:color w:val="auto"/>
          <w:kern w:val="2"/>
          <w:sz w:val="22"/>
          <w:szCs w:val="22"/>
          <w:lang w:val="en-US" w:eastAsia="en-US"/>
          <w14:ligatures w14:val="standardContextual"/>
        </w:rPr>
      </w:pPr>
      <w:r>
        <w:t>4.2</w:t>
      </w:r>
      <w:r>
        <w:rPr>
          <w:rFonts w:eastAsiaTheme="minorEastAsia" w:cstheme="minorBidi"/>
          <w:color w:val="auto"/>
          <w:kern w:val="2"/>
          <w:sz w:val="22"/>
          <w:szCs w:val="22"/>
          <w:lang w:val="en-US" w:eastAsia="en-US"/>
          <w14:ligatures w14:val="standardContextual"/>
        </w:rPr>
        <w:tab/>
      </w:r>
      <w:r>
        <w:t>SUBJECT OUTLINE OF MODULE 4</w:t>
      </w:r>
      <w:r>
        <w:tab/>
      </w:r>
      <w:r>
        <w:fldChar w:fldCharType="begin"/>
      </w:r>
      <w:r>
        <w:instrText xml:space="preserve"> PAGEREF _Toc158747974 \h </w:instrText>
      </w:r>
      <w:r>
        <w:fldChar w:fldCharType="separate"/>
      </w:r>
      <w:r w:rsidR="00367616">
        <w:t>28</w:t>
      </w:r>
      <w:r>
        <w:fldChar w:fldCharType="end"/>
      </w:r>
    </w:p>
    <w:p w14:paraId="521E2DFE" w14:textId="3162CA14" w:rsidR="00C52E0B" w:rsidRDefault="00C52E0B">
      <w:pPr>
        <w:pStyle w:val="TOC1"/>
        <w:tabs>
          <w:tab w:val="left" w:pos="1134"/>
        </w:tabs>
        <w:rPr>
          <w:rFonts w:eastAsiaTheme="minorEastAsia" w:cstheme="minorBidi"/>
          <w:b w:val="0"/>
          <w:color w:val="auto"/>
          <w:kern w:val="2"/>
          <w:sz w:val="22"/>
          <w:szCs w:val="22"/>
          <w:lang w:val="en-US" w:eastAsia="en-US"/>
          <w14:ligatures w14:val="standardContextual"/>
        </w:rPr>
      </w:pPr>
      <w:r>
        <w:t>MODULE 5</w:t>
      </w:r>
      <w:r>
        <w:rPr>
          <w:rFonts w:eastAsiaTheme="minorEastAsia" w:cstheme="minorBidi"/>
          <w:b w:val="0"/>
          <w:color w:val="auto"/>
          <w:kern w:val="2"/>
          <w:sz w:val="22"/>
          <w:szCs w:val="22"/>
          <w:lang w:val="en-US" w:eastAsia="en-US"/>
          <w14:ligatures w14:val="standardContextual"/>
        </w:rPr>
        <w:tab/>
      </w:r>
      <w:r>
        <w:t>Assessment and Evaluation</w:t>
      </w:r>
      <w:r>
        <w:tab/>
      </w:r>
      <w:r>
        <w:fldChar w:fldCharType="begin"/>
      </w:r>
      <w:r>
        <w:instrText xml:space="preserve"> PAGEREF _Toc158747975 \h </w:instrText>
      </w:r>
      <w:r>
        <w:fldChar w:fldCharType="separate"/>
      </w:r>
      <w:r w:rsidR="00367616">
        <w:t>32</w:t>
      </w:r>
      <w:r>
        <w:fldChar w:fldCharType="end"/>
      </w:r>
    </w:p>
    <w:p w14:paraId="6AD75205" w14:textId="32E6ED12" w:rsidR="00C52E0B" w:rsidRDefault="00C52E0B">
      <w:pPr>
        <w:pStyle w:val="TOC2"/>
        <w:rPr>
          <w:rFonts w:eastAsiaTheme="minorEastAsia" w:cstheme="minorBidi"/>
          <w:color w:val="auto"/>
          <w:kern w:val="2"/>
          <w:sz w:val="22"/>
          <w:szCs w:val="22"/>
          <w:lang w:val="en-US" w:eastAsia="en-US"/>
          <w14:ligatures w14:val="standardContextual"/>
        </w:rPr>
      </w:pPr>
      <w:r>
        <w:t>5.1</w:t>
      </w:r>
      <w:r>
        <w:rPr>
          <w:rFonts w:eastAsiaTheme="minorEastAsia" w:cstheme="minorBidi"/>
          <w:color w:val="auto"/>
          <w:kern w:val="2"/>
          <w:sz w:val="22"/>
          <w:szCs w:val="22"/>
          <w:lang w:val="en-US" w:eastAsia="en-US"/>
          <w14:ligatures w14:val="standardContextual"/>
        </w:rPr>
        <w:tab/>
      </w:r>
      <w:r>
        <w:t>SUBJECT FRAMEWORK</w:t>
      </w:r>
      <w:r>
        <w:tab/>
      </w:r>
      <w:r>
        <w:fldChar w:fldCharType="begin"/>
      </w:r>
      <w:r>
        <w:instrText xml:space="preserve"> PAGEREF _Toc158747976 \h </w:instrText>
      </w:r>
      <w:r>
        <w:fldChar w:fldCharType="separate"/>
      </w:r>
      <w:r w:rsidR="00367616">
        <w:t>32</w:t>
      </w:r>
      <w:r>
        <w:fldChar w:fldCharType="end"/>
      </w:r>
    </w:p>
    <w:p w14:paraId="61728778" w14:textId="06288809" w:rsidR="00C52E0B" w:rsidRDefault="00C52E0B">
      <w:pPr>
        <w:pStyle w:val="TOC2"/>
        <w:rPr>
          <w:rFonts w:eastAsiaTheme="minorEastAsia" w:cstheme="minorBidi"/>
          <w:color w:val="auto"/>
          <w:kern w:val="2"/>
          <w:sz w:val="22"/>
          <w:szCs w:val="22"/>
          <w:lang w:val="en-US" w:eastAsia="en-US"/>
          <w14:ligatures w14:val="standardContextual"/>
        </w:rPr>
      </w:pPr>
      <w:r>
        <w:t>5.2</w:t>
      </w:r>
      <w:r>
        <w:rPr>
          <w:rFonts w:eastAsiaTheme="minorEastAsia" w:cstheme="minorBidi"/>
          <w:color w:val="auto"/>
          <w:kern w:val="2"/>
          <w:sz w:val="22"/>
          <w:szCs w:val="22"/>
          <w:lang w:val="en-US" w:eastAsia="en-US"/>
          <w14:ligatures w14:val="standardContextual"/>
        </w:rPr>
        <w:tab/>
      </w:r>
      <w:r>
        <w:t>SUBJECT OUTLINE OF MODULE 5</w:t>
      </w:r>
      <w:r>
        <w:tab/>
      </w:r>
      <w:r>
        <w:fldChar w:fldCharType="begin"/>
      </w:r>
      <w:r>
        <w:instrText xml:space="preserve"> PAGEREF _Toc158747977 \h </w:instrText>
      </w:r>
      <w:r>
        <w:fldChar w:fldCharType="separate"/>
      </w:r>
      <w:r w:rsidR="00367616">
        <w:t>33</w:t>
      </w:r>
      <w:r>
        <w:fldChar w:fldCharType="end"/>
      </w:r>
    </w:p>
    <w:p w14:paraId="01C3F7F7" w14:textId="3DEDA494" w:rsidR="00C52E0B" w:rsidRDefault="00C52E0B">
      <w:pPr>
        <w:pStyle w:val="TOC1"/>
        <w:tabs>
          <w:tab w:val="left" w:pos="1134"/>
        </w:tabs>
        <w:rPr>
          <w:rFonts w:eastAsiaTheme="minorEastAsia" w:cstheme="minorBidi"/>
          <w:b w:val="0"/>
          <w:color w:val="auto"/>
          <w:kern w:val="2"/>
          <w:sz w:val="22"/>
          <w:szCs w:val="22"/>
          <w:lang w:val="en-US" w:eastAsia="en-US"/>
          <w14:ligatures w14:val="standardContextual"/>
        </w:rPr>
      </w:pPr>
      <w:r>
        <w:t>MODULE 6</w:t>
      </w:r>
      <w:r>
        <w:rPr>
          <w:rFonts w:eastAsiaTheme="minorEastAsia" w:cstheme="minorBidi"/>
          <w:b w:val="0"/>
          <w:color w:val="auto"/>
          <w:kern w:val="2"/>
          <w:sz w:val="22"/>
          <w:szCs w:val="22"/>
          <w:lang w:val="en-US" w:eastAsia="en-US"/>
          <w14:ligatures w14:val="standardContextual"/>
        </w:rPr>
        <w:tab/>
      </w:r>
      <w:r>
        <w:t>VTS OJT Training Program</w:t>
      </w:r>
      <w:r>
        <w:tab/>
      </w:r>
      <w:r>
        <w:fldChar w:fldCharType="begin"/>
      </w:r>
      <w:r>
        <w:instrText xml:space="preserve"> PAGEREF _Toc158747978 \h </w:instrText>
      </w:r>
      <w:r>
        <w:fldChar w:fldCharType="separate"/>
      </w:r>
      <w:r w:rsidR="00367616">
        <w:t>37</w:t>
      </w:r>
      <w:r>
        <w:fldChar w:fldCharType="end"/>
      </w:r>
    </w:p>
    <w:p w14:paraId="560C6B63" w14:textId="16DF2300" w:rsidR="00C52E0B" w:rsidRDefault="00C52E0B">
      <w:pPr>
        <w:pStyle w:val="TOC2"/>
        <w:rPr>
          <w:rFonts w:eastAsiaTheme="minorEastAsia" w:cstheme="minorBidi"/>
          <w:color w:val="auto"/>
          <w:kern w:val="2"/>
          <w:sz w:val="22"/>
          <w:szCs w:val="22"/>
          <w:lang w:val="en-US" w:eastAsia="en-US"/>
          <w14:ligatures w14:val="standardContextual"/>
        </w:rPr>
      </w:pPr>
      <w:r>
        <w:t>6.1</w:t>
      </w:r>
      <w:r>
        <w:rPr>
          <w:rFonts w:eastAsiaTheme="minorEastAsia" w:cstheme="minorBidi"/>
          <w:color w:val="auto"/>
          <w:kern w:val="2"/>
          <w:sz w:val="22"/>
          <w:szCs w:val="22"/>
          <w:lang w:val="en-US" w:eastAsia="en-US"/>
          <w14:ligatures w14:val="standardContextual"/>
        </w:rPr>
        <w:tab/>
      </w:r>
      <w:r>
        <w:t>SUBJECT FRAMEWORK</w:t>
      </w:r>
      <w:r>
        <w:tab/>
      </w:r>
      <w:r>
        <w:fldChar w:fldCharType="begin"/>
      </w:r>
      <w:r>
        <w:instrText xml:space="preserve"> PAGEREF _Toc158747979 \h </w:instrText>
      </w:r>
      <w:r>
        <w:fldChar w:fldCharType="separate"/>
      </w:r>
      <w:r w:rsidR="00367616">
        <w:t>37</w:t>
      </w:r>
      <w:r>
        <w:fldChar w:fldCharType="end"/>
      </w:r>
    </w:p>
    <w:p w14:paraId="358098B3" w14:textId="2411F10F" w:rsidR="00C52E0B" w:rsidRDefault="00C52E0B">
      <w:pPr>
        <w:pStyle w:val="TOC2"/>
        <w:rPr>
          <w:rFonts w:eastAsiaTheme="minorEastAsia" w:cstheme="minorBidi"/>
          <w:color w:val="auto"/>
          <w:kern w:val="2"/>
          <w:sz w:val="22"/>
          <w:szCs w:val="22"/>
          <w:lang w:val="en-US" w:eastAsia="en-US"/>
          <w14:ligatures w14:val="standardContextual"/>
        </w:rPr>
      </w:pPr>
      <w:r>
        <w:t>6.2</w:t>
      </w:r>
      <w:r>
        <w:rPr>
          <w:rFonts w:eastAsiaTheme="minorEastAsia" w:cstheme="minorBidi"/>
          <w:color w:val="auto"/>
          <w:kern w:val="2"/>
          <w:sz w:val="22"/>
          <w:szCs w:val="22"/>
          <w:lang w:val="en-US" w:eastAsia="en-US"/>
          <w14:ligatures w14:val="standardContextual"/>
        </w:rPr>
        <w:tab/>
      </w:r>
      <w:r>
        <w:t>SUBJECT OUTLINE OF MODULE 6</w:t>
      </w:r>
      <w:r>
        <w:tab/>
      </w:r>
      <w:r>
        <w:fldChar w:fldCharType="begin"/>
      </w:r>
      <w:r>
        <w:instrText xml:space="preserve"> PAGEREF _Toc158747980 \h </w:instrText>
      </w:r>
      <w:r>
        <w:fldChar w:fldCharType="separate"/>
      </w:r>
      <w:r w:rsidR="00367616">
        <w:t>38</w:t>
      </w:r>
      <w:r>
        <w:fldChar w:fldCharType="end"/>
      </w:r>
    </w:p>
    <w:p w14:paraId="28A0D4CE" w14:textId="216ECC71" w:rsidR="00642025" w:rsidRPr="00486C2D" w:rsidRDefault="00777CAD" w:rsidP="007B7FEC">
      <w:pPr>
        <w:rPr>
          <w:color w:val="00558C" w:themeColor="accent1"/>
        </w:rPr>
      </w:pPr>
      <w:r w:rsidRPr="00486C2D">
        <w:rPr>
          <w:b/>
          <w:color w:val="00558C" w:themeColor="accent1"/>
        </w:rPr>
        <w:fldChar w:fldCharType="end"/>
      </w:r>
    </w:p>
    <w:p w14:paraId="3B360831" w14:textId="77777777" w:rsidR="00790277" w:rsidRPr="00486C2D" w:rsidRDefault="00790277" w:rsidP="003274DB">
      <w:pPr>
        <w:sectPr w:rsidR="00790277" w:rsidRPr="00486C2D" w:rsidSect="00584794">
          <w:headerReference w:type="default" r:id="rId13"/>
          <w:pgSz w:w="11906" w:h="16838" w:code="9"/>
          <w:pgMar w:top="567" w:right="794" w:bottom="567" w:left="907" w:header="567" w:footer="567" w:gutter="0"/>
          <w:cols w:space="708"/>
          <w:docGrid w:linePitch="360"/>
        </w:sectPr>
      </w:pPr>
    </w:p>
    <w:p w14:paraId="6EDDAF2D" w14:textId="1A3F7D8E" w:rsidR="00BE32A4" w:rsidRPr="00486C2D" w:rsidRDefault="00BE32A4" w:rsidP="00BE32A4">
      <w:pPr>
        <w:pStyle w:val="Part"/>
      </w:pPr>
      <w:bookmarkStart w:id="0" w:name="_Toc442348085"/>
      <w:bookmarkStart w:id="1" w:name="_Toc117072860"/>
      <w:bookmarkStart w:id="2" w:name="_Toc158747943"/>
      <w:r w:rsidRPr="00486C2D">
        <w:rPr>
          <w:caps w:val="0"/>
        </w:rPr>
        <w:lastRenderedPageBreak/>
        <w:t>COURSE OVERVIEW</w:t>
      </w:r>
      <w:bookmarkEnd w:id="0"/>
      <w:bookmarkEnd w:id="1"/>
      <w:bookmarkEnd w:id="2"/>
    </w:p>
    <w:p w14:paraId="49963753" w14:textId="77777777" w:rsidR="00BE32A4" w:rsidRPr="00486C2D" w:rsidRDefault="00BE32A4" w:rsidP="00BE32A4">
      <w:pPr>
        <w:pStyle w:val="Heading1"/>
      </w:pPr>
      <w:bookmarkStart w:id="3" w:name="_Toc81666348"/>
      <w:bookmarkStart w:id="4" w:name="_Toc83322325"/>
      <w:bookmarkStart w:id="5" w:name="_Toc83322388"/>
      <w:bookmarkStart w:id="6" w:name="_Toc114808811"/>
      <w:bookmarkStart w:id="7" w:name="_Toc117072861"/>
      <w:bookmarkStart w:id="8" w:name="_Toc158747944"/>
      <w:bookmarkStart w:id="9" w:name="_Toc419881199"/>
      <w:bookmarkStart w:id="10" w:name="_Toc442348087"/>
      <w:bookmarkStart w:id="11" w:name="_Toc240860316"/>
      <w:bookmarkStart w:id="12" w:name="_Toc243103481"/>
      <w:bookmarkStart w:id="13" w:name="_Toc243103774"/>
      <w:bookmarkStart w:id="14" w:name="_Toc245124360"/>
      <w:r w:rsidRPr="00486C2D">
        <w:t>Introduction</w:t>
      </w:r>
      <w:bookmarkEnd w:id="3"/>
      <w:bookmarkEnd w:id="4"/>
      <w:bookmarkEnd w:id="5"/>
      <w:bookmarkEnd w:id="6"/>
      <w:bookmarkEnd w:id="7"/>
      <w:bookmarkEnd w:id="8"/>
    </w:p>
    <w:p w14:paraId="22D54D3C" w14:textId="77777777" w:rsidR="00BE32A4" w:rsidRPr="00486C2D" w:rsidRDefault="00BE32A4" w:rsidP="00BE32A4">
      <w:pPr>
        <w:pStyle w:val="Heading1separatationline"/>
      </w:pPr>
    </w:p>
    <w:p w14:paraId="6C00C7B8" w14:textId="77777777" w:rsidR="00BE32A4" w:rsidRPr="00486C2D" w:rsidRDefault="00BE32A4" w:rsidP="00BE32A4">
      <w:pPr>
        <w:pStyle w:val="BodyText"/>
        <w:spacing w:line="216" w:lineRule="atLeast"/>
      </w:pPr>
      <w:r w:rsidRPr="00486C2D">
        <w:t xml:space="preserve">IALA Model Courses have been developed to provide guidance on the level of training and knowledge needed to reach levels of competence defined by IALA. They </w:t>
      </w:r>
      <w:bookmarkStart w:id="15" w:name="_Hlk113422165"/>
      <w:r w:rsidRPr="00486C2D">
        <w:t xml:space="preserve">provide IALA national members and other appropriate authorities with guidance on the training of VTS Personnel.  </w:t>
      </w:r>
      <w:bookmarkEnd w:id="15"/>
    </w:p>
    <w:p w14:paraId="74FABE46" w14:textId="77777777" w:rsidR="00BE32A4" w:rsidRPr="00486C2D" w:rsidRDefault="00BE32A4" w:rsidP="00BE32A4">
      <w:pPr>
        <w:pStyle w:val="BodyText"/>
        <w:spacing w:line="216" w:lineRule="atLeast"/>
        <w:rPr>
          <w:bCs/>
        </w:rPr>
      </w:pPr>
      <w:r w:rsidRPr="00486C2D">
        <w:rPr>
          <w:bCs/>
        </w:rPr>
        <w:t>IALA’s contribution to the development of internationally harmonized guidance for vessel traffic services is recognized in IMO Resolution A.1158(32) Guidelines for Vessel Traffic Services and the Annex to the resolution states:</w:t>
      </w:r>
    </w:p>
    <w:p w14:paraId="52627AF1" w14:textId="77777777" w:rsidR="00BE32A4" w:rsidRPr="00902D24" w:rsidRDefault="00BE32A4" w:rsidP="00C67273">
      <w:pPr>
        <w:pStyle w:val="Bullet1"/>
      </w:pPr>
      <w:r w:rsidRPr="00902D24">
        <w:t xml:space="preserve">Contracting Governments are encouraged to </w:t>
      </w:r>
      <w:proofErr w:type="gramStart"/>
      <w:r w:rsidRPr="00902D24">
        <w:t>take into account</w:t>
      </w:r>
      <w:proofErr w:type="gramEnd"/>
      <w:r w:rsidRPr="00902D24">
        <w:t xml:space="preserve"> IALA standards and associated recommendations, guidelines and model courses (Section 9.2)</w:t>
      </w:r>
    </w:p>
    <w:p w14:paraId="27133E9A" w14:textId="77777777" w:rsidR="00BE32A4" w:rsidRPr="00902D24" w:rsidRDefault="00BE32A4" w:rsidP="00C67273">
      <w:pPr>
        <w:pStyle w:val="Bullet1"/>
      </w:pPr>
      <w:r w:rsidRPr="00902D24">
        <w:t>VTS personnel should only be considered competent when appropriately trained and qualified for their VTS duties. This includes, inter alia:</w:t>
      </w:r>
    </w:p>
    <w:p w14:paraId="285565A0" w14:textId="77777777" w:rsidR="00BE32A4" w:rsidRPr="00486C2D" w:rsidRDefault="00BE32A4" w:rsidP="00BE32A4">
      <w:pPr>
        <w:pStyle w:val="Bullet2"/>
        <w:rPr>
          <w:i/>
          <w:iCs/>
        </w:rPr>
      </w:pPr>
      <w:r w:rsidRPr="00486C2D">
        <w:rPr>
          <w:i/>
          <w:iCs/>
        </w:rPr>
        <w:t>satisfactorily completing generic VTS training approved by a competent authority.</w:t>
      </w:r>
    </w:p>
    <w:p w14:paraId="6F287022" w14:textId="77777777" w:rsidR="00BE32A4" w:rsidRPr="00486C2D" w:rsidRDefault="00BE32A4" w:rsidP="00BE32A4">
      <w:pPr>
        <w:pStyle w:val="Bullet2"/>
        <w:rPr>
          <w:i/>
          <w:iCs/>
        </w:rPr>
      </w:pPr>
      <w:r w:rsidRPr="00486C2D">
        <w:rPr>
          <w:i/>
          <w:iCs/>
        </w:rPr>
        <w:t>satisfactorily completing on-the-job training at the VTS where the personnel are employed.</w:t>
      </w:r>
    </w:p>
    <w:p w14:paraId="7D62AD5A" w14:textId="77777777" w:rsidR="00BE32A4" w:rsidRPr="00486C2D" w:rsidRDefault="00BE32A4" w:rsidP="00BE32A4">
      <w:pPr>
        <w:pStyle w:val="Bullet2"/>
        <w:rPr>
          <w:i/>
          <w:iCs/>
        </w:rPr>
      </w:pPr>
      <w:r w:rsidRPr="00486C2D">
        <w:rPr>
          <w:i/>
          <w:iCs/>
        </w:rPr>
        <w:t>undergoing periodic assessments and revalidation training to ensure competence is maintained; and</w:t>
      </w:r>
    </w:p>
    <w:p w14:paraId="4DA15034" w14:textId="77777777" w:rsidR="00BE32A4" w:rsidRPr="00486C2D" w:rsidRDefault="00BE32A4" w:rsidP="00BE32A4">
      <w:pPr>
        <w:pStyle w:val="Bullet2"/>
        <w:rPr>
          <w:i/>
          <w:iCs/>
        </w:rPr>
      </w:pPr>
      <w:r w:rsidRPr="00486C2D">
        <w:rPr>
          <w:i/>
          <w:iCs/>
        </w:rPr>
        <w:t>being in possession of appropriate certification</w:t>
      </w:r>
    </w:p>
    <w:p w14:paraId="408EB421" w14:textId="77777777" w:rsidR="00BE32A4" w:rsidRPr="00486C2D" w:rsidRDefault="00BE32A4" w:rsidP="00BE32A4">
      <w:pPr>
        <w:pStyle w:val="BodyText"/>
      </w:pPr>
      <w:r w:rsidRPr="00486C2D">
        <w:t>IALA recommendations, guidelines and model courses specifically related to the establishment and operation of VTS include:</w:t>
      </w:r>
    </w:p>
    <w:p w14:paraId="3DA13CA4" w14:textId="77777777" w:rsidR="00BE32A4" w:rsidRPr="001E3FFD" w:rsidRDefault="00BE32A4" w:rsidP="00C67273">
      <w:pPr>
        <w:pStyle w:val="Bullet1"/>
      </w:pPr>
      <w:r w:rsidRPr="001E3FFD">
        <w:rPr>
          <w:b/>
        </w:rPr>
        <w:t>Recommendation 0103</w:t>
      </w:r>
      <w:r w:rsidRPr="001E3FFD">
        <w:t xml:space="preserve"> </w:t>
      </w:r>
      <w:r w:rsidRPr="001E3FFD">
        <w:rPr>
          <w:b/>
        </w:rPr>
        <w:t xml:space="preserve">- Training and Certification of VTS personnel </w:t>
      </w:r>
      <w:r w:rsidRPr="001E3FFD">
        <w:t xml:space="preserve">specifies the practices associated with the training and certification of VTS personnel to assist authorities when recruiting, </w:t>
      </w:r>
      <w:proofErr w:type="gramStart"/>
      <w:r w:rsidRPr="001E3FFD">
        <w:t>training</w:t>
      </w:r>
      <w:proofErr w:type="gramEnd"/>
      <w:r w:rsidRPr="001E3FFD">
        <w:t xml:space="preserve"> and assessing VTS personnel to ensure the harmonized delivery of vessel traffic services world-wide.</w:t>
      </w:r>
    </w:p>
    <w:p w14:paraId="6DA03392" w14:textId="77777777" w:rsidR="00BE32A4" w:rsidRPr="001E3FFD" w:rsidRDefault="00BE32A4" w:rsidP="00C67273">
      <w:pPr>
        <w:pStyle w:val="Bullet1"/>
      </w:pPr>
      <w:r w:rsidRPr="001E3FFD">
        <w:rPr>
          <w:b/>
        </w:rPr>
        <w:t>Guideline 1156 - Recruitment, training, and certification of VTS personnel</w:t>
      </w:r>
      <w:r w:rsidRPr="001E3FFD">
        <w:t xml:space="preserve"> states that “Model courses provided by accredited training organizations should be approved by the competent authority.”</w:t>
      </w:r>
    </w:p>
    <w:p w14:paraId="35E759A2" w14:textId="77777777" w:rsidR="00BE32A4" w:rsidRPr="001E3FFD" w:rsidRDefault="00BE32A4" w:rsidP="00C67273">
      <w:pPr>
        <w:pStyle w:val="Bullet1"/>
      </w:pPr>
      <w:r w:rsidRPr="001E3FFD">
        <w:rPr>
          <w:b/>
        </w:rPr>
        <w:t xml:space="preserve">Guideline 1014 - </w:t>
      </w:r>
      <w:bookmarkStart w:id="16" w:name="_Hlk89282411"/>
      <w:r w:rsidRPr="001E3FFD">
        <w:rPr>
          <w:b/>
        </w:rPr>
        <w:t xml:space="preserve">Accreditation of VTS training organizations and approval to deliver IALA VTS model courses </w:t>
      </w:r>
      <w:bookmarkEnd w:id="16"/>
      <w:r w:rsidRPr="001E3FFD">
        <w:t>sets out the process by which a training organization can be accredited to deliver approved VTS training courses.</w:t>
      </w:r>
    </w:p>
    <w:p w14:paraId="07665D6B" w14:textId="77777777" w:rsidR="00BE32A4" w:rsidRPr="001E3FFD" w:rsidRDefault="00BE32A4" w:rsidP="00C67273">
      <w:pPr>
        <w:pStyle w:val="Bullet1"/>
      </w:pPr>
      <w:r w:rsidRPr="001E3FFD">
        <w:t xml:space="preserve">IALA model courses including: </w:t>
      </w:r>
    </w:p>
    <w:p w14:paraId="7D1A82DF" w14:textId="77777777" w:rsidR="00BE32A4" w:rsidRPr="00486C2D" w:rsidRDefault="00BE32A4" w:rsidP="00BE32A4">
      <w:pPr>
        <w:pStyle w:val="Bullet2"/>
      </w:pPr>
      <w:r w:rsidRPr="00486C2D">
        <w:t>Model Course C0103-1 VTS Operator Training</w:t>
      </w:r>
    </w:p>
    <w:p w14:paraId="7D1B9D45" w14:textId="77777777" w:rsidR="00BE32A4" w:rsidRPr="00486C2D" w:rsidRDefault="00BE32A4" w:rsidP="00BE32A4">
      <w:pPr>
        <w:pStyle w:val="Bullet2"/>
      </w:pPr>
      <w:r w:rsidRPr="00486C2D">
        <w:t>Model Course C0103-2 VTS Supervisor Training</w:t>
      </w:r>
    </w:p>
    <w:p w14:paraId="276D4E70" w14:textId="77777777" w:rsidR="00BE32A4" w:rsidRPr="00486C2D" w:rsidRDefault="00BE32A4" w:rsidP="00BE32A4">
      <w:pPr>
        <w:pStyle w:val="Bullet2"/>
      </w:pPr>
      <w:r w:rsidRPr="00486C2D">
        <w:t>Model Course C0103-3 VTS On-the-Job Training</w:t>
      </w:r>
    </w:p>
    <w:p w14:paraId="2766E798" w14:textId="77777777" w:rsidR="00BE32A4" w:rsidRPr="00486C2D" w:rsidRDefault="00BE32A4" w:rsidP="00BE32A4">
      <w:pPr>
        <w:pStyle w:val="Bullet2"/>
      </w:pPr>
      <w:r w:rsidRPr="00486C2D">
        <w:t>Model Course C0103-4 VTS On-the-Job Training Instructor</w:t>
      </w:r>
    </w:p>
    <w:p w14:paraId="31CF81F2" w14:textId="77777777" w:rsidR="00BE32A4" w:rsidRPr="00486C2D" w:rsidRDefault="00BE32A4" w:rsidP="00BE32A4">
      <w:pPr>
        <w:pStyle w:val="Bullet2"/>
        <w:spacing w:line="216" w:lineRule="atLeast"/>
      </w:pPr>
      <w:r w:rsidRPr="00486C2D">
        <w:t>Model Course C0103-5 VTS Revalidation Process for VTS Qualification and Certification</w:t>
      </w:r>
    </w:p>
    <w:p w14:paraId="00B8DE96" w14:textId="77777777" w:rsidR="00BE32A4" w:rsidRPr="00486C2D" w:rsidRDefault="00BE32A4" w:rsidP="00BE32A4">
      <w:pPr>
        <w:pStyle w:val="Heading1"/>
      </w:pPr>
      <w:bookmarkStart w:id="17" w:name="_Toc117072862"/>
      <w:bookmarkStart w:id="18" w:name="_Toc158747945"/>
      <w:bookmarkEnd w:id="9"/>
      <w:bookmarkEnd w:id="10"/>
      <w:r w:rsidRPr="00486C2D">
        <w:t>PURPOSE OF THE MODEL COURSE</w:t>
      </w:r>
      <w:bookmarkEnd w:id="11"/>
      <w:bookmarkEnd w:id="12"/>
      <w:bookmarkEnd w:id="13"/>
      <w:bookmarkEnd w:id="14"/>
      <w:bookmarkEnd w:id="17"/>
      <w:bookmarkEnd w:id="18"/>
    </w:p>
    <w:p w14:paraId="4F3FC069" w14:textId="77777777" w:rsidR="00BE32A4" w:rsidRPr="00486C2D" w:rsidRDefault="00BE32A4" w:rsidP="00BE32A4">
      <w:pPr>
        <w:pStyle w:val="Heading1separatationline"/>
      </w:pPr>
    </w:p>
    <w:p w14:paraId="5BC56485" w14:textId="6A111564" w:rsidR="00BE32A4" w:rsidRPr="00486C2D" w:rsidRDefault="00BE32A4" w:rsidP="00BE32A4">
      <w:pPr>
        <w:pStyle w:val="BodyText"/>
      </w:pPr>
      <w:r w:rsidRPr="00486C2D">
        <w:t>The purpose of the model course is to assist training organizations</w:t>
      </w:r>
      <w:r w:rsidR="00DA0F4C">
        <w:rPr>
          <w:rStyle w:val="CommentReference"/>
        </w:rPr>
        <w:t xml:space="preserve"> </w:t>
      </w:r>
      <w:r w:rsidR="00DA0F4C" w:rsidRPr="00DA0F4C">
        <w:t>a</w:t>
      </w:r>
      <w:r w:rsidRPr="00486C2D">
        <w:t xml:space="preserve">nd their teaching staff in the preparation and provision of new training courses for VTS </w:t>
      </w:r>
      <w:r w:rsidR="007B786D" w:rsidRPr="00486C2D">
        <w:t xml:space="preserve">On-the-Job </w:t>
      </w:r>
      <w:r w:rsidR="00C67273">
        <w:t xml:space="preserve">(OJT) </w:t>
      </w:r>
      <w:r w:rsidR="007B786D" w:rsidRPr="00486C2D">
        <w:t>Training Instructors</w:t>
      </w:r>
      <w:r w:rsidRPr="00486C2D">
        <w:t xml:space="preserve">, or in enhancing, updating, or supplementing existing training material.  It provides guidance on the level of training and knowledge needed to reach levels of competence defined by IALA to </w:t>
      </w:r>
      <w:r w:rsidR="00574318">
        <w:t xml:space="preserve">be certified </w:t>
      </w:r>
      <w:r w:rsidRPr="00486C2D">
        <w:t xml:space="preserve">as a VTS </w:t>
      </w:r>
      <w:r w:rsidR="00C67273">
        <w:t>OJT</w:t>
      </w:r>
      <w:r w:rsidR="001B4501" w:rsidRPr="00486C2D">
        <w:t xml:space="preserve"> Training Instructor</w:t>
      </w:r>
      <w:r w:rsidRPr="00486C2D">
        <w:t>.</w:t>
      </w:r>
    </w:p>
    <w:p w14:paraId="3EAE2898" w14:textId="554D2212" w:rsidR="00BE32A4" w:rsidRPr="00486C2D" w:rsidRDefault="00BE32A4" w:rsidP="00BE32A4">
      <w:pPr>
        <w:pStyle w:val="BodyText"/>
      </w:pPr>
      <w:r w:rsidRPr="00486C2D">
        <w:lastRenderedPageBreak/>
        <w:t xml:space="preserve">It is not the intention of the model course to present instructors with a rigid ‘teaching package’.  Rather, this model course provides the curriculum content for the training </w:t>
      </w:r>
      <w:r w:rsidR="002B5312">
        <w:t>of</w:t>
      </w:r>
      <w:r w:rsidR="002B5312" w:rsidRPr="00486C2D">
        <w:t xml:space="preserve"> </w:t>
      </w:r>
      <w:r w:rsidRPr="00486C2D">
        <w:t xml:space="preserve">VTS </w:t>
      </w:r>
      <w:r w:rsidR="00C67273">
        <w:t>OJT</w:t>
      </w:r>
      <w:r w:rsidR="001B4501" w:rsidRPr="00486C2D">
        <w:t xml:space="preserve"> Training Instructor</w:t>
      </w:r>
      <w:r w:rsidR="002B5312">
        <w:t>s</w:t>
      </w:r>
      <w:r w:rsidRPr="00486C2D">
        <w:t xml:space="preserve">.  It </w:t>
      </w:r>
      <w:r w:rsidR="002B5312">
        <w:t xml:space="preserve">is </w:t>
      </w:r>
      <w:r w:rsidRPr="00486C2D">
        <w:t>intended to be used by accredited training organizations in preparing their C0103-</w:t>
      </w:r>
      <w:r w:rsidR="001B4501" w:rsidRPr="00486C2D">
        <w:t>4</w:t>
      </w:r>
      <w:r w:rsidRPr="00486C2D">
        <w:t xml:space="preserve"> training programs.</w:t>
      </w:r>
    </w:p>
    <w:p w14:paraId="3A5826BC" w14:textId="77777777" w:rsidR="00BE32A4" w:rsidRPr="00486C2D" w:rsidRDefault="00BE32A4" w:rsidP="00BE32A4">
      <w:pPr>
        <w:pStyle w:val="Heading1"/>
      </w:pPr>
      <w:bookmarkStart w:id="19" w:name="_Toc117072863"/>
      <w:bookmarkStart w:id="20" w:name="_Toc158747946"/>
      <w:bookmarkStart w:id="21" w:name="_Toc240860317"/>
      <w:bookmarkStart w:id="22" w:name="_Toc243103482"/>
      <w:bookmarkStart w:id="23" w:name="_Toc243103775"/>
      <w:bookmarkStart w:id="24" w:name="_Toc245124361"/>
      <w:r w:rsidRPr="00486C2D">
        <w:t>Course Objective</w:t>
      </w:r>
      <w:bookmarkEnd w:id="19"/>
      <w:bookmarkEnd w:id="20"/>
    </w:p>
    <w:p w14:paraId="62D2DA21" w14:textId="77777777" w:rsidR="00BE32A4" w:rsidRPr="00486C2D" w:rsidRDefault="00BE32A4" w:rsidP="00BE32A4">
      <w:pPr>
        <w:pStyle w:val="Heading1separatationline"/>
      </w:pPr>
    </w:p>
    <w:p w14:paraId="10856171" w14:textId="03461C85" w:rsidR="000A7286" w:rsidRDefault="00BE32A4" w:rsidP="00BE32A4">
      <w:pPr>
        <w:pStyle w:val="BodyText"/>
      </w:pPr>
      <w:r w:rsidRPr="00486C2D">
        <w:t xml:space="preserve">To successfully complete this course the student will demonstrate the </w:t>
      </w:r>
      <w:bookmarkStart w:id="25" w:name="_Hlk113888231"/>
      <w:r w:rsidRPr="00486C2D">
        <w:t xml:space="preserve">requisite knowledge, </w:t>
      </w:r>
      <w:proofErr w:type="gramStart"/>
      <w:r w:rsidRPr="00486C2D">
        <w:t>skills</w:t>
      </w:r>
      <w:proofErr w:type="gramEnd"/>
      <w:r w:rsidRPr="00486C2D">
        <w:t xml:space="preserve"> and attitude</w:t>
      </w:r>
      <w:bookmarkEnd w:id="25"/>
      <w:r w:rsidRPr="00486C2D">
        <w:t xml:space="preserve"> to undertake the duties associated with the </w:t>
      </w:r>
      <w:r w:rsidR="00CC43E3" w:rsidRPr="00486C2D">
        <w:t xml:space="preserve">role of a VTS </w:t>
      </w:r>
      <w:r w:rsidR="00C67273">
        <w:t xml:space="preserve">OJT </w:t>
      </w:r>
      <w:r w:rsidR="00CC43E3" w:rsidRPr="00486C2D">
        <w:t>Instructor</w:t>
      </w:r>
      <w:r w:rsidRPr="00486C2D">
        <w:t xml:space="preserve">. </w:t>
      </w:r>
    </w:p>
    <w:p w14:paraId="2C7B19BC" w14:textId="00A4EF8D" w:rsidR="00003B2B" w:rsidRDefault="00003B2B" w:rsidP="00003B2B">
      <w:pPr>
        <w:pStyle w:val="BodyText"/>
      </w:pPr>
      <w:r>
        <w:t xml:space="preserve">This includes developing their practical skills to provide </w:t>
      </w:r>
      <w:r w:rsidR="00C67273" w:rsidRPr="00C67273">
        <w:t xml:space="preserve">the </w:t>
      </w:r>
      <w:r w:rsidR="00C67273">
        <w:t>OJT</w:t>
      </w:r>
      <w:r w:rsidR="00C67273" w:rsidRPr="00C67273">
        <w:t xml:space="preserve"> training program</w:t>
      </w:r>
      <w:r w:rsidRPr="00C67273">
        <w:t xml:space="preserve"> </w:t>
      </w:r>
      <w:r w:rsidRPr="00B87871">
        <w:t>at the VTS centre</w:t>
      </w:r>
      <w:r>
        <w:t>:</w:t>
      </w:r>
    </w:p>
    <w:p w14:paraId="09970F73" w14:textId="77777777" w:rsidR="00003B2B" w:rsidRDefault="00003B2B" w:rsidP="00003B2B">
      <w:pPr>
        <w:pStyle w:val="Bullet2"/>
      </w:pPr>
      <w:r>
        <w:t>Designing training programmes including task books and assessment materials</w:t>
      </w:r>
    </w:p>
    <w:p w14:paraId="03387391" w14:textId="6CE14F36" w:rsidR="00003B2B" w:rsidRDefault="00003B2B" w:rsidP="00003B2B">
      <w:pPr>
        <w:pStyle w:val="Bullet2"/>
      </w:pPr>
      <w:r>
        <w:t xml:space="preserve">Learning teaching and instructional techniques to deliver training </w:t>
      </w:r>
      <w:proofErr w:type="gramStart"/>
      <w:r>
        <w:t>programmes</w:t>
      </w:r>
      <w:proofErr w:type="gramEnd"/>
    </w:p>
    <w:p w14:paraId="27B62B6A" w14:textId="77777777" w:rsidR="00003B2B" w:rsidRDefault="00003B2B" w:rsidP="00003B2B">
      <w:pPr>
        <w:pStyle w:val="Bullet2"/>
      </w:pPr>
      <w:r>
        <w:t xml:space="preserve">Providing feedback to learners  </w:t>
      </w:r>
    </w:p>
    <w:p w14:paraId="12AC3BA8" w14:textId="77777777" w:rsidR="00003B2B" w:rsidRDefault="00003B2B" w:rsidP="00003B2B">
      <w:pPr>
        <w:pStyle w:val="Bullet2"/>
      </w:pPr>
      <w:r>
        <w:t>Assessing the required competence of a student against the training objectives</w:t>
      </w:r>
    </w:p>
    <w:p w14:paraId="747964B5" w14:textId="77777777" w:rsidR="00003B2B" w:rsidRDefault="00003B2B" w:rsidP="00003B2B">
      <w:pPr>
        <w:pStyle w:val="Bullet2"/>
      </w:pPr>
      <w:r>
        <w:t>Evaluating</w:t>
      </w:r>
      <w:r w:rsidRPr="001755F9">
        <w:t xml:space="preserve"> the effectiveness </w:t>
      </w:r>
      <w:r>
        <w:t xml:space="preserve">and continually improving </w:t>
      </w:r>
      <w:r w:rsidRPr="001755F9">
        <w:t>training programme</w:t>
      </w:r>
      <w:r>
        <w:t>s</w:t>
      </w:r>
    </w:p>
    <w:p w14:paraId="0F4A7068" w14:textId="77777777" w:rsidR="00003B2B" w:rsidRPr="00486C2D" w:rsidRDefault="00003B2B" w:rsidP="00BE32A4">
      <w:pPr>
        <w:pStyle w:val="BodyText"/>
      </w:pPr>
    </w:p>
    <w:p w14:paraId="151ED678" w14:textId="77777777" w:rsidR="00BE32A4" w:rsidRPr="00486C2D" w:rsidRDefault="00BE32A4" w:rsidP="00BE32A4">
      <w:pPr>
        <w:pStyle w:val="Heading1"/>
      </w:pPr>
      <w:bookmarkStart w:id="26" w:name="_Toc81666352"/>
      <w:bookmarkStart w:id="27" w:name="_Toc83322329"/>
      <w:bookmarkStart w:id="28" w:name="_Toc83322392"/>
      <w:bookmarkStart w:id="29" w:name="_Toc114480710"/>
      <w:bookmarkStart w:id="30" w:name="_Toc114480878"/>
      <w:bookmarkStart w:id="31" w:name="_Toc114749576"/>
      <w:bookmarkStart w:id="32" w:name="_Toc117072864"/>
      <w:bookmarkStart w:id="33" w:name="_Toc158747947"/>
      <w:r w:rsidRPr="00486C2D">
        <w:t>Course Curriculum Outline</w:t>
      </w:r>
      <w:bookmarkEnd w:id="26"/>
      <w:bookmarkEnd w:id="27"/>
      <w:bookmarkEnd w:id="28"/>
      <w:bookmarkEnd w:id="29"/>
      <w:bookmarkEnd w:id="30"/>
      <w:bookmarkEnd w:id="31"/>
      <w:bookmarkEnd w:id="32"/>
      <w:bookmarkEnd w:id="33"/>
    </w:p>
    <w:p w14:paraId="5B166F2B" w14:textId="77777777" w:rsidR="00BE32A4" w:rsidRPr="00486C2D" w:rsidRDefault="00BE32A4" w:rsidP="00BE32A4">
      <w:pPr>
        <w:pStyle w:val="Heading1separatationline"/>
      </w:pPr>
    </w:p>
    <w:p w14:paraId="06B39998" w14:textId="6061F924" w:rsidR="00BE32A4" w:rsidRPr="00486C2D" w:rsidRDefault="00BE32A4" w:rsidP="00BE32A4">
      <w:pPr>
        <w:pStyle w:val="BodyText"/>
      </w:pPr>
      <w:r w:rsidRPr="00486C2D">
        <w:t xml:space="preserve">The model course </w:t>
      </w:r>
      <w:r w:rsidRPr="00C67273">
        <w:t xml:space="preserve">comprises </w:t>
      </w:r>
      <w:r w:rsidR="00C67273" w:rsidRPr="00C67273">
        <w:t>6</w:t>
      </w:r>
      <w:r w:rsidRPr="00C67273">
        <w:t xml:space="preserve"> modules, each</w:t>
      </w:r>
      <w:r w:rsidRPr="00486C2D">
        <w:t xml:space="preserve"> of which deals with a specific subject representing a requirement or function of a VTS </w:t>
      </w:r>
      <w:r w:rsidR="00C67273">
        <w:t>OJT</w:t>
      </w:r>
      <w:r w:rsidR="000D7C30" w:rsidRPr="00486C2D">
        <w:t xml:space="preserve"> Instructor</w:t>
      </w:r>
      <w:r w:rsidRPr="00486C2D">
        <w:t>.  Each module contains a subject framework stating its scope and aims, a subject outline, learning objectives, teaching points and recommended hours.</w:t>
      </w:r>
    </w:p>
    <w:p w14:paraId="33180EF2" w14:textId="77777777" w:rsidR="00BE32A4" w:rsidRPr="00486C2D" w:rsidRDefault="00BE32A4" w:rsidP="00BE32A4">
      <w:pPr>
        <w:pStyle w:val="BodyText"/>
        <w:rPr>
          <w:lang w:eastAsia="de-DE"/>
        </w:rPr>
      </w:pPr>
      <w:r w:rsidRPr="00486C2D">
        <w:rPr>
          <w:lang w:eastAsia="de-DE"/>
        </w:rPr>
        <w:t>The recommended hours are indicative and based on the assumption that the students have no or little previous knowledge of the subject. Instructors should revise as required to address the requirements of the students to ensure the learning outcomes are achieved based on the competence levels detailed in each module (</w:t>
      </w:r>
      <w:r w:rsidRPr="00486C2D">
        <w:t xml:space="preserve">Table 1 refers). </w:t>
      </w:r>
      <w:r w:rsidRPr="00486C2D">
        <w:rPr>
          <w:lang w:eastAsia="de-DE"/>
        </w:rPr>
        <w:t>Time for assessments is in addition to the range of duration included in the model course.</w:t>
      </w:r>
    </w:p>
    <w:p w14:paraId="185D26BA" w14:textId="55B93F45" w:rsidR="00BE32A4" w:rsidRPr="00486C2D" w:rsidRDefault="00BE32A4" w:rsidP="00BE32A4">
      <w:pPr>
        <w:pStyle w:val="BodyText"/>
        <w:rPr>
          <w:lang w:eastAsia="de-DE"/>
        </w:rPr>
      </w:pPr>
      <w:r w:rsidRPr="00486C2D">
        <w:rPr>
          <w:lang w:eastAsia="de-DE"/>
        </w:rPr>
        <w:t xml:space="preserve">Training activities, simulated exercises and assessments undertaken during the course are intended to represent the role of the VTS </w:t>
      </w:r>
      <w:r w:rsidR="00C67273">
        <w:rPr>
          <w:lang w:eastAsia="de-DE"/>
        </w:rPr>
        <w:t>OJT</w:t>
      </w:r>
      <w:r w:rsidR="000D7C30" w:rsidRPr="00486C2D">
        <w:rPr>
          <w:lang w:eastAsia="de-DE"/>
        </w:rPr>
        <w:t xml:space="preserve"> Training Instructor</w:t>
      </w:r>
      <w:r w:rsidRPr="00486C2D">
        <w:rPr>
          <w:lang w:eastAsia="de-DE"/>
        </w:rPr>
        <w:t xml:space="preserve"> and reflect </w:t>
      </w:r>
      <w:r w:rsidR="003976E3" w:rsidRPr="00486C2D">
        <w:rPr>
          <w:lang w:eastAsia="de-DE"/>
        </w:rPr>
        <w:t>scenarios or events</w:t>
      </w:r>
      <w:r w:rsidRPr="00486C2D">
        <w:rPr>
          <w:lang w:eastAsia="de-DE"/>
        </w:rPr>
        <w:t xml:space="preserve"> that may be experienced </w:t>
      </w:r>
      <w:r w:rsidR="003976E3" w:rsidRPr="00486C2D">
        <w:rPr>
          <w:lang w:eastAsia="de-DE"/>
        </w:rPr>
        <w:t xml:space="preserve">in the development and implementation of VTS </w:t>
      </w:r>
      <w:r w:rsidR="002E3051">
        <w:rPr>
          <w:lang w:eastAsia="de-DE"/>
        </w:rPr>
        <w:t>training programmes</w:t>
      </w:r>
      <w:r w:rsidR="003976E3" w:rsidRPr="00486C2D">
        <w:rPr>
          <w:lang w:eastAsia="de-DE"/>
        </w:rPr>
        <w:t xml:space="preserve">. </w:t>
      </w:r>
      <w:r w:rsidRPr="00486C2D">
        <w:rPr>
          <w:lang w:eastAsia="de-DE"/>
        </w:rPr>
        <w:t xml:space="preserve">No timetable is included in this model course. Working within the normal practices of the training establishment, instructors </w:t>
      </w:r>
      <w:r w:rsidRPr="00486C2D">
        <w:t>should allow time during the course for revision of course content</w:t>
      </w:r>
      <w:r w:rsidRPr="00486C2D">
        <w:rPr>
          <w:lang w:eastAsia="de-DE"/>
        </w:rPr>
        <w:t xml:space="preserve"> and develop their own timetable depending on the:</w:t>
      </w:r>
    </w:p>
    <w:p w14:paraId="48A3780D" w14:textId="77777777" w:rsidR="00BE32A4" w:rsidRPr="00A64ED9" w:rsidRDefault="00BE32A4" w:rsidP="00C67273">
      <w:pPr>
        <w:pStyle w:val="Bullet1"/>
      </w:pPr>
      <w:r w:rsidRPr="00A64ED9">
        <w:t xml:space="preserve">level of skills of </w:t>
      </w:r>
      <w:proofErr w:type="gramStart"/>
      <w:r w:rsidRPr="00A64ED9">
        <w:t>students;</w:t>
      </w:r>
      <w:proofErr w:type="gramEnd"/>
    </w:p>
    <w:p w14:paraId="42415354" w14:textId="77777777" w:rsidR="00BE32A4" w:rsidRPr="00A64ED9" w:rsidRDefault="00BE32A4" w:rsidP="00C67273">
      <w:pPr>
        <w:pStyle w:val="Bullet1"/>
      </w:pPr>
      <w:r w:rsidRPr="00A64ED9">
        <w:t xml:space="preserve">number of persons to be </w:t>
      </w:r>
      <w:proofErr w:type="gramStart"/>
      <w:r w:rsidRPr="00A64ED9">
        <w:t>trained;</w:t>
      </w:r>
      <w:proofErr w:type="gramEnd"/>
    </w:p>
    <w:p w14:paraId="5F2697BA" w14:textId="77777777" w:rsidR="00BE32A4" w:rsidRPr="00A64ED9" w:rsidRDefault="00BE32A4" w:rsidP="00C67273">
      <w:pPr>
        <w:pStyle w:val="Bullet1"/>
      </w:pPr>
      <w:r w:rsidRPr="00A64ED9">
        <w:t>number of instructors; and</w:t>
      </w:r>
    </w:p>
    <w:p w14:paraId="6697AF15" w14:textId="77777777" w:rsidR="00BE32A4" w:rsidRPr="00A64ED9" w:rsidRDefault="00BE32A4" w:rsidP="00C67273">
      <w:pPr>
        <w:pStyle w:val="Bullet1"/>
      </w:pPr>
      <w:r w:rsidRPr="00A64ED9">
        <w:t xml:space="preserve">simulator facilities and equipment available. </w:t>
      </w:r>
    </w:p>
    <w:p w14:paraId="6424A3C6" w14:textId="77777777" w:rsidR="00BE32A4" w:rsidRPr="00486C2D" w:rsidRDefault="00BE32A4" w:rsidP="00BE32A4">
      <w:pPr>
        <w:pStyle w:val="BodyText"/>
        <w:sectPr w:rsidR="00BE32A4" w:rsidRPr="00486C2D" w:rsidSect="00584794">
          <w:headerReference w:type="even" r:id="rId14"/>
          <w:headerReference w:type="default" r:id="rId15"/>
          <w:footerReference w:type="default" r:id="rId16"/>
          <w:headerReference w:type="first" r:id="rId17"/>
          <w:pgSz w:w="11906" w:h="16838" w:code="9"/>
          <w:pgMar w:top="1134" w:right="794" w:bottom="1134" w:left="907" w:header="851" w:footer="851" w:gutter="0"/>
          <w:cols w:space="708"/>
          <w:docGrid w:linePitch="360"/>
        </w:sectPr>
      </w:pPr>
    </w:p>
    <w:p w14:paraId="6CABD964" w14:textId="77777777" w:rsidR="00BE32A4" w:rsidRPr="00486C2D" w:rsidRDefault="00BE32A4" w:rsidP="00BE32A4">
      <w:pPr>
        <w:pStyle w:val="BodyText"/>
      </w:pPr>
    </w:p>
    <w:p w14:paraId="17BFB1D7" w14:textId="2979C24A" w:rsidR="00BE32A4" w:rsidRPr="00486C2D" w:rsidRDefault="00BE32A4" w:rsidP="00BE32A4">
      <w:pPr>
        <w:pStyle w:val="Tablecaption"/>
        <w:jc w:val="left"/>
      </w:pPr>
      <w:bookmarkStart w:id="34" w:name="_Toc117072915"/>
      <w:r w:rsidRPr="00486C2D">
        <w:t xml:space="preserve">Summary of </w:t>
      </w:r>
      <w:r w:rsidRPr="00186B9F">
        <w:t>C0103-</w:t>
      </w:r>
      <w:r w:rsidR="00186B9F" w:rsidRPr="00186B9F">
        <w:t>4</w:t>
      </w:r>
      <w:r w:rsidRPr="00186B9F">
        <w:t xml:space="preserve"> Training</w:t>
      </w:r>
      <w:bookmarkEnd w:id="34"/>
    </w:p>
    <w:tbl>
      <w:tblPr>
        <w:tblStyle w:val="TableGrid"/>
        <w:tblW w:w="14215" w:type="dxa"/>
        <w:tblLook w:val="04A0" w:firstRow="1" w:lastRow="0" w:firstColumn="1" w:lastColumn="0" w:noHBand="0" w:noVBand="1"/>
      </w:tblPr>
      <w:tblGrid>
        <w:gridCol w:w="3415"/>
        <w:gridCol w:w="1590"/>
        <w:gridCol w:w="1651"/>
        <w:gridCol w:w="7559"/>
      </w:tblGrid>
      <w:tr w:rsidR="00BE32A4" w:rsidRPr="00486C2D" w14:paraId="727839A4" w14:textId="77777777" w:rsidTr="005E026A">
        <w:trPr>
          <w:tblHeader/>
        </w:trPr>
        <w:tc>
          <w:tcPr>
            <w:tcW w:w="3415" w:type="dxa"/>
            <w:vMerge w:val="restart"/>
            <w:tcBorders>
              <w:top w:val="single" w:sz="4" w:space="0" w:color="auto"/>
              <w:left w:val="single" w:sz="4" w:space="0" w:color="auto"/>
              <w:bottom w:val="single" w:sz="4" w:space="0" w:color="auto"/>
              <w:right w:val="single" w:sz="4" w:space="0" w:color="auto"/>
            </w:tcBorders>
            <w:hideMark/>
          </w:tcPr>
          <w:p w14:paraId="301636C9" w14:textId="77777777" w:rsidR="00BE32A4" w:rsidRPr="00486C2D" w:rsidRDefault="00BE32A4" w:rsidP="005E026A">
            <w:pPr>
              <w:pStyle w:val="Tabletexttitle"/>
              <w:rPr>
                <w:szCs w:val="20"/>
              </w:rPr>
            </w:pPr>
            <w:r w:rsidRPr="00486C2D">
              <w:rPr>
                <w:szCs w:val="20"/>
              </w:rPr>
              <w:t>Module Title</w:t>
            </w:r>
          </w:p>
        </w:tc>
        <w:tc>
          <w:tcPr>
            <w:tcW w:w="3241" w:type="dxa"/>
            <w:gridSpan w:val="2"/>
            <w:tcBorders>
              <w:top w:val="single" w:sz="4" w:space="0" w:color="auto"/>
              <w:left w:val="single" w:sz="4" w:space="0" w:color="auto"/>
              <w:bottom w:val="single" w:sz="4" w:space="0" w:color="auto"/>
              <w:right w:val="single" w:sz="4" w:space="0" w:color="auto"/>
            </w:tcBorders>
            <w:hideMark/>
          </w:tcPr>
          <w:p w14:paraId="5F4080E7" w14:textId="77777777" w:rsidR="00BE32A4" w:rsidRPr="00486C2D" w:rsidRDefault="00BE32A4" w:rsidP="005E026A">
            <w:pPr>
              <w:pStyle w:val="Tabletexttitle"/>
              <w:rPr>
                <w:rFonts w:cstheme="minorHAnsi"/>
                <w:szCs w:val="20"/>
              </w:rPr>
            </w:pPr>
            <w:r w:rsidRPr="00486C2D">
              <w:rPr>
                <w:szCs w:val="20"/>
              </w:rPr>
              <w:t xml:space="preserve">Recommended Duration in </w:t>
            </w:r>
            <w:r w:rsidRPr="00486C2D">
              <w:rPr>
                <w:szCs w:val="20"/>
                <w:u w:val="single"/>
              </w:rPr>
              <w:t>Hours</w:t>
            </w:r>
          </w:p>
        </w:tc>
        <w:tc>
          <w:tcPr>
            <w:tcW w:w="7559" w:type="dxa"/>
            <w:vMerge w:val="restart"/>
            <w:tcBorders>
              <w:top w:val="single" w:sz="4" w:space="0" w:color="auto"/>
              <w:left w:val="single" w:sz="4" w:space="0" w:color="auto"/>
              <w:bottom w:val="single" w:sz="4" w:space="0" w:color="auto"/>
              <w:right w:val="single" w:sz="4" w:space="0" w:color="auto"/>
            </w:tcBorders>
            <w:hideMark/>
          </w:tcPr>
          <w:p w14:paraId="489E0D7C" w14:textId="77777777" w:rsidR="00BE32A4" w:rsidRPr="00486C2D" w:rsidRDefault="00BE32A4" w:rsidP="005E026A">
            <w:pPr>
              <w:pStyle w:val="Tabletexttitle"/>
              <w:rPr>
                <w:szCs w:val="20"/>
              </w:rPr>
            </w:pPr>
            <w:r w:rsidRPr="00486C2D">
              <w:rPr>
                <w:szCs w:val="20"/>
              </w:rPr>
              <w:t>Overview</w:t>
            </w:r>
          </w:p>
        </w:tc>
      </w:tr>
      <w:tr w:rsidR="00BE32A4" w:rsidRPr="00486C2D" w14:paraId="5D25D72F" w14:textId="77777777" w:rsidTr="005E026A">
        <w:trPr>
          <w:tblHeader/>
        </w:trPr>
        <w:tc>
          <w:tcPr>
            <w:tcW w:w="3415" w:type="dxa"/>
            <w:vMerge/>
            <w:tcBorders>
              <w:top w:val="single" w:sz="4" w:space="0" w:color="auto"/>
              <w:left w:val="single" w:sz="4" w:space="0" w:color="auto"/>
              <w:bottom w:val="single" w:sz="4" w:space="0" w:color="auto"/>
              <w:right w:val="single" w:sz="4" w:space="0" w:color="auto"/>
            </w:tcBorders>
            <w:vAlign w:val="center"/>
            <w:hideMark/>
          </w:tcPr>
          <w:p w14:paraId="0948427D" w14:textId="77777777" w:rsidR="00BE32A4" w:rsidRPr="00486C2D" w:rsidRDefault="00BE32A4" w:rsidP="005E026A">
            <w:pPr>
              <w:rPr>
                <w:rFonts w:cstheme="minorHAnsi"/>
                <w:b/>
                <w:color w:val="009FE3" w:themeColor="accent2"/>
                <w:sz w:val="20"/>
                <w:szCs w:val="20"/>
              </w:rPr>
            </w:pPr>
          </w:p>
        </w:tc>
        <w:tc>
          <w:tcPr>
            <w:tcW w:w="1590" w:type="dxa"/>
            <w:tcBorders>
              <w:top w:val="single" w:sz="4" w:space="0" w:color="auto"/>
              <w:left w:val="single" w:sz="4" w:space="0" w:color="auto"/>
              <w:bottom w:val="single" w:sz="4" w:space="0" w:color="auto"/>
              <w:right w:val="single" w:sz="4" w:space="0" w:color="auto"/>
            </w:tcBorders>
            <w:hideMark/>
          </w:tcPr>
          <w:p w14:paraId="342B7D44" w14:textId="77777777" w:rsidR="00BE32A4" w:rsidRPr="00486C2D" w:rsidRDefault="00BE32A4" w:rsidP="005E026A">
            <w:pPr>
              <w:pStyle w:val="Tabletexttitle"/>
              <w:rPr>
                <w:rFonts w:cstheme="minorHAnsi"/>
                <w:szCs w:val="20"/>
              </w:rPr>
            </w:pPr>
            <w:r w:rsidRPr="00486C2D">
              <w:rPr>
                <w:szCs w:val="20"/>
              </w:rPr>
              <w:t xml:space="preserve">Presentations / Lectures </w:t>
            </w:r>
          </w:p>
        </w:tc>
        <w:tc>
          <w:tcPr>
            <w:tcW w:w="1651" w:type="dxa"/>
            <w:tcBorders>
              <w:top w:val="single" w:sz="4" w:space="0" w:color="auto"/>
              <w:left w:val="single" w:sz="4" w:space="0" w:color="auto"/>
              <w:bottom w:val="single" w:sz="4" w:space="0" w:color="auto"/>
              <w:right w:val="single" w:sz="4" w:space="0" w:color="auto"/>
            </w:tcBorders>
            <w:hideMark/>
          </w:tcPr>
          <w:p w14:paraId="03717AF7" w14:textId="77777777" w:rsidR="00BE32A4" w:rsidRPr="00486C2D" w:rsidRDefault="00BE32A4" w:rsidP="005E026A">
            <w:pPr>
              <w:pStyle w:val="Tabletexttitle"/>
              <w:rPr>
                <w:rFonts w:cstheme="minorHAnsi"/>
                <w:szCs w:val="20"/>
              </w:rPr>
            </w:pPr>
            <w:r w:rsidRPr="00486C2D">
              <w:rPr>
                <w:szCs w:val="20"/>
              </w:rPr>
              <w:t xml:space="preserve">Exercises / Simulation </w:t>
            </w:r>
          </w:p>
        </w:tc>
        <w:tc>
          <w:tcPr>
            <w:tcW w:w="7559" w:type="dxa"/>
            <w:vMerge/>
            <w:tcBorders>
              <w:top w:val="single" w:sz="4" w:space="0" w:color="auto"/>
              <w:left w:val="single" w:sz="4" w:space="0" w:color="auto"/>
              <w:bottom w:val="single" w:sz="4" w:space="0" w:color="auto"/>
              <w:right w:val="single" w:sz="4" w:space="0" w:color="auto"/>
            </w:tcBorders>
            <w:vAlign w:val="center"/>
            <w:hideMark/>
          </w:tcPr>
          <w:p w14:paraId="3387005E" w14:textId="77777777" w:rsidR="00BE32A4" w:rsidRPr="00486C2D" w:rsidRDefault="00BE32A4" w:rsidP="005E026A">
            <w:pPr>
              <w:rPr>
                <w:rFonts w:cstheme="minorHAnsi"/>
                <w:b/>
                <w:color w:val="009FE3" w:themeColor="accent2"/>
                <w:sz w:val="20"/>
                <w:szCs w:val="20"/>
              </w:rPr>
            </w:pPr>
          </w:p>
        </w:tc>
      </w:tr>
      <w:tr w:rsidR="002E536D" w:rsidRPr="00486C2D" w14:paraId="34766C32" w14:textId="77777777" w:rsidTr="005E026A">
        <w:tc>
          <w:tcPr>
            <w:tcW w:w="3415" w:type="dxa"/>
            <w:tcBorders>
              <w:top w:val="single" w:sz="4" w:space="0" w:color="auto"/>
              <w:left w:val="single" w:sz="4" w:space="0" w:color="auto"/>
              <w:bottom w:val="single" w:sz="4" w:space="0" w:color="auto"/>
              <w:right w:val="single" w:sz="4" w:space="0" w:color="auto"/>
            </w:tcBorders>
          </w:tcPr>
          <w:p w14:paraId="0FBD1964" w14:textId="323375AD" w:rsidR="002E536D" w:rsidRPr="00486C2D" w:rsidRDefault="002E536D" w:rsidP="002E536D">
            <w:pPr>
              <w:pStyle w:val="Tabletext"/>
              <w:numPr>
                <w:ilvl w:val="0"/>
                <w:numId w:val="28"/>
              </w:numPr>
              <w:rPr>
                <w:szCs w:val="20"/>
              </w:rPr>
            </w:pPr>
            <w:r>
              <w:rPr>
                <w:szCs w:val="20"/>
              </w:rPr>
              <w:t>Educational Theory</w:t>
            </w:r>
            <w:r w:rsidRPr="00486C2D">
              <w:rPr>
                <w:szCs w:val="20"/>
              </w:rPr>
              <w:t xml:space="preserve"> </w:t>
            </w:r>
          </w:p>
        </w:tc>
        <w:tc>
          <w:tcPr>
            <w:tcW w:w="1590" w:type="dxa"/>
            <w:tcBorders>
              <w:top w:val="single" w:sz="4" w:space="0" w:color="auto"/>
              <w:left w:val="single" w:sz="4" w:space="0" w:color="auto"/>
              <w:bottom w:val="single" w:sz="4" w:space="0" w:color="auto"/>
              <w:right w:val="single" w:sz="4" w:space="0" w:color="auto"/>
            </w:tcBorders>
          </w:tcPr>
          <w:p w14:paraId="6483D9B5" w14:textId="725CB1E8" w:rsidR="002E536D" w:rsidRPr="00FE353C" w:rsidRDefault="002E536D" w:rsidP="002E536D">
            <w:pPr>
              <w:pStyle w:val="Tabletext"/>
              <w:rPr>
                <w:i/>
                <w:iCs/>
              </w:rPr>
            </w:pPr>
            <w:r w:rsidRPr="00486C2D">
              <w:rPr>
                <w:i/>
                <w:iCs/>
              </w:rPr>
              <w:t>[</w:t>
            </w:r>
            <w:r w:rsidR="00405818">
              <w:rPr>
                <w:i/>
                <w:iCs/>
              </w:rPr>
              <w:t>2</w:t>
            </w:r>
            <w:r w:rsidRPr="00486C2D">
              <w:rPr>
                <w:i/>
                <w:iCs/>
              </w:rPr>
              <w:t xml:space="preserve"> to </w:t>
            </w:r>
            <w:r w:rsidR="00BE6830">
              <w:rPr>
                <w:i/>
                <w:iCs/>
              </w:rPr>
              <w:t>4</w:t>
            </w:r>
            <w:r w:rsidRPr="00486C2D">
              <w:rPr>
                <w:i/>
                <w:iCs/>
              </w:rPr>
              <w:t xml:space="preserve"> hrs]</w:t>
            </w:r>
          </w:p>
        </w:tc>
        <w:tc>
          <w:tcPr>
            <w:tcW w:w="1651" w:type="dxa"/>
            <w:tcBorders>
              <w:top w:val="single" w:sz="4" w:space="0" w:color="auto"/>
              <w:left w:val="single" w:sz="4" w:space="0" w:color="auto"/>
              <w:bottom w:val="single" w:sz="4" w:space="0" w:color="auto"/>
              <w:right w:val="single" w:sz="4" w:space="0" w:color="auto"/>
            </w:tcBorders>
          </w:tcPr>
          <w:p w14:paraId="3143E06D" w14:textId="7163B609" w:rsidR="002E536D" w:rsidRPr="00FE353C" w:rsidRDefault="002E536D" w:rsidP="002E536D">
            <w:pPr>
              <w:pStyle w:val="Tabletext"/>
              <w:rPr>
                <w:i/>
                <w:iCs/>
              </w:rPr>
            </w:pPr>
            <w:r w:rsidRPr="00486C2D">
              <w:rPr>
                <w:i/>
                <w:iCs/>
              </w:rPr>
              <w:t>[</w:t>
            </w:r>
            <w:r>
              <w:rPr>
                <w:i/>
                <w:iCs/>
              </w:rPr>
              <w:t>1</w:t>
            </w:r>
            <w:r w:rsidRPr="00486C2D">
              <w:rPr>
                <w:i/>
                <w:iCs/>
              </w:rPr>
              <w:t xml:space="preserve"> to </w:t>
            </w:r>
            <w:r w:rsidR="00E66368">
              <w:rPr>
                <w:i/>
                <w:iCs/>
              </w:rPr>
              <w:t>2</w:t>
            </w:r>
            <w:r w:rsidRPr="00486C2D">
              <w:rPr>
                <w:i/>
                <w:iCs/>
              </w:rPr>
              <w:t xml:space="preserve"> hrs]</w:t>
            </w:r>
          </w:p>
        </w:tc>
        <w:tc>
          <w:tcPr>
            <w:tcW w:w="7559" w:type="dxa"/>
            <w:tcBorders>
              <w:top w:val="single" w:sz="4" w:space="0" w:color="auto"/>
              <w:left w:val="single" w:sz="4" w:space="0" w:color="auto"/>
              <w:bottom w:val="single" w:sz="4" w:space="0" w:color="auto"/>
              <w:right w:val="single" w:sz="4" w:space="0" w:color="auto"/>
            </w:tcBorders>
          </w:tcPr>
          <w:p w14:paraId="1405901D" w14:textId="67ED36F7" w:rsidR="002E536D" w:rsidRPr="00486C2D" w:rsidRDefault="002E536D" w:rsidP="002E536D">
            <w:pPr>
              <w:pStyle w:val="Tabletext"/>
              <w:rPr>
                <w:rFonts w:cstheme="minorHAnsi"/>
                <w:szCs w:val="20"/>
              </w:rPr>
            </w:pPr>
            <w:r w:rsidRPr="00486C2D">
              <w:rPr>
                <w:szCs w:val="20"/>
              </w:rPr>
              <w:t xml:space="preserve">This module covers </w:t>
            </w:r>
            <w:r>
              <w:rPr>
                <w:szCs w:val="20"/>
              </w:rPr>
              <w:t xml:space="preserve">the principles of adult educational theory, including learning strategies and teaching techniques for VTS OJT.  </w:t>
            </w:r>
          </w:p>
        </w:tc>
      </w:tr>
      <w:tr w:rsidR="00FE353C" w:rsidRPr="00486C2D" w14:paraId="3DD3CB93" w14:textId="77777777" w:rsidTr="005E026A">
        <w:tc>
          <w:tcPr>
            <w:tcW w:w="3415" w:type="dxa"/>
            <w:tcBorders>
              <w:top w:val="single" w:sz="4" w:space="0" w:color="auto"/>
              <w:left w:val="single" w:sz="4" w:space="0" w:color="auto"/>
              <w:bottom w:val="single" w:sz="4" w:space="0" w:color="auto"/>
              <w:right w:val="single" w:sz="4" w:space="0" w:color="auto"/>
            </w:tcBorders>
          </w:tcPr>
          <w:p w14:paraId="3E2194D4" w14:textId="32984B53" w:rsidR="00FE353C" w:rsidRPr="00486C2D" w:rsidRDefault="00FE353C" w:rsidP="00FE353C">
            <w:pPr>
              <w:pStyle w:val="Tabletext"/>
              <w:numPr>
                <w:ilvl w:val="0"/>
                <w:numId w:val="28"/>
              </w:numPr>
              <w:rPr>
                <w:szCs w:val="20"/>
              </w:rPr>
            </w:pPr>
            <w:r>
              <w:rPr>
                <w:szCs w:val="20"/>
              </w:rPr>
              <w:t>Approaches to Training</w:t>
            </w:r>
          </w:p>
        </w:tc>
        <w:tc>
          <w:tcPr>
            <w:tcW w:w="1590" w:type="dxa"/>
            <w:tcBorders>
              <w:top w:val="single" w:sz="4" w:space="0" w:color="auto"/>
              <w:left w:val="single" w:sz="4" w:space="0" w:color="auto"/>
              <w:bottom w:val="single" w:sz="4" w:space="0" w:color="auto"/>
              <w:right w:val="single" w:sz="4" w:space="0" w:color="auto"/>
            </w:tcBorders>
          </w:tcPr>
          <w:p w14:paraId="29575A9D" w14:textId="2FA928B7" w:rsidR="00FE353C" w:rsidRPr="00486C2D" w:rsidRDefault="00FE353C" w:rsidP="00FE353C">
            <w:pPr>
              <w:pStyle w:val="Tabletext"/>
              <w:rPr>
                <w:szCs w:val="20"/>
              </w:rPr>
            </w:pPr>
            <w:r w:rsidRPr="00486C2D">
              <w:rPr>
                <w:i/>
                <w:iCs/>
              </w:rPr>
              <w:t>[</w:t>
            </w:r>
            <w:r>
              <w:rPr>
                <w:i/>
                <w:iCs/>
              </w:rPr>
              <w:t>3</w:t>
            </w:r>
            <w:r w:rsidRPr="00486C2D">
              <w:rPr>
                <w:i/>
                <w:iCs/>
              </w:rPr>
              <w:t xml:space="preserve"> to </w:t>
            </w:r>
            <w:r w:rsidR="005C001C">
              <w:rPr>
                <w:i/>
                <w:iCs/>
              </w:rPr>
              <w:t>5</w:t>
            </w:r>
            <w:r w:rsidRPr="00486C2D">
              <w:rPr>
                <w:i/>
                <w:iCs/>
              </w:rPr>
              <w:t xml:space="preserve"> hrs]</w:t>
            </w:r>
          </w:p>
        </w:tc>
        <w:tc>
          <w:tcPr>
            <w:tcW w:w="1651" w:type="dxa"/>
            <w:tcBorders>
              <w:top w:val="single" w:sz="4" w:space="0" w:color="auto"/>
              <w:left w:val="single" w:sz="4" w:space="0" w:color="auto"/>
              <w:bottom w:val="single" w:sz="4" w:space="0" w:color="auto"/>
              <w:right w:val="single" w:sz="4" w:space="0" w:color="auto"/>
            </w:tcBorders>
          </w:tcPr>
          <w:p w14:paraId="173C0B76" w14:textId="4F7E26F2" w:rsidR="00FE353C" w:rsidRPr="00486C2D" w:rsidRDefault="00FE353C" w:rsidP="00FE353C">
            <w:pPr>
              <w:pStyle w:val="Tabletext"/>
              <w:rPr>
                <w:szCs w:val="20"/>
              </w:rPr>
            </w:pPr>
            <w:r w:rsidRPr="00486C2D">
              <w:rPr>
                <w:i/>
                <w:iCs/>
              </w:rPr>
              <w:t>[</w:t>
            </w:r>
            <w:r>
              <w:rPr>
                <w:i/>
                <w:iCs/>
              </w:rPr>
              <w:t>2</w:t>
            </w:r>
            <w:r w:rsidRPr="00486C2D">
              <w:rPr>
                <w:i/>
                <w:iCs/>
              </w:rPr>
              <w:t xml:space="preserve"> to </w:t>
            </w:r>
            <w:r>
              <w:rPr>
                <w:i/>
                <w:iCs/>
              </w:rPr>
              <w:t>4</w:t>
            </w:r>
            <w:r w:rsidRPr="00486C2D">
              <w:rPr>
                <w:i/>
                <w:iCs/>
              </w:rPr>
              <w:t xml:space="preserve"> hrs]</w:t>
            </w:r>
          </w:p>
        </w:tc>
        <w:tc>
          <w:tcPr>
            <w:tcW w:w="7559" w:type="dxa"/>
            <w:tcBorders>
              <w:top w:val="single" w:sz="4" w:space="0" w:color="auto"/>
              <w:left w:val="single" w:sz="4" w:space="0" w:color="auto"/>
              <w:bottom w:val="single" w:sz="4" w:space="0" w:color="auto"/>
              <w:right w:val="single" w:sz="4" w:space="0" w:color="auto"/>
            </w:tcBorders>
          </w:tcPr>
          <w:p w14:paraId="759059D9" w14:textId="0CECB988" w:rsidR="00FE353C" w:rsidRPr="00486C2D" w:rsidRDefault="00FE353C" w:rsidP="00FE353C">
            <w:pPr>
              <w:pStyle w:val="BodyText"/>
              <w:spacing w:before="60" w:after="60"/>
              <w:rPr>
                <w:sz w:val="20"/>
                <w:szCs w:val="20"/>
              </w:rPr>
            </w:pPr>
            <w:r w:rsidRPr="00486C2D">
              <w:rPr>
                <w:sz w:val="20"/>
                <w:szCs w:val="20"/>
              </w:rPr>
              <w:t xml:space="preserve">This module covers </w:t>
            </w:r>
            <w:r>
              <w:rPr>
                <w:sz w:val="20"/>
                <w:szCs w:val="20"/>
              </w:rPr>
              <w:t xml:space="preserve">the development and design of a training program including the use of experiential learning in VTS OJT.  </w:t>
            </w:r>
            <w:r w:rsidRPr="00486C2D">
              <w:rPr>
                <w:sz w:val="20"/>
                <w:szCs w:val="20"/>
              </w:rPr>
              <w:t xml:space="preserve"> </w:t>
            </w:r>
          </w:p>
        </w:tc>
      </w:tr>
      <w:tr w:rsidR="00FE353C" w:rsidRPr="00486C2D" w14:paraId="23A03517" w14:textId="77777777" w:rsidTr="005E026A">
        <w:tc>
          <w:tcPr>
            <w:tcW w:w="3415" w:type="dxa"/>
            <w:tcBorders>
              <w:top w:val="single" w:sz="4" w:space="0" w:color="auto"/>
              <w:left w:val="single" w:sz="4" w:space="0" w:color="auto"/>
              <w:bottom w:val="single" w:sz="4" w:space="0" w:color="auto"/>
              <w:right w:val="single" w:sz="4" w:space="0" w:color="auto"/>
            </w:tcBorders>
          </w:tcPr>
          <w:p w14:paraId="0135960E" w14:textId="50E29E83" w:rsidR="00FE353C" w:rsidRPr="00242E9E" w:rsidRDefault="00FE353C" w:rsidP="00FE353C">
            <w:pPr>
              <w:pStyle w:val="Tabletext"/>
              <w:numPr>
                <w:ilvl w:val="0"/>
                <w:numId w:val="28"/>
              </w:numPr>
              <w:rPr>
                <w:szCs w:val="20"/>
              </w:rPr>
            </w:pPr>
            <w:r w:rsidRPr="00242E9E">
              <w:rPr>
                <w:szCs w:val="20"/>
              </w:rPr>
              <w:t>Learning and Teaching Styles</w:t>
            </w:r>
          </w:p>
        </w:tc>
        <w:tc>
          <w:tcPr>
            <w:tcW w:w="1590" w:type="dxa"/>
            <w:tcBorders>
              <w:top w:val="single" w:sz="4" w:space="0" w:color="auto"/>
              <w:left w:val="single" w:sz="4" w:space="0" w:color="auto"/>
              <w:bottom w:val="single" w:sz="4" w:space="0" w:color="auto"/>
              <w:right w:val="single" w:sz="4" w:space="0" w:color="auto"/>
            </w:tcBorders>
          </w:tcPr>
          <w:p w14:paraId="7FCA4DC8" w14:textId="1A10595F" w:rsidR="00FE353C" w:rsidRPr="00242E9E" w:rsidRDefault="00FE353C" w:rsidP="00FE353C">
            <w:pPr>
              <w:pStyle w:val="Tabletext"/>
              <w:rPr>
                <w:szCs w:val="20"/>
              </w:rPr>
            </w:pPr>
            <w:r w:rsidRPr="00242E9E">
              <w:rPr>
                <w:i/>
                <w:iCs/>
              </w:rPr>
              <w:t>[3 to 5 hrs]</w:t>
            </w:r>
          </w:p>
        </w:tc>
        <w:tc>
          <w:tcPr>
            <w:tcW w:w="1651" w:type="dxa"/>
            <w:tcBorders>
              <w:top w:val="single" w:sz="4" w:space="0" w:color="auto"/>
              <w:left w:val="single" w:sz="4" w:space="0" w:color="auto"/>
              <w:bottom w:val="single" w:sz="4" w:space="0" w:color="auto"/>
              <w:right w:val="single" w:sz="4" w:space="0" w:color="auto"/>
            </w:tcBorders>
          </w:tcPr>
          <w:p w14:paraId="0F16E26E" w14:textId="00414B36" w:rsidR="00FE353C" w:rsidRPr="00242E9E" w:rsidRDefault="00FE353C" w:rsidP="00FE353C">
            <w:pPr>
              <w:pStyle w:val="Tabletext"/>
              <w:rPr>
                <w:szCs w:val="20"/>
              </w:rPr>
            </w:pPr>
            <w:r w:rsidRPr="00242E9E">
              <w:rPr>
                <w:i/>
                <w:iCs/>
              </w:rPr>
              <w:t>[2 to 4 hrs]</w:t>
            </w:r>
          </w:p>
        </w:tc>
        <w:tc>
          <w:tcPr>
            <w:tcW w:w="7559" w:type="dxa"/>
            <w:tcBorders>
              <w:top w:val="single" w:sz="4" w:space="0" w:color="auto"/>
              <w:left w:val="single" w:sz="4" w:space="0" w:color="auto"/>
              <w:bottom w:val="single" w:sz="4" w:space="0" w:color="auto"/>
              <w:right w:val="single" w:sz="4" w:space="0" w:color="auto"/>
            </w:tcBorders>
          </w:tcPr>
          <w:p w14:paraId="7BF93CD8" w14:textId="6F8375D1" w:rsidR="00FE353C" w:rsidRPr="00486C2D" w:rsidRDefault="00FE353C" w:rsidP="00FE353C">
            <w:pPr>
              <w:pStyle w:val="BodyText"/>
              <w:spacing w:before="60" w:after="60"/>
              <w:rPr>
                <w:sz w:val="20"/>
                <w:szCs w:val="20"/>
              </w:rPr>
            </w:pPr>
            <w:r w:rsidRPr="00486C2D">
              <w:rPr>
                <w:sz w:val="20"/>
                <w:szCs w:val="20"/>
              </w:rPr>
              <w:t xml:space="preserve">This module covers </w:t>
            </w:r>
            <w:r>
              <w:rPr>
                <w:sz w:val="20"/>
                <w:szCs w:val="20"/>
              </w:rPr>
              <w:t xml:space="preserve">learning and teaching styles, instructional techniques and adapting teaching styles for different learners. </w:t>
            </w:r>
            <w:r w:rsidRPr="00486C2D">
              <w:rPr>
                <w:sz w:val="20"/>
                <w:szCs w:val="20"/>
              </w:rPr>
              <w:t xml:space="preserve"> </w:t>
            </w:r>
          </w:p>
        </w:tc>
      </w:tr>
      <w:tr w:rsidR="00405818" w:rsidRPr="00486C2D" w14:paraId="01A9C8FA" w14:textId="77777777" w:rsidTr="005E026A">
        <w:tc>
          <w:tcPr>
            <w:tcW w:w="3415" w:type="dxa"/>
            <w:tcBorders>
              <w:top w:val="single" w:sz="4" w:space="0" w:color="auto"/>
              <w:left w:val="single" w:sz="4" w:space="0" w:color="auto"/>
              <w:bottom w:val="single" w:sz="4" w:space="0" w:color="auto"/>
              <w:right w:val="single" w:sz="4" w:space="0" w:color="auto"/>
            </w:tcBorders>
          </w:tcPr>
          <w:p w14:paraId="54216854" w14:textId="74B4BD07" w:rsidR="00405818" w:rsidRPr="00486C2D" w:rsidRDefault="00405818" w:rsidP="00405818">
            <w:pPr>
              <w:pStyle w:val="Tabletext"/>
              <w:numPr>
                <w:ilvl w:val="0"/>
                <w:numId w:val="28"/>
              </w:numPr>
              <w:rPr>
                <w:szCs w:val="20"/>
              </w:rPr>
            </w:pPr>
            <w:r>
              <w:rPr>
                <w:szCs w:val="20"/>
              </w:rPr>
              <w:t>Instructional Skills</w:t>
            </w:r>
          </w:p>
        </w:tc>
        <w:tc>
          <w:tcPr>
            <w:tcW w:w="1590" w:type="dxa"/>
            <w:tcBorders>
              <w:top w:val="single" w:sz="4" w:space="0" w:color="auto"/>
              <w:left w:val="single" w:sz="4" w:space="0" w:color="auto"/>
              <w:bottom w:val="single" w:sz="4" w:space="0" w:color="auto"/>
              <w:right w:val="single" w:sz="4" w:space="0" w:color="auto"/>
            </w:tcBorders>
          </w:tcPr>
          <w:p w14:paraId="20AC4877" w14:textId="537AF71A" w:rsidR="00405818" w:rsidRPr="00486C2D" w:rsidRDefault="00405818" w:rsidP="00405818">
            <w:pPr>
              <w:pStyle w:val="Tabletext"/>
              <w:rPr>
                <w:szCs w:val="20"/>
              </w:rPr>
            </w:pPr>
            <w:r w:rsidRPr="00486C2D">
              <w:rPr>
                <w:i/>
                <w:iCs/>
              </w:rPr>
              <w:t>[</w:t>
            </w:r>
            <w:r>
              <w:rPr>
                <w:i/>
                <w:iCs/>
              </w:rPr>
              <w:t>4</w:t>
            </w:r>
            <w:r w:rsidRPr="00486C2D">
              <w:rPr>
                <w:i/>
                <w:iCs/>
              </w:rPr>
              <w:t xml:space="preserve"> to </w:t>
            </w:r>
            <w:r>
              <w:rPr>
                <w:i/>
                <w:iCs/>
              </w:rPr>
              <w:t>5</w:t>
            </w:r>
            <w:r w:rsidRPr="00486C2D">
              <w:rPr>
                <w:i/>
                <w:iCs/>
              </w:rPr>
              <w:t xml:space="preserve"> hrs]</w:t>
            </w:r>
          </w:p>
        </w:tc>
        <w:tc>
          <w:tcPr>
            <w:tcW w:w="1651" w:type="dxa"/>
            <w:tcBorders>
              <w:top w:val="single" w:sz="4" w:space="0" w:color="auto"/>
              <w:left w:val="single" w:sz="4" w:space="0" w:color="auto"/>
              <w:bottom w:val="single" w:sz="4" w:space="0" w:color="auto"/>
              <w:right w:val="single" w:sz="4" w:space="0" w:color="auto"/>
            </w:tcBorders>
          </w:tcPr>
          <w:p w14:paraId="0C64D0EE" w14:textId="196C1DBB" w:rsidR="00405818" w:rsidRPr="00486C2D" w:rsidRDefault="00405818" w:rsidP="00405818">
            <w:pPr>
              <w:pStyle w:val="Tabletext"/>
              <w:rPr>
                <w:szCs w:val="20"/>
              </w:rPr>
            </w:pPr>
            <w:r w:rsidRPr="00486C2D">
              <w:rPr>
                <w:i/>
                <w:iCs/>
              </w:rPr>
              <w:t>[</w:t>
            </w:r>
            <w:r>
              <w:rPr>
                <w:i/>
                <w:iCs/>
              </w:rPr>
              <w:t>4</w:t>
            </w:r>
            <w:r w:rsidRPr="00486C2D">
              <w:rPr>
                <w:i/>
                <w:iCs/>
              </w:rPr>
              <w:t xml:space="preserve"> to </w:t>
            </w:r>
            <w:r w:rsidR="00E66368">
              <w:rPr>
                <w:i/>
                <w:iCs/>
              </w:rPr>
              <w:t>5</w:t>
            </w:r>
            <w:r w:rsidRPr="00486C2D">
              <w:rPr>
                <w:i/>
                <w:iCs/>
              </w:rPr>
              <w:t xml:space="preserve"> hrs]</w:t>
            </w:r>
          </w:p>
        </w:tc>
        <w:tc>
          <w:tcPr>
            <w:tcW w:w="7559" w:type="dxa"/>
            <w:tcBorders>
              <w:top w:val="single" w:sz="4" w:space="0" w:color="auto"/>
              <w:left w:val="single" w:sz="4" w:space="0" w:color="auto"/>
              <w:bottom w:val="single" w:sz="4" w:space="0" w:color="auto"/>
              <w:right w:val="single" w:sz="4" w:space="0" w:color="auto"/>
            </w:tcBorders>
          </w:tcPr>
          <w:p w14:paraId="12AFE9D2" w14:textId="3D559CFB" w:rsidR="00405818" w:rsidRPr="00486C2D" w:rsidRDefault="00405818" w:rsidP="00405818">
            <w:pPr>
              <w:pStyle w:val="BodyText"/>
              <w:spacing w:before="60" w:after="60"/>
              <w:rPr>
                <w:sz w:val="20"/>
                <w:szCs w:val="20"/>
              </w:rPr>
            </w:pPr>
            <w:r w:rsidRPr="00486C2D">
              <w:rPr>
                <w:sz w:val="20"/>
                <w:szCs w:val="20"/>
              </w:rPr>
              <w:t xml:space="preserve">This module covers </w:t>
            </w:r>
            <w:r>
              <w:rPr>
                <w:sz w:val="20"/>
                <w:szCs w:val="20"/>
              </w:rPr>
              <w:t xml:space="preserve">instructional skills suitable for VTS OJT, including practical application of presenting material and providing feedback to learners. </w:t>
            </w:r>
          </w:p>
        </w:tc>
      </w:tr>
      <w:tr w:rsidR="00A211E5" w:rsidRPr="00486C2D" w14:paraId="44A44576" w14:textId="77777777" w:rsidTr="00C67273">
        <w:trPr>
          <w:trHeight w:val="546"/>
        </w:trPr>
        <w:tc>
          <w:tcPr>
            <w:tcW w:w="3415" w:type="dxa"/>
            <w:tcBorders>
              <w:top w:val="single" w:sz="4" w:space="0" w:color="auto"/>
              <w:left w:val="single" w:sz="4" w:space="0" w:color="auto"/>
              <w:bottom w:val="single" w:sz="4" w:space="0" w:color="auto"/>
              <w:right w:val="single" w:sz="4" w:space="0" w:color="auto"/>
            </w:tcBorders>
          </w:tcPr>
          <w:p w14:paraId="698FCE53" w14:textId="4C836333" w:rsidR="00A211E5" w:rsidRPr="00486C2D" w:rsidRDefault="00A211E5" w:rsidP="00A211E5">
            <w:pPr>
              <w:pStyle w:val="Tabletext"/>
              <w:numPr>
                <w:ilvl w:val="0"/>
                <w:numId w:val="28"/>
              </w:numPr>
              <w:rPr>
                <w:szCs w:val="20"/>
              </w:rPr>
            </w:pPr>
            <w:r>
              <w:rPr>
                <w:szCs w:val="20"/>
              </w:rPr>
              <w:t>Assessment and Evaluation</w:t>
            </w:r>
          </w:p>
        </w:tc>
        <w:tc>
          <w:tcPr>
            <w:tcW w:w="1590" w:type="dxa"/>
            <w:tcBorders>
              <w:top w:val="single" w:sz="4" w:space="0" w:color="auto"/>
              <w:left w:val="single" w:sz="4" w:space="0" w:color="auto"/>
              <w:bottom w:val="single" w:sz="4" w:space="0" w:color="auto"/>
              <w:right w:val="single" w:sz="4" w:space="0" w:color="auto"/>
            </w:tcBorders>
          </w:tcPr>
          <w:p w14:paraId="4CEB2623" w14:textId="28C94FF5" w:rsidR="00A211E5" w:rsidRPr="00486C2D" w:rsidRDefault="00A211E5" w:rsidP="00A211E5">
            <w:pPr>
              <w:pStyle w:val="Tabletext"/>
              <w:rPr>
                <w:szCs w:val="20"/>
              </w:rPr>
            </w:pPr>
            <w:r w:rsidRPr="00486C2D">
              <w:rPr>
                <w:i/>
                <w:iCs/>
              </w:rPr>
              <w:t>[</w:t>
            </w:r>
            <w:r>
              <w:rPr>
                <w:i/>
                <w:iCs/>
              </w:rPr>
              <w:t>4</w:t>
            </w:r>
            <w:r w:rsidRPr="00486C2D">
              <w:rPr>
                <w:i/>
                <w:iCs/>
              </w:rPr>
              <w:t xml:space="preserve"> to </w:t>
            </w:r>
            <w:r>
              <w:rPr>
                <w:i/>
                <w:iCs/>
              </w:rPr>
              <w:t xml:space="preserve">5 </w:t>
            </w:r>
            <w:r w:rsidRPr="00486C2D">
              <w:rPr>
                <w:i/>
                <w:iCs/>
              </w:rPr>
              <w:t>hrs]</w:t>
            </w:r>
          </w:p>
        </w:tc>
        <w:tc>
          <w:tcPr>
            <w:tcW w:w="1651" w:type="dxa"/>
            <w:tcBorders>
              <w:top w:val="single" w:sz="4" w:space="0" w:color="auto"/>
              <w:left w:val="single" w:sz="4" w:space="0" w:color="auto"/>
              <w:bottom w:val="single" w:sz="4" w:space="0" w:color="auto"/>
              <w:right w:val="single" w:sz="4" w:space="0" w:color="auto"/>
            </w:tcBorders>
          </w:tcPr>
          <w:p w14:paraId="7422E5CD" w14:textId="2506342A" w:rsidR="00A211E5" w:rsidRPr="00486C2D" w:rsidRDefault="00A211E5" w:rsidP="00A211E5">
            <w:pPr>
              <w:pStyle w:val="Tabletext"/>
              <w:rPr>
                <w:szCs w:val="20"/>
              </w:rPr>
            </w:pPr>
            <w:r w:rsidRPr="00486C2D">
              <w:rPr>
                <w:i/>
                <w:iCs/>
              </w:rPr>
              <w:t>[</w:t>
            </w:r>
            <w:r>
              <w:rPr>
                <w:i/>
                <w:iCs/>
              </w:rPr>
              <w:t>1</w:t>
            </w:r>
            <w:r w:rsidRPr="00486C2D">
              <w:rPr>
                <w:i/>
                <w:iCs/>
              </w:rPr>
              <w:t xml:space="preserve"> to </w:t>
            </w:r>
            <w:r w:rsidR="00976522">
              <w:rPr>
                <w:i/>
                <w:iCs/>
              </w:rPr>
              <w:t>2</w:t>
            </w:r>
            <w:r w:rsidRPr="00486C2D">
              <w:rPr>
                <w:i/>
                <w:iCs/>
              </w:rPr>
              <w:t xml:space="preserve"> hrs]</w:t>
            </w:r>
          </w:p>
        </w:tc>
        <w:tc>
          <w:tcPr>
            <w:tcW w:w="7559" w:type="dxa"/>
            <w:tcBorders>
              <w:top w:val="single" w:sz="4" w:space="0" w:color="auto"/>
              <w:left w:val="single" w:sz="4" w:space="0" w:color="auto"/>
              <w:bottom w:val="single" w:sz="4" w:space="0" w:color="auto"/>
              <w:right w:val="single" w:sz="4" w:space="0" w:color="auto"/>
            </w:tcBorders>
          </w:tcPr>
          <w:p w14:paraId="79D6E88C" w14:textId="46EB1661" w:rsidR="00A211E5" w:rsidRPr="00486C2D" w:rsidRDefault="00A211E5" w:rsidP="00A211E5">
            <w:pPr>
              <w:pStyle w:val="BodyText"/>
              <w:spacing w:before="60" w:after="60"/>
              <w:rPr>
                <w:sz w:val="20"/>
                <w:szCs w:val="20"/>
              </w:rPr>
            </w:pPr>
            <w:r w:rsidRPr="00486C2D">
              <w:rPr>
                <w:sz w:val="20"/>
                <w:szCs w:val="20"/>
              </w:rPr>
              <w:t xml:space="preserve">This module covers the </w:t>
            </w:r>
            <w:r>
              <w:rPr>
                <w:sz w:val="20"/>
                <w:szCs w:val="20"/>
              </w:rPr>
              <w:t xml:space="preserve">role and process for assessment and evaluation of VTS OJT. </w:t>
            </w:r>
          </w:p>
        </w:tc>
      </w:tr>
      <w:tr w:rsidR="00562CBC" w:rsidRPr="00486C2D" w14:paraId="1F83D2FA" w14:textId="77777777" w:rsidTr="00C67273">
        <w:trPr>
          <w:trHeight w:val="528"/>
        </w:trPr>
        <w:tc>
          <w:tcPr>
            <w:tcW w:w="3415" w:type="dxa"/>
            <w:tcBorders>
              <w:top w:val="single" w:sz="4" w:space="0" w:color="auto"/>
              <w:left w:val="single" w:sz="4" w:space="0" w:color="auto"/>
              <w:bottom w:val="single" w:sz="4" w:space="0" w:color="auto"/>
              <w:right w:val="single" w:sz="4" w:space="0" w:color="auto"/>
            </w:tcBorders>
          </w:tcPr>
          <w:p w14:paraId="6D098A6B" w14:textId="3332DCE4" w:rsidR="00562CBC" w:rsidRPr="00486C2D" w:rsidRDefault="00562CBC" w:rsidP="00562CBC">
            <w:pPr>
              <w:pStyle w:val="Tabletext"/>
              <w:numPr>
                <w:ilvl w:val="0"/>
                <w:numId w:val="28"/>
              </w:numPr>
              <w:rPr>
                <w:szCs w:val="20"/>
              </w:rPr>
            </w:pPr>
            <w:r>
              <w:rPr>
                <w:szCs w:val="20"/>
              </w:rPr>
              <w:t xml:space="preserve">VTS OJT Program </w:t>
            </w:r>
          </w:p>
        </w:tc>
        <w:tc>
          <w:tcPr>
            <w:tcW w:w="1590" w:type="dxa"/>
            <w:tcBorders>
              <w:top w:val="single" w:sz="4" w:space="0" w:color="auto"/>
              <w:left w:val="single" w:sz="4" w:space="0" w:color="auto"/>
              <w:bottom w:val="single" w:sz="4" w:space="0" w:color="auto"/>
              <w:right w:val="single" w:sz="4" w:space="0" w:color="auto"/>
            </w:tcBorders>
          </w:tcPr>
          <w:p w14:paraId="221020CF" w14:textId="3E620D20" w:rsidR="00562CBC" w:rsidRPr="00486C2D" w:rsidRDefault="00562CBC" w:rsidP="00562CBC">
            <w:pPr>
              <w:pStyle w:val="Tabletext"/>
              <w:rPr>
                <w:szCs w:val="20"/>
              </w:rPr>
            </w:pPr>
            <w:r w:rsidRPr="00486C2D">
              <w:rPr>
                <w:i/>
                <w:iCs/>
              </w:rPr>
              <w:t>[</w:t>
            </w:r>
            <w:r w:rsidR="00405818">
              <w:rPr>
                <w:i/>
                <w:iCs/>
              </w:rPr>
              <w:t>2</w:t>
            </w:r>
            <w:r w:rsidRPr="00486C2D">
              <w:rPr>
                <w:i/>
                <w:iCs/>
              </w:rPr>
              <w:t xml:space="preserve"> to </w:t>
            </w:r>
            <w:r>
              <w:rPr>
                <w:i/>
                <w:iCs/>
              </w:rPr>
              <w:t>3</w:t>
            </w:r>
            <w:r w:rsidRPr="00486C2D">
              <w:rPr>
                <w:i/>
                <w:iCs/>
              </w:rPr>
              <w:t xml:space="preserve"> hrs]</w:t>
            </w:r>
          </w:p>
        </w:tc>
        <w:tc>
          <w:tcPr>
            <w:tcW w:w="1651" w:type="dxa"/>
            <w:tcBorders>
              <w:top w:val="single" w:sz="4" w:space="0" w:color="auto"/>
              <w:left w:val="single" w:sz="4" w:space="0" w:color="auto"/>
              <w:bottom w:val="single" w:sz="4" w:space="0" w:color="auto"/>
              <w:right w:val="single" w:sz="4" w:space="0" w:color="auto"/>
            </w:tcBorders>
          </w:tcPr>
          <w:p w14:paraId="5FC77B71" w14:textId="1E7C904C" w:rsidR="00562CBC" w:rsidRPr="00486C2D" w:rsidRDefault="00562CBC" w:rsidP="00562CBC">
            <w:pPr>
              <w:pStyle w:val="Tabletext"/>
              <w:rPr>
                <w:szCs w:val="20"/>
              </w:rPr>
            </w:pPr>
            <w:r w:rsidRPr="00486C2D">
              <w:rPr>
                <w:i/>
                <w:iCs/>
              </w:rPr>
              <w:t>[</w:t>
            </w:r>
            <w:r w:rsidR="00055434">
              <w:rPr>
                <w:i/>
                <w:iCs/>
              </w:rPr>
              <w:t>2</w:t>
            </w:r>
            <w:r w:rsidRPr="00486C2D">
              <w:rPr>
                <w:i/>
                <w:iCs/>
              </w:rPr>
              <w:t xml:space="preserve"> to </w:t>
            </w:r>
            <w:r w:rsidR="00055434">
              <w:rPr>
                <w:i/>
                <w:iCs/>
              </w:rPr>
              <w:t>4</w:t>
            </w:r>
            <w:r w:rsidRPr="00486C2D">
              <w:rPr>
                <w:i/>
                <w:iCs/>
              </w:rPr>
              <w:t>hrs]</w:t>
            </w:r>
          </w:p>
        </w:tc>
        <w:tc>
          <w:tcPr>
            <w:tcW w:w="7559" w:type="dxa"/>
            <w:tcBorders>
              <w:top w:val="single" w:sz="4" w:space="0" w:color="auto"/>
              <w:left w:val="single" w:sz="4" w:space="0" w:color="auto"/>
              <w:bottom w:val="single" w:sz="4" w:space="0" w:color="auto"/>
              <w:right w:val="single" w:sz="4" w:space="0" w:color="auto"/>
            </w:tcBorders>
          </w:tcPr>
          <w:p w14:paraId="02D77A84" w14:textId="1398AFDC" w:rsidR="00562CBC" w:rsidRPr="00486C2D" w:rsidRDefault="00562CBC" w:rsidP="00562CBC">
            <w:pPr>
              <w:pStyle w:val="BodyText"/>
              <w:spacing w:before="60" w:after="60"/>
              <w:rPr>
                <w:sz w:val="20"/>
                <w:szCs w:val="20"/>
              </w:rPr>
            </w:pPr>
            <w:r w:rsidRPr="00486C2D">
              <w:rPr>
                <w:sz w:val="20"/>
                <w:szCs w:val="20"/>
              </w:rPr>
              <w:t xml:space="preserve">This module </w:t>
            </w:r>
            <w:r>
              <w:rPr>
                <w:sz w:val="20"/>
                <w:szCs w:val="20"/>
              </w:rPr>
              <w:t xml:space="preserve">covers the development of a VTS OJT program to reflect C0103-3. </w:t>
            </w:r>
          </w:p>
        </w:tc>
      </w:tr>
      <w:tr w:rsidR="00BE32A4" w:rsidRPr="00486C2D" w14:paraId="0D414558" w14:textId="77777777" w:rsidTr="005E026A">
        <w:tc>
          <w:tcPr>
            <w:tcW w:w="34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A349B3" w14:textId="77777777" w:rsidR="00BE32A4" w:rsidRPr="00486C2D" w:rsidRDefault="00BE32A4" w:rsidP="005E026A">
            <w:pPr>
              <w:pStyle w:val="Tabletext"/>
              <w:rPr>
                <w:szCs w:val="20"/>
              </w:rPr>
            </w:pPr>
            <w:r w:rsidRPr="00486C2D">
              <w:rPr>
                <w:szCs w:val="20"/>
              </w:rPr>
              <w:t xml:space="preserve">Total time range </w:t>
            </w:r>
          </w:p>
        </w:tc>
        <w:tc>
          <w:tcPr>
            <w:tcW w:w="1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4F3203" w14:textId="2D6E2C75" w:rsidR="00BE32A4" w:rsidRPr="00486C2D" w:rsidRDefault="00562CBC" w:rsidP="005E026A">
            <w:pPr>
              <w:pStyle w:val="Tabletext"/>
              <w:rPr>
                <w:szCs w:val="20"/>
              </w:rPr>
            </w:pPr>
            <w:r>
              <w:rPr>
                <w:szCs w:val="20"/>
              </w:rPr>
              <w:t>[</w:t>
            </w:r>
            <w:r w:rsidR="00E4622F">
              <w:rPr>
                <w:szCs w:val="20"/>
              </w:rPr>
              <w:t>1</w:t>
            </w:r>
            <w:r w:rsidR="00405818">
              <w:rPr>
                <w:szCs w:val="20"/>
              </w:rPr>
              <w:t>8</w:t>
            </w:r>
            <w:r>
              <w:rPr>
                <w:szCs w:val="20"/>
              </w:rPr>
              <w:t xml:space="preserve"> to 2</w:t>
            </w:r>
            <w:r w:rsidR="00BE6830">
              <w:rPr>
                <w:szCs w:val="20"/>
              </w:rPr>
              <w:t>7</w:t>
            </w:r>
            <w:r>
              <w:rPr>
                <w:szCs w:val="20"/>
              </w:rPr>
              <w:t>]</w:t>
            </w:r>
          </w:p>
        </w:tc>
        <w:tc>
          <w:tcPr>
            <w:tcW w:w="1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3EA30F" w14:textId="30338FB3" w:rsidR="00BE32A4" w:rsidRPr="00486C2D" w:rsidRDefault="00562CBC" w:rsidP="005E026A">
            <w:pPr>
              <w:pStyle w:val="Tabletext"/>
              <w:rPr>
                <w:szCs w:val="20"/>
              </w:rPr>
            </w:pPr>
            <w:r>
              <w:rPr>
                <w:szCs w:val="20"/>
              </w:rPr>
              <w:t>[</w:t>
            </w:r>
            <w:r w:rsidR="006A0FC3">
              <w:rPr>
                <w:szCs w:val="20"/>
              </w:rPr>
              <w:t>1</w:t>
            </w:r>
            <w:r w:rsidR="00405818">
              <w:rPr>
                <w:szCs w:val="20"/>
              </w:rPr>
              <w:t>2</w:t>
            </w:r>
            <w:r w:rsidR="006A0FC3">
              <w:rPr>
                <w:szCs w:val="20"/>
              </w:rPr>
              <w:t xml:space="preserve"> to 2</w:t>
            </w:r>
            <w:r w:rsidR="00CC5D7F">
              <w:rPr>
                <w:szCs w:val="20"/>
              </w:rPr>
              <w:t>1</w:t>
            </w:r>
            <w:r w:rsidR="006A0FC3">
              <w:rPr>
                <w:szCs w:val="20"/>
              </w:rPr>
              <w:t>]</w:t>
            </w:r>
          </w:p>
        </w:tc>
        <w:tc>
          <w:tcPr>
            <w:tcW w:w="7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026DF6" w14:textId="1A378CA3" w:rsidR="00BE32A4" w:rsidRPr="00486C2D" w:rsidRDefault="00BE32A4" w:rsidP="005E026A">
            <w:pPr>
              <w:pStyle w:val="BodyText"/>
              <w:spacing w:before="60" w:after="60"/>
              <w:rPr>
                <w:i/>
                <w:iCs/>
                <w:sz w:val="20"/>
                <w:szCs w:val="20"/>
              </w:rPr>
            </w:pPr>
            <w:r w:rsidRPr="00486C2D">
              <w:rPr>
                <w:i/>
                <w:iCs/>
                <w:sz w:val="20"/>
                <w:szCs w:val="20"/>
              </w:rPr>
              <w:t xml:space="preserve">Note: </w:t>
            </w:r>
            <w:r w:rsidR="00405818">
              <w:rPr>
                <w:i/>
                <w:iCs/>
                <w:sz w:val="20"/>
                <w:szCs w:val="20"/>
              </w:rPr>
              <w:t>Maximum h</w:t>
            </w:r>
            <w:r w:rsidRPr="00486C2D">
              <w:rPr>
                <w:i/>
                <w:iCs/>
                <w:sz w:val="20"/>
                <w:szCs w:val="20"/>
              </w:rPr>
              <w:t xml:space="preserve">ours </w:t>
            </w:r>
            <w:proofErr w:type="gramStart"/>
            <w:r w:rsidRPr="00486C2D">
              <w:rPr>
                <w:i/>
                <w:iCs/>
                <w:sz w:val="20"/>
                <w:szCs w:val="20"/>
              </w:rPr>
              <w:t>are based on the assumption</w:t>
            </w:r>
            <w:proofErr w:type="gramEnd"/>
            <w:r w:rsidRPr="00486C2D">
              <w:rPr>
                <w:i/>
                <w:iCs/>
                <w:sz w:val="20"/>
                <w:szCs w:val="20"/>
              </w:rPr>
              <w:t xml:space="preserve"> that the students have no or little previous knowledge of the subject. </w:t>
            </w:r>
          </w:p>
        </w:tc>
      </w:tr>
    </w:tbl>
    <w:p w14:paraId="1C0E05AE" w14:textId="77777777" w:rsidR="00BE32A4" w:rsidRPr="00486C2D" w:rsidRDefault="00BE32A4" w:rsidP="00BE32A4">
      <w:pPr>
        <w:rPr>
          <w:i/>
          <w:iCs/>
          <w:szCs w:val="18"/>
        </w:rPr>
      </w:pPr>
    </w:p>
    <w:p w14:paraId="60FCAD57" w14:textId="77777777" w:rsidR="00BE32A4" w:rsidRPr="00486C2D" w:rsidRDefault="00BE32A4" w:rsidP="00BE32A4">
      <w:pPr>
        <w:pStyle w:val="BodyText"/>
      </w:pPr>
    </w:p>
    <w:p w14:paraId="5892C73C" w14:textId="77777777" w:rsidR="00BE32A4" w:rsidRPr="00486C2D" w:rsidRDefault="00BE32A4" w:rsidP="00BE32A4">
      <w:pPr>
        <w:pStyle w:val="BodyText"/>
      </w:pPr>
    </w:p>
    <w:p w14:paraId="11F22077" w14:textId="77777777" w:rsidR="00BE32A4" w:rsidRPr="00486C2D" w:rsidRDefault="00BE32A4" w:rsidP="00BE32A4">
      <w:pPr>
        <w:pStyle w:val="BodyText"/>
        <w:sectPr w:rsidR="00BE32A4" w:rsidRPr="00486C2D" w:rsidSect="00584794">
          <w:pgSz w:w="16838" w:h="11906" w:orient="landscape" w:code="9"/>
          <w:pgMar w:top="794" w:right="1134" w:bottom="907" w:left="1134" w:header="851" w:footer="851" w:gutter="0"/>
          <w:cols w:space="708"/>
          <w:docGrid w:linePitch="360"/>
        </w:sectPr>
      </w:pPr>
    </w:p>
    <w:p w14:paraId="10D43CA4" w14:textId="77777777" w:rsidR="00BE32A4" w:rsidRPr="00486C2D" w:rsidRDefault="00BE32A4" w:rsidP="00BE32A4">
      <w:pPr>
        <w:pStyle w:val="BodyText"/>
      </w:pPr>
    </w:p>
    <w:p w14:paraId="39271707" w14:textId="77777777" w:rsidR="00BE32A4" w:rsidRPr="00486C2D" w:rsidRDefault="00BE32A4" w:rsidP="00BE32A4">
      <w:pPr>
        <w:pStyle w:val="Heading1"/>
      </w:pPr>
      <w:bookmarkStart w:id="35" w:name="_Toc83322330"/>
      <w:bookmarkStart w:id="36" w:name="_Toc83322393"/>
      <w:bookmarkStart w:id="37" w:name="_Toc114480711"/>
      <w:bookmarkStart w:id="38" w:name="_Toc114480879"/>
      <w:bookmarkStart w:id="39" w:name="_Toc114749577"/>
      <w:bookmarkStart w:id="40" w:name="_Toc117072865"/>
      <w:bookmarkStart w:id="41" w:name="_Toc158747948"/>
      <w:bookmarkStart w:id="42" w:name="_Toc40341889"/>
      <w:bookmarkStart w:id="43" w:name="_Toc62642254"/>
      <w:bookmarkStart w:id="44" w:name="_Toc81666353"/>
      <w:bookmarkEnd w:id="21"/>
      <w:bookmarkEnd w:id="22"/>
      <w:bookmarkEnd w:id="23"/>
      <w:bookmarkEnd w:id="24"/>
      <w:r w:rsidRPr="00486C2D">
        <w:t>Entry Requirements</w:t>
      </w:r>
      <w:bookmarkEnd w:id="35"/>
      <w:bookmarkEnd w:id="36"/>
      <w:bookmarkEnd w:id="37"/>
      <w:bookmarkEnd w:id="38"/>
      <w:bookmarkEnd w:id="39"/>
      <w:bookmarkEnd w:id="40"/>
      <w:bookmarkEnd w:id="41"/>
      <w:r w:rsidRPr="00486C2D">
        <w:t xml:space="preserve"> </w:t>
      </w:r>
    </w:p>
    <w:p w14:paraId="2BAB2AE8" w14:textId="77777777" w:rsidR="00BE32A4" w:rsidRPr="00486C2D" w:rsidRDefault="00BE32A4" w:rsidP="00BE32A4">
      <w:pPr>
        <w:pStyle w:val="Heading1separatationline"/>
      </w:pPr>
    </w:p>
    <w:p w14:paraId="6099C512" w14:textId="57935743" w:rsidR="00BE32A4" w:rsidRDefault="006E0DBF" w:rsidP="00BE32A4">
      <w:pPr>
        <w:pStyle w:val="BodyText"/>
      </w:pPr>
      <w:r>
        <w:rPr>
          <w:szCs w:val="22"/>
        </w:rPr>
        <w:t xml:space="preserve">Every student attending a </w:t>
      </w:r>
      <w:r w:rsidR="00E6120A">
        <w:t xml:space="preserve">C0103-4 </w:t>
      </w:r>
      <w:r>
        <w:t>model course</w:t>
      </w:r>
      <w:r w:rsidR="00F45A11" w:rsidRPr="00F45A11">
        <w:t xml:space="preserve"> should have in-depth knowledge of the processes and procedures</w:t>
      </w:r>
      <w:r>
        <w:t xml:space="preserve"> relating to</w:t>
      </w:r>
      <w:r w:rsidR="00F45A11" w:rsidRPr="00F45A11">
        <w:t xml:space="preserve"> VTS</w:t>
      </w:r>
      <w:r w:rsidR="008F366B">
        <w:t xml:space="preserve"> operations</w:t>
      </w:r>
      <w:r w:rsidR="004F7C1C">
        <w:t>.</w:t>
      </w:r>
    </w:p>
    <w:p w14:paraId="27440E63" w14:textId="7D769B4D" w:rsidR="00126CB0" w:rsidRPr="00486C2D" w:rsidRDefault="00126CB0" w:rsidP="00BE32A4">
      <w:pPr>
        <w:pStyle w:val="BodyText"/>
      </w:pPr>
      <w:r w:rsidRPr="00126CB0">
        <w:t>The training organization</w:t>
      </w:r>
      <w:r>
        <w:t xml:space="preserve"> or competent authority</w:t>
      </w:r>
      <w:r w:rsidRPr="00126CB0">
        <w:t xml:space="preserve"> may determine, and document, any additional course entry requirements.</w:t>
      </w:r>
    </w:p>
    <w:p w14:paraId="19F215B0" w14:textId="77777777" w:rsidR="00BE32A4" w:rsidRPr="00CB19CC" w:rsidRDefault="00BE32A4" w:rsidP="00BE32A4">
      <w:pPr>
        <w:pStyle w:val="Heading1"/>
      </w:pPr>
      <w:bookmarkStart w:id="45" w:name="_Toc114749578"/>
      <w:bookmarkStart w:id="46" w:name="_Toc117072866"/>
      <w:bookmarkStart w:id="47" w:name="_Toc158747949"/>
      <w:r w:rsidRPr="00CB19CC">
        <w:t>Recognition of Prior Learning</w:t>
      </w:r>
      <w:bookmarkEnd w:id="45"/>
      <w:bookmarkEnd w:id="46"/>
      <w:bookmarkEnd w:id="47"/>
      <w:r w:rsidRPr="00CB19CC">
        <w:t xml:space="preserve"> </w:t>
      </w:r>
    </w:p>
    <w:p w14:paraId="7736BB01" w14:textId="77777777" w:rsidR="00BE32A4" w:rsidRPr="00486C2D" w:rsidRDefault="00BE32A4" w:rsidP="00BE32A4">
      <w:pPr>
        <w:pStyle w:val="Heading1separatationline"/>
      </w:pPr>
    </w:p>
    <w:p w14:paraId="09B10CCD" w14:textId="77777777" w:rsidR="00BE32A4" w:rsidRPr="00486C2D" w:rsidRDefault="00BE32A4" w:rsidP="00BE32A4">
      <w:pPr>
        <w:pStyle w:val="BodyText"/>
      </w:pPr>
      <w:r w:rsidRPr="00486C2D">
        <w:t xml:space="preserve">It is recognized that some students may have </w:t>
      </w:r>
      <w:r w:rsidRPr="00486C2D">
        <w:rPr>
          <w:szCs w:val="22"/>
        </w:rPr>
        <w:t xml:space="preserve">experience, knowledge, skills, attitudes, and competencies acquired through formal or informal learning in some modules or subject elements associated with the VTS model course.  In such cases, </w:t>
      </w:r>
      <w:r w:rsidRPr="00486C2D">
        <w:t>consideration should also be given to the recognition of prior learning (RPL), which may reduce the time requirement to meet the level required for certification.</w:t>
      </w:r>
    </w:p>
    <w:p w14:paraId="6844DCA0" w14:textId="77777777" w:rsidR="00BE32A4" w:rsidRPr="00486C2D" w:rsidRDefault="00BE32A4" w:rsidP="00BE32A4">
      <w:pPr>
        <w:pStyle w:val="BodyText"/>
        <w:pBdr>
          <w:top w:val="single" w:sz="4" w:space="1" w:color="auto"/>
          <w:left w:val="single" w:sz="4" w:space="4" w:color="auto"/>
          <w:bottom w:val="single" w:sz="4" w:space="1" w:color="auto"/>
          <w:right w:val="single" w:sz="4" w:space="4" w:color="auto"/>
        </w:pBdr>
        <w:shd w:val="clear" w:color="auto" w:fill="49EDFF" w:themeFill="accent4" w:themeFillTint="99"/>
      </w:pPr>
      <w:r w:rsidRPr="00486C2D" w:rsidDel="00EC2854">
        <w:rPr>
          <w:i/>
        </w:rPr>
        <w:t xml:space="preserve">IALA Guideline 1017 - </w:t>
      </w:r>
      <w:r w:rsidRPr="00486C2D">
        <w:rPr>
          <w:i/>
        </w:rPr>
        <w:t>Assessment for recognition of prior learning in VTS training</w:t>
      </w:r>
      <w:r w:rsidRPr="00486C2D" w:rsidDel="00EC2854">
        <w:rPr>
          <w:i/>
        </w:rPr>
        <w:t xml:space="preserve"> </w:t>
      </w:r>
      <w:r w:rsidRPr="00486C2D" w:rsidDel="00EC2854">
        <w:t xml:space="preserve">provides further guidance </w:t>
      </w:r>
      <w:r w:rsidRPr="00486C2D">
        <w:t>assessing and recognizing the prior learning of students</w:t>
      </w:r>
      <w:r w:rsidRPr="00486C2D" w:rsidDel="00EC2854">
        <w:t>.</w:t>
      </w:r>
      <w:bookmarkEnd w:id="42"/>
      <w:bookmarkEnd w:id="43"/>
      <w:bookmarkEnd w:id="44"/>
    </w:p>
    <w:p w14:paraId="34D0E342" w14:textId="77777777" w:rsidR="00BE32A4" w:rsidRPr="00486C2D" w:rsidRDefault="00BE32A4" w:rsidP="00BE32A4">
      <w:pPr>
        <w:pStyle w:val="Heading1"/>
      </w:pPr>
      <w:bookmarkStart w:id="48" w:name="_Toc81666363"/>
      <w:bookmarkStart w:id="49" w:name="_Toc83322338"/>
      <w:bookmarkStart w:id="50" w:name="_Toc83322401"/>
      <w:bookmarkStart w:id="51" w:name="_Toc114480712"/>
      <w:bookmarkStart w:id="52" w:name="_Toc114480880"/>
      <w:bookmarkStart w:id="53" w:name="_Toc114749579"/>
      <w:bookmarkStart w:id="54" w:name="_Toc117072867"/>
      <w:bookmarkStart w:id="55" w:name="_Toc158747950"/>
      <w:bookmarkStart w:id="56" w:name="_Toc442348090"/>
      <w:bookmarkStart w:id="57" w:name="_Toc81666356"/>
      <w:bookmarkStart w:id="58" w:name="_Toc83322333"/>
      <w:bookmarkStart w:id="59" w:name="_Toc83322396"/>
      <w:r w:rsidRPr="00486C2D">
        <w:t xml:space="preserve">Course </w:t>
      </w:r>
      <w:bookmarkEnd w:id="48"/>
      <w:bookmarkEnd w:id="49"/>
      <w:bookmarkEnd w:id="50"/>
      <w:r w:rsidRPr="00486C2D">
        <w:t>Intake - Limitations</w:t>
      </w:r>
      <w:bookmarkEnd w:id="51"/>
      <w:bookmarkEnd w:id="52"/>
      <w:bookmarkEnd w:id="53"/>
      <w:bookmarkEnd w:id="54"/>
      <w:bookmarkEnd w:id="55"/>
    </w:p>
    <w:p w14:paraId="4CAB1B7D" w14:textId="77777777" w:rsidR="00BE32A4" w:rsidRPr="00486C2D" w:rsidRDefault="00BE32A4" w:rsidP="00BE32A4">
      <w:pPr>
        <w:pStyle w:val="Heading1separatationline"/>
      </w:pPr>
    </w:p>
    <w:p w14:paraId="5B4A734F" w14:textId="77777777" w:rsidR="00BE32A4" w:rsidRPr="00486C2D" w:rsidRDefault="00BE32A4" w:rsidP="00BE32A4">
      <w:pPr>
        <w:pStyle w:val="BodyText"/>
        <w:spacing w:line="216" w:lineRule="atLeast"/>
      </w:pPr>
      <w:r w:rsidRPr="00486C2D">
        <w:t xml:space="preserve">The training organization should determine the number of students enrolled on the course and provide information on the student to staff ratio. The class/group size should allow the instructor(s) to give adequate individual attention to students as required to meet the learning objective(s). </w:t>
      </w:r>
    </w:p>
    <w:p w14:paraId="523682ED" w14:textId="10FA35F1" w:rsidR="00BE32A4" w:rsidRPr="00486C2D" w:rsidRDefault="00BE32A4" w:rsidP="00BE32A4">
      <w:pPr>
        <w:pStyle w:val="BodyText"/>
        <w:spacing w:line="216" w:lineRule="atLeast"/>
      </w:pPr>
      <w:r w:rsidRPr="00486C2D">
        <w:t xml:space="preserve">In general, it is recommended that 8-10 students </w:t>
      </w:r>
      <w:proofErr w:type="gramStart"/>
      <w:r w:rsidRPr="00486C2D">
        <w:t>is</w:t>
      </w:r>
      <w:proofErr w:type="gramEnd"/>
      <w:r w:rsidRPr="00486C2D">
        <w:t xml:space="preserve"> the maximum that a single instructor can be expected to train satisfactorily to the level of competence involved.  Larger numbers may be admitted depending on the method of delivery.  </w:t>
      </w:r>
    </w:p>
    <w:p w14:paraId="1049A726" w14:textId="77777777" w:rsidR="00BE32A4" w:rsidRPr="00486C2D" w:rsidRDefault="00BE32A4" w:rsidP="00BE32A4">
      <w:pPr>
        <w:pStyle w:val="BodyText"/>
      </w:pPr>
      <w:r w:rsidRPr="00486C2D">
        <w:t>During practical sessions such as simulations, there may be additional restraints on class/group size.  Where the use of a simulator or similar teaching aid is involved, it is recommended that no more than two students be trained simultaneously on any individual piece of equipment.</w:t>
      </w:r>
    </w:p>
    <w:p w14:paraId="749E299A" w14:textId="77777777" w:rsidR="00BE32A4" w:rsidRPr="00486C2D" w:rsidRDefault="00BE32A4" w:rsidP="00BE32A4">
      <w:pPr>
        <w:pStyle w:val="Heading1"/>
      </w:pPr>
      <w:bookmarkStart w:id="60" w:name="_Toc81666364"/>
      <w:bookmarkStart w:id="61" w:name="_Toc83322339"/>
      <w:bookmarkStart w:id="62" w:name="_Toc83322402"/>
      <w:bookmarkStart w:id="63" w:name="_Toc114480713"/>
      <w:bookmarkStart w:id="64" w:name="_Toc114480881"/>
      <w:bookmarkStart w:id="65" w:name="_Toc114749580"/>
      <w:bookmarkStart w:id="66" w:name="_Toc117072868"/>
      <w:bookmarkStart w:id="67" w:name="_Toc158747951"/>
      <w:bookmarkStart w:id="68" w:name="_Toc419881206"/>
      <w:bookmarkStart w:id="69" w:name="_Toc442348094"/>
      <w:r w:rsidRPr="00486C2D">
        <w:t xml:space="preserve">Training </w:t>
      </w:r>
      <w:bookmarkEnd w:id="60"/>
      <w:bookmarkEnd w:id="61"/>
      <w:bookmarkEnd w:id="62"/>
      <w:r w:rsidRPr="00486C2D">
        <w:t>Staff Requirements</w:t>
      </w:r>
      <w:bookmarkEnd w:id="63"/>
      <w:bookmarkEnd w:id="64"/>
      <w:bookmarkEnd w:id="65"/>
      <w:bookmarkEnd w:id="66"/>
      <w:bookmarkEnd w:id="67"/>
    </w:p>
    <w:p w14:paraId="72AF001D" w14:textId="77777777" w:rsidR="00BE32A4" w:rsidRPr="00486C2D" w:rsidRDefault="00BE32A4" w:rsidP="00BE32A4">
      <w:pPr>
        <w:pStyle w:val="Heading1separatationline"/>
      </w:pPr>
    </w:p>
    <w:p w14:paraId="3EA44C73" w14:textId="77777777" w:rsidR="00BE32A4" w:rsidRPr="00486C2D" w:rsidRDefault="00BE32A4" w:rsidP="00BE32A4">
      <w:pPr>
        <w:pStyle w:val="BodyText"/>
        <w:spacing w:line="216" w:lineRule="atLeast"/>
      </w:pPr>
      <w:r w:rsidRPr="00486C2D">
        <w:t>All instructors and assessors should be appropriately qualified for the training being provided and the assessment required for the model course.</w:t>
      </w:r>
    </w:p>
    <w:p w14:paraId="4015B19E" w14:textId="77777777" w:rsidR="00BE32A4" w:rsidRPr="00486C2D" w:rsidRDefault="00BE32A4" w:rsidP="00BE32A4">
      <w:pPr>
        <w:pStyle w:val="BodyText"/>
      </w:pPr>
      <w:r w:rsidRPr="00486C2D">
        <w:t>As well as instructors and assessors, additional staff may be required for the maintenance of equipment, for the preparation of materials and training areas as well as support for simulation and other practical activities.</w:t>
      </w:r>
    </w:p>
    <w:p w14:paraId="1B4BCC13" w14:textId="77777777" w:rsidR="00BE32A4" w:rsidRPr="00486C2D" w:rsidRDefault="00BE32A4" w:rsidP="00BE32A4">
      <w:pPr>
        <w:pStyle w:val="BodyText"/>
        <w:pBdr>
          <w:top w:val="single" w:sz="4" w:space="1" w:color="auto"/>
          <w:left w:val="single" w:sz="4" w:space="4" w:color="auto"/>
          <w:bottom w:val="single" w:sz="4" w:space="1" w:color="auto"/>
          <w:right w:val="single" w:sz="4" w:space="4" w:color="auto"/>
        </w:pBdr>
        <w:shd w:val="clear" w:color="auto" w:fill="49EDFF" w:themeFill="accent4" w:themeFillTint="99"/>
      </w:pPr>
      <w:r w:rsidRPr="00486C2D" w:rsidDel="00EC2854">
        <w:rPr>
          <w:i/>
        </w:rPr>
        <w:t xml:space="preserve">IALA Guideline </w:t>
      </w:r>
      <w:r w:rsidRPr="00486C2D">
        <w:rPr>
          <w:i/>
        </w:rPr>
        <w:t>1156 - Recruitment, training, and assessment of VTS Personnel</w:t>
      </w:r>
      <w:r w:rsidRPr="00486C2D" w:rsidDel="00EC2854">
        <w:rPr>
          <w:i/>
        </w:rPr>
        <w:t xml:space="preserve"> </w:t>
      </w:r>
      <w:r w:rsidRPr="00486C2D" w:rsidDel="00EC2854">
        <w:t xml:space="preserve">provides further guidance on the </w:t>
      </w:r>
      <w:r w:rsidRPr="00486C2D">
        <w:t xml:space="preserve">qualifications for instructors. </w:t>
      </w:r>
    </w:p>
    <w:p w14:paraId="45E0A7EE" w14:textId="77777777" w:rsidR="00BE32A4" w:rsidRPr="00486C2D" w:rsidRDefault="00BE32A4" w:rsidP="00BE32A4">
      <w:pPr>
        <w:pStyle w:val="Heading1"/>
      </w:pPr>
      <w:bookmarkStart w:id="70" w:name="_Toc83322341"/>
      <w:bookmarkStart w:id="71" w:name="_Toc83322404"/>
      <w:bookmarkStart w:id="72" w:name="_Toc114480714"/>
      <w:bookmarkStart w:id="73" w:name="_Toc114480882"/>
      <w:bookmarkStart w:id="74" w:name="_Toc114749581"/>
      <w:bookmarkStart w:id="75" w:name="_Toc117072869"/>
      <w:bookmarkStart w:id="76" w:name="_Toc158747952"/>
      <w:bookmarkEnd w:id="68"/>
      <w:bookmarkEnd w:id="69"/>
      <w:r w:rsidRPr="00486C2D">
        <w:t>Facilities and Equipment</w:t>
      </w:r>
      <w:bookmarkEnd w:id="70"/>
      <w:bookmarkEnd w:id="71"/>
      <w:bookmarkEnd w:id="72"/>
      <w:bookmarkEnd w:id="73"/>
      <w:bookmarkEnd w:id="74"/>
      <w:bookmarkEnd w:id="75"/>
      <w:bookmarkEnd w:id="76"/>
      <w:r w:rsidRPr="00486C2D">
        <w:t xml:space="preserve"> </w:t>
      </w:r>
    </w:p>
    <w:p w14:paraId="569723AF" w14:textId="77777777" w:rsidR="00BE32A4" w:rsidRPr="00486C2D" w:rsidRDefault="00BE32A4" w:rsidP="00BE32A4">
      <w:pPr>
        <w:pStyle w:val="Heading1separatationline"/>
      </w:pPr>
    </w:p>
    <w:p w14:paraId="7F40E2B0" w14:textId="77777777" w:rsidR="00BE32A4" w:rsidRPr="00486C2D" w:rsidRDefault="00BE32A4" w:rsidP="00BE32A4">
      <w:pPr>
        <w:pStyle w:val="BodyText"/>
      </w:pPr>
      <w:r w:rsidRPr="00486C2D">
        <w:t xml:space="preserve">The teaching aids, facilities and equipment students will utilise during the course should be fit for purpose and of a sufficient standard to reflect the training methodologies used in the course delivery. Examples of training methodologies may include: </w:t>
      </w:r>
    </w:p>
    <w:p w14:paraId="77456C46" w14:textId="77777777" w:rsidR="00BE32A4" w:rsidRPr="00C67273" w:rsidRDefault="00BE32A4" w:rsidP="00C67273">
      <w:pPr>
        <w:pStyle w:val="Bullet1"/>
      </w:pPr>
      <w:r w:rsidRPr="00C67273">
        <w:t xml:space="preserve">classroom sessions, presentations and facilitated </w:t>
      </w:r>
      <w:proofErr w:type="gramStart"/>
      <w:r w:rsidRPr="00C67273">
        <w:t>discussion</w:t>
      </w:r>
      <w:proofErr w:type="gramEnd"/>
      <w:r w:rsidRPr="00C67273">
        <w:t xml:space="preserve"> </w:t>
      </w:r>
    </w:p>
    <w:p w14:paraId="3D57C0D3" w14:textId="77777777" w:rsidR="00BE32A4" w:rsidRPr="00C67273" w:rsidRDefault="00BE32A4" w:rsidP="00C67273">
      <w:pPr>
        <w:pStyle w:val="Bullet1"/>
      </w:pPr>
      <w:r w:rsidRPr="00C67273">
        <w:t xml:space="preserve">group based learning </w:t>
      </w:r>
      <w:proofErr w:type="gramStart"/>
      <w:r w:rsidRPr="00C67273">
        <w:t>activities</w:t>
      </w:r>
      <w:proofErr w:type="gramEnd"/>
    </w:p>
    <w:p w14:paraId="6A8D412E" w14:textId="77777777" w:rsidR="00BE32A4" w:rsidRPr="00C67273" w:rsidRDefault="00BE32A4" w:rsidP="00C67273">
      <w:pPr>
        <w:pStyle w:val="Bullet1"/>
      </w:pPr>
      <w:r w:rsidRPr="00C67273">
        <w:t>case studies and recordings</w:t>
      </w:r>
    </w:p>
    <w:p w14:paraId="480A7C71" w14:textId="77777777" w:rsidR="00BE32A4" w:rsidRPr="00C67273" w:rsidRDefault="00BE32A4" w:rsidP="00C67273">
      <w:pPr>
        <w:pStyle w:val="Bullet1"/>
      </w:pPr>
      <w:r w:rsidRPr="00C67273">
        <w:lastRenderedPageBreak/>
        <w:t>remote learning (e.g. e-learning, online, distance, hybrid, blended)</w:t>
      </w:r>
    </w:p>
    <w:p w14:paraId="5554E91F" w14:textId="77777777" w:rsidR="00BE32A4" w:rsidRPr="00C67273" w:rsidRDefault="00BE32A4" w:rsidP="00C67273">
      <w:pPr>
        <w:pStyle w:val="Bullet1"/>
      </w:pPr>
      <w:r w:rsidRPr="00C67273">
        <w:t xml:space="preserve">simulation training.  </w:t>
      </w:r>
    </w:p>
    <w:p w14:paraId="35801D95" w14:textId="4E2FD60B" w:rsidR="00BE32A4" w:rsidRPr="00486C2D" w:rsidRDefault="004242EC" w:rsidP="00BE32A4">
      <w:pPr>
        <w:pStyle w:val="BodyText"/>
      </w:pPr>
      <w:r>
        <w:t>Simulation t</w:t>
      </w:r>
      <w:r w:rsidR="00BE32A4" w:rsidRPr="00486C2D">
        <w:t>raining</w:t>
      </w:r>
      <w:r w:rsidR="002800FF">
        <w:t>, if provided,</w:t>
      </w:r>
      <w:r w:rsidR="00BE32A4" w:rsidRPr="00486C2D">
        <w:t xml:space="preserve"> should be managed in a manner consistent with IALA Guideline 1027 </w:t>
      </w:r>
      <w:proofErr w:type="gramStart"/>
      <w:r w:rsidR="00BE32A4" w:rsidRPr="00486C2D">
        <w:t>in order to</w:t>
      </w:r>
      <w:proofErr w:type="gramEnd"/>
      <w:r w:rsidR="00BE32A4" w:rsidRPr="00486C2D">
        <w:t xml:space="preserve"> provide sufficient behavioural realism to allow students to acquire the knowledge and skills appropriate to the training objectives.</w:t>
      </w:r>
    </w:p>
    <w:p w14:paraId="0EFBB65F" w14:textId="77777777" w:rsidR="00BE32A4" w:rsidRPr="00486C2D" w:rsidRDefault="00BE32A4" w:rsidP="00BE32A4">
      <w:pPr>
        <w:pStyle w:val="BodyText"/>
      </w:pPr>
      <w:r w:rsidRPr="00486C2D">
        <w:t>The training organization should provide for safe learning environment consistent with any national health and safety requirements.</w:t>
      </w:r>
    </w:p>
    <w:p w14:paraId="69901ACC" w14:textId="77777777" w:rsidR="00BE32A4" w:rsidRPr="00486C2D" w:rsidRDefault="00BE32A4" w:rsidP="00BE32A4">
      <w:pPr>
        <w:pStyle w:val="Heading1"/>
      </w:pPr>
      <w:bookmarkStart w:id="77" w:name="_Toc114480715"/>
      <w:bookmarkStart w:id="78" w:name="_Toc114480883"/>
      <w:bookmarkStart w:id="79" w:name="_Toc114749582"/>
      <w:bookmarkStart w:id="80" w:name="_Toc117072870"/>
      <w:bookmarkStart w:id="81" w:name="_Toc158747953"/>
      <w:bookmarkEnd w:id="56"/>
      <w:bookmarkEnd w:id="57"/>
      <w:bookmarkEnd w:id="58"/>
      <w:bookmarkEnd w:id="59"/>
      <w:r w:rsidRPr="00486C2D">
        <w:t>Delivery of the Model Course</w:t>
      </w:r>
      <w:bookmarkEnd w:id="77"/>
      <w:bookmarkEnd w:id="78"/>
      <w:bookmarkEnd w:id="79"/>
      <w:bookmarkEnd w:id="80"/>
      <w:bookmarkEnd w:id="81"/>
    </w:p>
    <w:p w14:paraId="5860FE77" w14:textId="77777777" w:rsidR="00BE32A4" w:rsidRPr="00486C2D" w:rsidRDefault="00BE32A4" w:rsidP="00BE32A4">
      <w:pPr>
        <w:pStyle w:val="Heading1separatationline"/>
      </w:pPr>
    </w:p>
    <w:p w14:paraId="1C0F0CD3" w14:textId="77777777" w:rsidR="00BE32A4" w:rsidRPr="00486C2D" w:rsidRDefault="00BE32A4" w:rsidP="00BE32A4">
      <w:pPr>
        <w:pStyle w:val="BodyText"/>
      </w:pPr>
      <w:r w:rsidRPr="00486C2D">
        <w:t xml:space="preserve">To make effective use of the model course, training staff should review the course outline, including the competence tables for each module, and prepare a detailed teaching syllabus.  </w:t>
      </w:r>
    </w:p>
    <w:p w14:paraId="086BBC38" w14:textId="77777777" w:rsidR="00BE32A4" w:rsidRPr="00486C2D" w:rsidRDefault="00BE32A4" w:rsidP="00BE32A4">
      <w:pPr>
        <w:pStyle w:val="BodyText"/>
      </w:pPr>
      <w:r w:rsidRPr="00486C2D">
        <w:t xml:space="preserve">The instructor should take into consideration existing knowledge, skills, and attitudes of students to support the assessment and recognition of prior learning.  A gap analysis should be carried out to identify any differences between the level of skills and competencies of the student and those identified within the curriculum tables, and teaching strategies to address these gaps should be implemented.  </w:t>
      </w:r>
    </w:p>
    <w:p w14:paraId="28206159" w14:textId="77777777" w:rsidR="00BE32A4" w:rsidRPr="00486C2D" w:rsidRDefault="00BE32A4" w:rsidP="00BE32A4">
      <w:pPr>
        <w:pStyle w:val="BodyText"/>
      </w:pPr>
      <w:r w:rsidRPr="00486C2D">
        <w:t>All VTS training should be:</w:t>
      </w:r>
    </w:p>
    <w:p w14:paraId="7D43653A" w14:textId="77777777" w:rsidR="00BE32A4" w:rsidRPr="00486C2D" w:rsidRDefault="00BE32A4" w:rsidP="00090D88">
      <w:pPr>
        <w:pStyle w:val="List1"/>
        <w:numPr>
          <w:ilvl w:val="0"/>
          <w:numId w:val="29"/>
        </w:numPr>
        <w:jc w:val="left"/>
      </w:pPr>
      <w:r w:rsidRPr="00486C2D">
        <w:t>Structured in accordance with written programmes, including such methods and means of delivery, procedures and course material as are necessary to achieve the prescribed standard of competence; and,</w:t>
      </w:r>
    </w:p>
    <w:p w14:paraId="1D8F505E" w14:textId="77777777" w:rsidR="00BE32A4" w:rsidRPr="00486C2D" w:rsidRDefault="00BE32A4" w:rsidP="00BE32A4">
      <w:pPr>
        <w:pStyle w:val="List1"/>
        <w:jc w:val="left"/>
      </w:pPr>
      <w:r w:rsidRPr="00486C2D">
        <w:t>Conducted, monitored, assessed, and supported by qualified persons.</w:t>
      </w:r>
    </w:p>
    <w:p w14:paraId="1E0AE803" w14:textId="77777777" w:rsidR="00BE32A4" w:rsidRPr="00486C2D" w:rsidRDefault="00BE32A4" w:rsidP="00BE32A4">
      <w:pPr>
        <w:pStyle w:val="BodyText"/>
      </w:pPr>
      <w:bookmarkStart w:id="82" w:name="_Hlk114477894"/>
      <w:r w:rsidRPr="00486C2D">
        <w:t xml:space="preserve">Teaching programmes should ensure that all listed elements are addressed in some manner, and that this is clearly documented. </w:t>
      </w:r>
    </w:p>
    <w:bookmarkEnd w:id="82"/>
    <w:p w14:paraId="237387F8" w14:textId="77777777" w:rsidR="00BE32A4" w:rsidRPr="00486C2D" w:rsidRDefault="00BE32A4" w:rsidP="00BE32A4">
      <w:pPr>
        <w:pStyle w:val="BodyText"/>
      </w:pPr>
      <w:r w:rsidRPr="00486C2D">
        <w:t xml:space="preserve">If students are required to meet additional requirements, then the module objectives, scope and content for each subject may be adjusted to ensure the additional elements are covered.  All changes to the training should be clearly documented.  </w:t>
      </w:r>
    </w:p>
    <w:p w14:paraId="2233F682" w14:textId="77777777" w:rsidR="00BE32A4" w:rsidRPr="00486C2D" w:rsidRDefault="00BE32A4" w:rsidP="00BE32A4">
      <w:pPr>
        <w:pStyle w:val="BodyText"/>
      </w:pPr>
      <w:r w:rsidRPr="00486C2D">
        <w:t>The presentation of concepts and methodologies may be repeated as necessary in various ways until the instructor is satisfied that the student has attained the required competence in each subject.</w:t>
      </w:r>
    </w:p>
    <w:p w14:paraId="3E84A2A8" w14:textId="77777777" w:rsidR="00BE32A4" w:rsidRPr="00486C2D" w:rsidRDefault="00BE32A4" w:rsidP="00BE32A4">
      <w:pPr>
        <w:pStyle w:val="BodyText"/>
        <w:rPr>
          <w:bCs/>
        </w:rPr>
      </w:pPr>
      <w:r w:rsidRPr="00486C2D">
        <w:rPr>
          <w:bCs/>
        </w:rPr>
        <w:t>Thorough preparation is key to successful implementation of the course.</w:t>
      </w:r>
      <w:bookmarkStart w:id="83" w:name="_Toc419881203"/>
      <w:bookmarkStart w:id="84" w:name="_Toc442348091"/>
      <w:bookmarkStart w:id="85" w:name="_Toc81666357"/>
    </w:p>
    <w:p w14:paraId="0160E12D" w14:textId="77777777" w:rsidR="00BE32A4" w:rsidRPr="00486C2D" w:rsidRDefault="00BE32A4" w:rsidP="00287CE1">
      <w:pPr>
        <w:pStyle w:val="Heading2"/>
        <w:numPr>
          <w:ilvl w:val="1"/>
          <w:numId w:val="53"/>
        </w:numPr>
      </w:pPr>
      <w:bookmarkStart w:id="86" w:name="_Toc114480716"/>
      <w:bookmarkStart w:id="87" w:name="_Toc114480884"/>
      <w:bookmarkStart w:id="88" w:name="_Toc114749583"/>
      <w:bookmarkStart w:id="89" w:name="_Toc117072871"/>
      <w:bookmarkStart w:id="90" w:name="_Toc158747954"/>
      <w:bookmarkEnd w:id="83"/>
      <w:bookmarkEnd w:id="84"/>
      <w:bookmarkEnd w:id="85"/>
      <w:r w:rsidRPr="00486C2D">
        <w:t>Developing course content</w:t>
      </w:r>
      <w:bookmarkEnd w:id="86"/>
      <w:bookmarkEnd w:id="87"/>
      <w:bookmarkEnd w:id="88"/>
      <w:bookmarkEnd w:id="89"/>
      <w:bookmarkEnd w:id="90"/>
    </w:p>
    <w:p w14:paraId="7CAB1C2A" w14:textId="77777777" w:rsidR="00BE32A4" w:rsidRPr="00486C2D" w:rsidRDefault="00BE32A4" w:rsidP="00BE32A4">
      <w:pPr>
        <w:pStyle w:val="Heading1separatationline"/>
      </w:pPr>
    </w:p>
    <w:p w14:paraId="4B646687" w14:textId="77777777" w:rsidR="00BE32A4" w:rsidRPr="00486C2D" w:rsidRDefault="00BE32A4" w:rsidP="00BE32A4">
      <w:pPr>
        <w:pStyle w:val="BodyText"/>
      </w:pPr>
      <w:r w:rsidRPr="00486C2D">
        <w:t xml:space="preserve">The modular presentation enables the instructor to adjust the course content to suit the student intake and provide any revisions of the subject objectives as required.  The instructor should develop lesson plans and detailed learning objectives based on the competence tables, references, and materials as suggested (see Part B).  </w:t>
      </w:r>
    </w:p>
    <w:p w14:paraId="65BE2461" w14:textId="77777777" w:rsidR="00BE32A4" w:rsidRPr="00486C2D" w:rsidRDefault="00BE32A4" w:rsidP="00BE32A4">
      <w:pPr>
        <w:pStyle w:val="BodyText"/>
        <w:rPr>
          <w:lang w:eastAsia="de-DE"/>
        </w:rPr>
      </w:pPr>
      <w:r w:rsidRPr="00486C2D">
        <w:t xml:space="preserve">It is not intended that the modules be presented in the order provided in this model course. It is expected that, to address effective training and learning methodologies, the content of modules will be grouped as appropriate for the learning environment.  Presentation of the material should be tailored to reflect specific training objectives and include practical exercises, assessments, etc.  </w:t>
      </w:r>
      <w:r w:rsidRPr="00486C2D">
        <w:rPr>
          <w:lang w:eastAsia="de-DE"/>
        </w:rPr>
        <w:t xml:space="preserve">When developing lesson plans, the instructor should use a teaching method or combination of methods that will ensure students can achieve the required learning objectives. </w:t>
      </w:r>
    </w:p>
    <w:p w14:paraId="4A868730" w14:textId="77777777" w:rsidR="00BE32A4" w:rsidRDefault="00BE32A4" w:rsidP="00BE32A4">
      <w:pPr>
        <w:pStyle w:val="BodyText"/>
      </w:pPr>
      <w:r w:rsidRPr="00486C2D">
        <w:rPr>
          <w:lang w:eastAsia="de-DE"/>
        </w:rPr>
        <w:t xml:space="preserve">Depending on the student intake, the recommended hours may need to be adjusted </w:t>
      </w:r>
      <w:r w:rsidRPr="00486C2D">
        <w:t>as necessary. For example, it is normal for different students to require different lengths of time to cover the same content, and minor adjustments may be needed to the course timetable.</w:t>
      </w:r>
    </w:p>
    <w:p w14:paraId="733BBAE2" w14:textId="0958C239" w:rsidR="00C67273" w:rsidRDefault="00C67273">
      <w:pPr>
        <w:spacing w:after="200" w:line="276" w:lineRule="auto"/>
        <w:rPr>
          <w:sz w:val="22"/>
        </w:rPr>
      </w:pPr>
      <w:r>
        <w:br w:type="page"/>
      </w:r>
    </w:p>
    <w:p w14:paraId="7860BE11" w14:textId="77777777" w:rsidR="00BE32A4" w:rsidRPr="00486C2D" w:rsidRDefault="00BE32A4" w:rsidP="00287CE1">
      <w:pPr>
        <w:pStyle w:val="Heading2"/>
      </w:pPr>
      <w:bookmarkStart w:id="91" w:name="_Toc81666358"/>
      <w:bookmarkStart w:id="92" w:name="_Toc83322335"/>
      <w:bookmarkStart w:id="93" w:name="_Toc83322398"/>
      <w:bookmarkStart w:id="94" w:name="_Toc114480717"/>
      <w:bookmarkStart w:id="95" w:name="_Toc114480885"/>
      <w:bookmarkStart w:id="96" w:name="_Toc114749584"/>
      <w:bookmarkStart w:id="97" w:name="_Toc117072872"/>
      <w:bookmarkStart w:id="98" w:name="_Toc158747955"/>
      <w:r w:rsidRPr="00486C2D">
        <w:lastRenderedPageBreak/>
        <w:t xml:space="preserve">Competence </w:t>
      </w:r>
      <w:bookmarkEnd w:id="91"/>
      <w:r w:rsidRPr="00486C2D">
        <w:t>levels</w:t>
      </w:r>
      <w:bookmarkEnd w:id="92"/>
      <w:bookmarkEnd w:id="93"/>
      <w:bookmarkEnd w:id="94"/>
      <w:bookmarkEnd w:id="95"/>
      <w:bookmarkEnd w:id="96"/>
      <w:bookmarkEnd w:id="97"/>
      <w:bookmarkEnd w:id="98"/>
    </w:p>
    <w:p w14:paraId="32688A96" w14:textId="0C8710E8" w:rsidR="00BE32A4" w:rsidRPr="00486C2D" w:rsidRDefault="00BE32A4" w:rsidP="00BE32A4">
      <w:pPr>
        <w:pStyle w:val="BodyText"/>
      </w:pPr>
      <w:r w:rsidRPr="00486C2D">
        <w:t xml:space="preserve">To assist in the development of lesson plans, five levels of competence are used in the model courses for VTS personnel.   </w:t>
      </w:r>
      <w:bookmarkStart w:id="99" w:name="_Hlk113425326"/>
      <w:r w:rsidR="005E11D8" w:rsidRPr="00486C2D">
        <w:t>L</w:t>
      </w:r>
      <w:r w:rsidRPr="00486C2D">
        <w:t xml:space="preserve">earning objectives are provided within the model course. </w:t>
      </w:r>
      <w:bookmarkEnd w:id="99"/>
      <w:r w:rsidRPr="00486C2D">
        <w:t xml:space="preserve">Verb taxonomies have been provided to assist with the creation of detailed learning objectives (Table 2 refers). </w:t>
      </w:r>
    </w:p>
    <w:p w14:paraId="6CC7F346" w14:textId="77777777" w:rsidR="00BE32A4" w:rsidRPr="00486C2D" w:rsidRDefault="00BE32A4" w:rsidP="00287CE1">
      <w:pPr>
        <w:pStyle w:val="Heading2"/>
      </w:pPr>
      <w:bookmarkStart w:id="100" w:name="_Toc81666359"/>
      <w:bookmarkStart w:id="101" w:name="_Toc83322336"/>
      <w:bookmarkStart w:id="102" w:name="_Toc83322399"/>
      <w:bookmarkStart w:id="103" w:name="_Toc114480718"/>
      <w:bookmarkStart w:id="104" w:name="_Toc114480886"/>
      <w:bookmarkStart w:id="105" w:name="_Toc114749585"/>
      <w:bookmarkStart w:id="106" w:name="_Toc117072873"/>
      <w:bookmarkStart w:id="107" w:name="_Toc158747956"/>
      <w:r w:rsidRPr="00486C2D">
        <w:t>Competence tables, teaching aids and references</w:t>
      </w:r>
      <w:bookmarkEnd w:id="100"/>
      <w:bookmarkEnd w:id="101"/>
      <w:bookmarkEnd w:id="102"/>
      <w:bookmarkEnd w:id="103"/>
      <w:bookmarkEnd w:id="104"/>
      <w:bookmarkEnd w:id="105"/>
      <w:bookmarkEnd w:id="106"/>
      <w:bookmarkEnd w:id="107"/>
    </w:p>
    <w:p w14:paraId="4DCCB472" w14:textId="77777777" w:rsidR="00BE32A4" w:rsidRPr="00486C2D" w:rsidRDefault="00BE32A4" w:rsidP="00BE32A4">
      <w:pPr>
        <w:pStyle w:val="Heading2separationline"/>
        <w:rPr>
          <w:lang w:eastAsia="de-DE"/>
        </w:rPr>
      </w:pPr>
    </w:p>
    <w:p w14:paraId="41336888" w14:textId="77777777" w:rsidR="00BE32A4" w:rsidRPr="00486C2D" w:rsidRDefault="00BE32A4" w:rsidP="00BE32A4">
      <w:pPr>
        <w:pStyle w:val="BodyText"/>
        <w:rPr>
          <w:lang w:eastAsia="de-DE"/>
        </w:rPr>
      </w:pPr>
      <w:r w:rsidRPr="00486C2D">
        <w:rPr>
          <w:lang w:eastAsia="de-DE"/>
        </w:rPr>
        <w:t xml:space="preserve">Detailed competence tables are provided, including competence levels and proposed teaching aids and references.  </w:t>
      </w:r>
      <w:r w:rsidRPr="00486C2D">
        <w:t xml:space="preserve">The training materials prepared (e.g. course notes, course presentations and reference documents etc) </w:t>
      </w:r>
      <w:r w:rsidRPr="00486C2D">
        <w:rPr>
          <w:lang w:eastAsia="de-DE"/>
        </w:rPr>
        <w:t xml:space="preserve">should be consistent with IALA standards and </w:t>
      </w:r>
      <w:proofErr w:type="gramStart"/>
      <w:r w:rsidRPr="00486C2D">
        <w:rPr>
          <w:lang w:eastAsia="de-DE"/>
        </w:rPr>
        <w:t>up-to-date</w:t>
      </w:r>
      <w:proofErr w:type="gramEnd"/>
      <w:r w:rsidRPr="00486C2D">
        <w:rPr>
          <w:lang w:eastAsia="de-DE"/>
        </w:rPr>
        <w:t xml:space="preserve"> taking into account recent changes and industry developments.  These training materials should be available to the student for their reference.</w:t>
      </w:r>
    </w:p>
    <w:p w14:paraId="6C3E118E" w14:textId="77777777" w:rsidR="00BE32A4" w:rsidRPr="00486C2D" w:rsidRDefault="00BE32A4" w:rsidP="00BE32A4">
      <w:pPr>
        <w:pStyle w:val="BodyText"/>
      </w:pPr>
      <w:r w:rsidRPr="00486C2D">
        <w:t xml:space="preserve">Where remote learning delivery is proposed, training organizations should consider the necessary adjustments that may be required. </w:t>
      </w:r>
    </w:p>
    <w:p w14:paraId="08749D89" w14:textId="77777777" w:rsidR="00BE32A4" w:rsidRPr="00486C2D" w:rsidRDefault="00BE32A4" w:rsidP="00287CE1">
      <w:pPr>
        <w:pStyle w:val="Heading2"/>
      </w:pPr>
      <w:bookmarkStart w:id="108" w:name="_Toc114480719"/>
      <w:bookmarkStart w:id="109" w:name="_Toc114480887"/>
      <w:bookmarkStart w:id="110" w:name="_Toc114749586"/>
      <w:bookmarkStart w:id="111" w:name="_Toc117072874"/>
      <w:bookmarkStart w:id="112" w:name="_Toc158747957"/>
      <w:bookmarkStart w:id="113" w:name="_Hlk113425593"/>
      <w:r w:rsidRPr="00486C2D">
        <w:t>Training course references</w:t>
      </w:r>
      <w:bookmarkEnd w:id="108"/>
      <w:bookmarkEnd w:id="109"/>
      <w:bookmarkEnd w:id="110"/>
      <w:bookmarkEnd w:id="111"/>
      <w:bookmarkEnd w:id="112"/>
      <w:r w:rsidRPr="00486C2D">
        <w:t xml:space="preserve"> </w:t>
      </w:r>
    </w:p>
    <w:p w14:paraId="7CCC3A6D" w14:textId="77777777" w:rsidR="00BE32A4" w:rsidRPr="00486C2D" w:rsidRDefault="00BE32A4" w:rsidP="00BE32A4">
      <w:pPr>
        <w:pStyle w:val="Heading2separationline"/>
        <w:rPr>
          <w:lang w:eastAsia="de-DE"/>
        </w:rPr>
      </w:pPr>
    </w:p>
    <w:p w14:paraId="74E4E943" w14:textId="77777777" w:rsidR="00C67273" w:rsidRDefault="00BE32A4" w:rsidP="00C67273">
      <w:pPr>
        <w:pStyle w:val="BodyText"/>
      </w:pPr>
      <w:r w:rsidRPr="00486C2D">
        <w:t xml:space="preserve">Course development and delivery should take into consideration the following </w:t>
      </w:r>
      <w:r w:rsidRPr="00C67273">
        <w:t>references</w:t>
      </w:r>
      <w:r w:rsidRPr="00486C2D">
        <w:t>.  Where required, additional references are identified in specific modules.</w:t>
      </w:r>
    </w:p>
    <w:p w14:paraId="7978B7BF" w14:textId="5E7CCD82" w:rsidR="00EB4FEF" w:rsidRDefault="00EB4FEF" w:rsidP="00090D88">
      <w:pPr>
        <w:pStyle w:val="BodyText"/>
        <w:numPr>
          <w:ilvl w:val="0"/>
          <w:numId w:val="30"/>
        </w:numPr>
      </w:pPr>
      <w:r>
        <w:t>IMO model course 6.09 – Training course for instructors</w:t>
      </w:r>
    </w:p>
    <w:p w14:paraId="66F4F256" w14:textId="502CD577" w:rsidR="00EB4FEF" w:rsidRPr="00486C2D" w:rsidRDefault="00EB4FEF" w:rsidP="00090D88">
      <w:pPr>
        <w:pStyle w:val="BodyText"/>
        <w:numPr>
          <w:ilvl w:val="0"/>
          <w:numId w:val="30"/>
        </w:numPr>
      </w:pPr>
      <w:r>
        <w:t>IMO model course 6.10 – Train the simulator trainer and assessor</w:t>
      </w:r>
    </w:p>
    <w:p w14:paraId="0D90B2B7" w14:textId="77777777" w:rsidR="00BE32A4" w:rsidRPr="00486C2D" w:rsidRDefault="00BE32A4" w:rsidP="00090D88">
      <w:pPr>
        <w:pStyle w:val="BodyText"/>
        <w:numPr>
          <w:ilvl w:val="0"/>
          <w:numId w:val="30"/>
        </w:numPr>
      </w:pPr>
      <w:r w:rsidRPr="00486C2D">
        <w:t>IALA S1040 Vessel Traffic Services</w:t>
      </w:r>
    </w:p>
    <w:p w14:paraId="0324DC2B" w14:textId="77777777" w:rsidR="00BE32A4" w:rsidRPr="00486C2D" w:rsidRDefault="00BE32A4" w:rsidP="00090D88">
      <w:pPr>
        <w:pStyle w:val="BodyText"/>
        <w:numPr>
          <w:ilvl w:val="0"/>
          <w:numId w:val="30"/>
        </w:numPr>
      </w:pPr>
      <w:r w:rsidRPr="00486C2D">
        <w:t>IALA S1050 Training and Certification</w:t>
      </w:r>
    </w:p>
    <w:p w14:paraId="381F0E40" w14:textId="77777777" w:rsidR="00BE32A4" w:rsidRPr="00486C2D" w:rsidRDefault="00BE32A4" w:rsidP="00090D88">
      <w:pPr>
        <w:pStyle w:val="BodyText"/>
        <w:numPr>
          <w:ilvl w:val="0"/>
          <w:numId w:val="30"/>
        </w:numPr>
      </w:pPr>
      <w:r w:rsidRPr="00486C2D">
        <w:t>IALA R0103 (V-103) Training and Certification of VTS Personnel</w:t>
      </w:r>
    </w:p>
    <w:p w14:paraId="1A7282AC" w14:textId="7FE30493" w:rsidR="00BE32A4" w:rsidRPr="00486C2D" w:rsidRDefault="00BE32A4" w:rsidP="00090D88">
      <w:pPr>
        <w:pStyle w:val="BodyText"/>
        <w:numPr>
          <w:ilvl w:val="0"/>
          <w:numId w:val="30"/>
        </w:numPr>
      </w:pPr>
      <w:r w:rsidRPr="00486C2D">
        <w:t>IALA G1132 VTS Voice Communications and Phraseology</w:t>
      </w:r>
    </w:p>
    <w:p w14:paraId="360BCDA9" w14:textId="2AF125D9" w:rsidR="00BE32A4" w:rsidRPr="00486C2D" w:rsidRDefault="00BE32A4" w:rsidP="00090D88">
      <w:pPr>
        <w:pStyle w:val="BodyText"/>
        <w:numPr>
          <w:ilvl w:val="0"/>
          <w:numId w:val="30"/>
        </w:numPr>
      </w:pPr>
      <w:r w:rsidRPr="00486C2D">
        <w:t>IALA G1141 Operational Procedures for Delivering VTS</w:t>
      </w:r>
    </w:p>
    <w:p w14:paraId="7DDDA9AD" w14:textId="77777777" w:rsidR="00BE32A4" w:rsidRPr="00486C2D" w:rsidRDefault="00BE32A4" w:rsidP="00090D88">
      <w:pPr>
        <w:pStyle w:val="BodyText"/>
        <w:numPr>
          <w:ilvl w:val="0"/>
          <w:numId w:val="30"/>
        </w:numPr>
      </w:pPr>
      <w:r w:rsidRPr="00486C2D">
        <w:t>IALA G1156 Recruitment, Training and Certification of VTS Personnel</w:t>
      </w:r>
    </w:p>
    <w:p w14:paraId="3BC35785" w14:textId="77777777" w:rsidR="00BE32A4" w:rsidRPr="00486C2D" w:rsidRDefault="00BE32A4" w:rsidP="00090D88">
      <w:pPr>
        <w:pStyle w:val="BodyText"/>
        <w:numPr>
          <w:ilvl w:val="0"/>
          <w:numId w:val="30"/>
        </w:numPr>
      </w:pPr>
      <w:r w:rsidRPr="00486C2D">
        <w:t xml:space="preserve">IALA Model Courses on VTS: </w:t>
      </w:r>
    </w:p>
    <w:p w14:paraId="500164F4" w14:textId="6005CCC6" w:rsidR="00BE32A4" w:rsidRPr="00486C2D" w:rsidRDefault="00BE32A4" w:rsidP="00090D88">
      <w:pPr>
        <w:pStyle w:val="BodyText"/>
        <w:numPr>
          <w:ilvl w:val="1"/>
          <w:numId w:val="30"/>
        </w:numPr>
      </w:pPr>
      <w:r w:rsidRPr="00486C2D">
        <w:t xml:space="preserve">C0103-3 (VTS On-the-job Training (OJT)) </w:t>
      </w:r>
    </w:p>
    <w:p w14:paraId="608AC419" w14:textId="598D9EFF" w:rsidR="00BE32A4" w:rsidRPr="00486C2D" w:rsidRDefault="00BE32A4" w:rsidP="00090D88">
      <w:pPr>
        <w:pStyle w:val="BodyText"/>
        <w:numPr>
          <w:ilvl w:val="1"/>
          <w:numId w:val="30"/>
        </w:numPr>
      </w:pPr>
      <w:r w:rsidRPr="00486C2D">
        <w:t xml:space="preserve">C0103-2 (VTS Supervisor Training) </w:t>
      </w:r>
    </w:p>
    <w:p w14:paraId="64CAF03F" w14:textId="5144B398" w:rsidR="00BE32A4" w:rsidRDefault="00BE32A4" w:rsidP="00090D88">
      <w:pPr>
        <w:pStyle w:val="BodyText"/>
        <w:numPr>
          <w:ilvl w:val="1"/>
          <w:numId w:val="30"/>
        </w:numPr>
      </w:pPr>
      <w:r w:rsidRPr="00486C2D">
        <w:t xml:space="preserve">C0103-5 (VTS Recurrent, Refresher and Adaptation Training) </w:t>
      </w:r>
    </w:p>
    <w:p w14:paraId="1C13F743" w14:textId="77777777" w:rsidR="00C67273" w:rsidRPr="00486C2D" w:rsidRDefault="00C67273" w:rsidP="00C67273">
      <w:pPr>
        <w:pStyle w:val="BodyText"/>
      </w:pPr>
    </w:p>
    <w:bookmarkEnd w:id="113"/>
    <w:p w14:paraId="76FEAA9D" w14:textId="77777777" w:rsidR="00BE32A4" w:rsidRPr="00486C2D" w:rsidRDefault="00BE32A4" w:rsidP="00BE32A4">
      <w:pPr>
        <w:pStyle w:val="BodyText"/>
        <w:ind w:left="567" w:hanging="567"/>
        <w:sectPr w:rsidR="00BE32A4" w:rsidRPr="00486C2D" w:rsidSect="00584794">
          <w:pgSz w:w="11906" w:h="16838" w:code="9"/>
          <w:pgMar w:top="1134" w:right="794" w:bottom="1134" w:left="907" w:header="851" w:footer="851" w:gutter="0"/>
          <w:cols w:space="708"/>
          <w:docGrid w:linePitch="360"/>
        </w:sectPr>
      </w:pPr>
    </w:p>
    <w:p w14:paraId="22E44664" w14:textId="77777777" w:rsidR="00BE32A4" w:rsidRPr="00486C2D" w:rsidRDefault="00BE32A4" w:rsidP="00BE32A4">
      <w:pPr>
        <w:pStyle w:val="BodyText"/>
        <w:ind w:left="567" w:hanging="567"/>
      </w:pPr>
    </w:p>
    <w:p w14:paraId="2A6D3FD3" w14:textId="77777777" w:rsidR="00BE32A4" w:rsidRPr="00486C2D" w:rsidRDefault="00BE32A4" w:rsidP="00BE32A4">
      <w:pPr>
        <w:pStyle w:val="Tablecaption"/>
        <w:jc w:val="left"/>
      </w:pPr>
      <w:bookmarkStart w:id="114" w:name="_Toc81666427"/>
      <w:bookmarkStart w:id="115" w:name="_Toc117072916"/>
      <w:r w:rsidRPr="00486C2D">
        <w:t>Competence Level Taxonomy for VTS Training</w:t>
      </w:r>
      <w:bookmarkEnd w:id="114"/>
      <w:bookmarkEnd w:id="115"/>
      <w:r w:rsidRPr="00486C2D">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E341EE" w:rsidRPr="00486C2D" w14:paraId="3BA27C51" w14:textId="77777777" w:rsidTr="005E026A">
        <w:trPr>
          <w:jc w:val="center"/>
        </w:trPr>
        <w:tc>
          <w:tcPr>
            <w:tcW w:w="3145" w:type="dxa"/>
            <w:tcBorders>
              <w:bottom w:val="single" w:sz="8" w:space="0" w:color="auto"/>
            </w:tcBorders>
            <w:vAlign w:val="center"/>
          </w:tcPr>
          <w:p w14:paraId="3C363ECB" w14:textId="1A840482" w:rsidR="00E341EE" w:rsidRPr="00486C2D" w:rsidRDefault="00E341EE" w:rsidP="00E341EE">
            <w:pPr>
              <w:pStyle w:val="Tableheading"/>
              <w:jc w:val="left"/>
              <w:rPr>
                <w:lang w:val="en-GB"/>
              </w:rPr>
            </w:pPr>
            <w:r w:rsidRPr="00C868E4">
              <w:rPr>
                <w:lang w:val="en-GB"/>
              </w:rPr>
              <w:t>Level</w:t>
            </w:r>
          </w:p>
        </w:tc>
        <w:tc>
          <w:tcPr>
            <w:tcW w:w="4500" w:type="dxa"/>
            <w:tcBorders>
              <w:bottom w:val="single" w:sz="8" w:space="0" w:color="auto"/>
            </w:tcBorders>
            <w:vAlign w:val="center"/>
          </w:tcPr>
          <w:p w14:paraId="0813D3FB" w14:textId="01F6FD2D" w:rsidR="00E341EE" w:rsidRPr="00486C2D" w:rsidRDefault="00E341EE" w:rsidP="00E341EE">
            <w:pPr>
              <w:pStyle w:val="Tableheading"/>
              <w:jc w:val="left"/>
              <w:rPr>
                <w:lang w:val="en-GB"/>
              </w:rPr>
            </w:pPr>
            <w:r w:rsidRPr="00C868E4">
              <w:rPr>
                <w:lang w:val="en-GB"/>
              </w:rPr>
              <w:t>Knowledge and/or Attitude</w:t>
            </w:r>
          </w:p>
        </w:tc>
        <w:tc>
          <w:tcPr>
            <w:tcW w:w="4680" w:type="dxa"/>
            <w:tcBorders>
              <w:bottom w:val="single" w:sz="8" w:space="0" w:color="auto"/>
            </w:tcBorders>
            <w:vAlign w:val="center"/>
          </w:tcPr>
          <w:p w14:paraId="7BB7FCAD" w14:textId="7D39257C" w:rsidR="00E341EE" w:rsidRPr="00486C2D" w:rsidRDefault="00E341EE" w:rsidP="00E341EE">
            <w:pPr>
              <w:pStyle w:val="Tableheading"/>
              <w:jc w:val="left"/>
              <w:rPr>
                <w:lang w:val="en-GB"/>
              </w:rPr>
            </w:pPr>
            <w:r w:rsidRPr="00C868E4">
              <w:rPr>
                <w:lang w:val="en-GB"/>
              </w:rPr>
              <w:t>Skill</w:t>
            </w:r>
          </w:p>
        </w:tc>
        <w:tc>
          <w:tcPr>
            <w:tcW w:w="3150" w:type="dxa"/>
            <w:tcBorders>
              <w:bottom w:val="single" w:sz="8" w:space="0" w:color="auto"/>
            </w:tcBorders>
          </w:tcPr>
          <w:p w14:paraId="5C657766" w14:textId="40C02F4F" w:rsidR="00E341EE" w:rsidRPr="00486C2D" w:rsidRDefault="00E341EE" w:rsidP="00E341EE">
            <w:pPr>
              <w:pStyle w:val="Tableheading"/>
              <w:jc w:val="left"/>
              <w:rPr>
                <w:lang w:val="en-GB"/>
              </w:rPr>
            </w:pPr>
            <w:r w:rsidRPr="00C868E4">
              <w:rPr>
                <w:lang w:val="en-GB"/>
              </w:rPr>
              <w:t>Verbs (examples)</w:t>
            </w:r>
          </w:p>
        </w:tc>
      </w:tr>
      <w:tr w:rsidR="00E341EE" w:rsidRPr="00486C2D" w14:paraId="151FF453" w14:textId="77777777" w:rsidTr="00307766">
        <w:trPr>
          <w:jc w:val="center"/>
        </w:trPr>
        <w:tc>
          <w:tcPr>
            <w:tcW w:w="3145" w:type="dxa"/>
            <w:tcBorders>
              <w:top w:val="single" w:sz="8" w:space="0" w:color="auto"/>
            </w:tcBorders>
          </w:tcPr>
          <w:p w14:paraId="69EADE9E" w14:textId="77777777" w:rsidR="00E341EE" w:rsidRPr="00C868E4" w:rsidRDefault="00E341EE" w:rsidP="00E341EE">
            <w:pPr>
              <w:pStyle w:val="Tabletext"/>
            </w:pPr>
            <w:r w:rsidRPr="00C868E4">
              <w:t>Level 1</w:t>
            </w:r>
          </w:p>
          <w:p w14:paraId="72294648" w14:textId="726B4FC7" w:rsidR="00E341EE" w:rsidRPr="00486C2D" w:rsidRDefault="00E341EE" w:rsidP="00E341EE">
            <w:pPr>
              <w:pStyle w:val="Tabletext"/>
            </w:pPr>
            <w:r w:rsidRPr="00C868E4">
              <w:t>Work of a routine and predictable nature generally requiring supervision</w:t>
            </w:r>
          </w:p>
        </w:tc>
        <w:tc>
          <w:tcPr>
            <w:tcW w:w="4500" w:type="dxa"/>
            <w:tcBorders>
              <w:top w:val="single" w:sz="8" w:space="0" w:color="auto"/>
            </w:tcBorders>
            <w:vAlign w:val="center"/>
          </w:tcPr>
          <w:p w14:paraId="52B0CA70" w14:textId="77777777" w:rsidR="00E341EE" w:rsidRPr="00C868E4" w:rsidRDefault="00E341EE" w:rsidP="00E341EE">
            <w:pPr>
              <w:pStyle w:val="Tabletext"/>
            </w:pPr>
            <w:r w:rsidRPr="00C868E4">
              <w:t>Comprehension</w:t>
            </w:r>
          </w:p>
          <w:p w14:paraId="4DDFA99E" w14:textId="63531323" w:rsidR="00E341EE" w:rsidRPr="00486C2D" w:rsidRDefault="00E341EE" w:rsidP="00E341EE">
            <w:pPr>
              <w:pStyle w:val="Tabletext"/>
            </w:pPr>
            <w:r w:rsidRPr="00C868E4">
              <w:t xml:space="preserve">Understands facts and principles; interprets verbal/written material; interprets charts, </w:t>
            </w:r>
            <w:proofErr w:type="gramStart"/>
            <w:r w:rsidRPr="00C868E4">
              <w:t>graphs</w:t>
            </w:r>
            <w:proofErr w:type="gramEnd"/>
            <w:r w:rsidRPr="00C868E4">
              <w:t xml:space="preserve"> and illustrations; estimates future consequences implied in data; justifies methods and procedures</w:t>
            </w:r>
          </w:p>
        </w:tc>
        <w:tc>
          <w:tcPr>
            <w:tcW w:w="4680" w:type="dxa"/>
            <w:tcBorders>
              <w:top w:val="single" w:sz="8" w:space="0" w:color="auto"/>
            </w:tcBorders>
            <w:vAlign w:val="center"/>
          </w:tcPr>
          <w:p w14:paraId="1FB66E8D" w14:textId="77777777" w:rsidR="00E341EE" w:rsidRPr="00C868E4" w:rsidRDefault="00E341EE" w:rsidP="00E341EE">
            <w:pPr>
              <w:pStyle w:val="Tabletext"/>
            </w:pPr>
            <w:r w:rsidRPr="00C868E4">
              <w:t>Guided response</w:t>
            </w:r>
          </w:p>
          <w:p w14:paraId="3E66D61A" w14:textId="34BBE1C7" w:rsidR="00E341EE" w:rsidRPr="00486C2D" w:rsidRDefault="00E341EE" w:rsidP="00E341EE">
            <w:pPr>
              <w:pStyle w:val="Tabletext"/>
            </w:pPr>
            <w:r w:rsidRPr="00C868E4">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26D15EDE" w14:textId="77777777" w:rsidR="00E341EE" w:rsidRPr="00C868E4" w:rsidRDefault="00E341EE" w:rsidP="00E341EE">
            <w:pPr>
              <w:pStyle w:val="Tabletext"/>
            </w:pPr>
            <w:r w:rsidRPr="00C868E4">
              <w:t xml:space="preserve">Arrange, define, list, locate, label, identify, </w:t>
            </w:r>
            <w:proofErr w:type="gramStart"/>
            <w:r w:rsidRPr="00C868E4">
              <w:t>select</w:t>
            </w:r>
            <w:proofErr w:type="gramEnd"/>
          </w:p>
          <w:p w14:paraId="7E942A19" w14:textId="77777777" w:rsidR="00E341EE" w:rsidRPr="00486C2D" w:rsidRDefault="00E341EE" w:rsidP="00E341EE">
            <w:pPr>
              <w:pStyle w:val="Tabletext"/>
            </w:pPr>
          </w:p>
        </w:tc>
      </w:tr>
      <w:tr w:rsidR="00E341EE" w:rsidRPr="00486C2D" w14:paraId="2C2B84A3" w14:textId="77777777" w:rsidTr="00307766">
        <w:trPr>
          <w:jc w:val="center"/>
        </w:trPr>
        <w:tc>
          <w:tcPr>
            <w:tcW w:w="3145" w:type="dxa"/>
          </w:tcPr>
          <w:p w14:paraId="018D878D" w14:textId="77777777" w:rsidR="00E341EE" w:rsidRPr="00C868E4" w:rsidRDefault="00E341EE" w:rsidP="00E341EE">
            <w:pPr>
              <w:pStyle w:val="Tabletext"/>
            </w:pPr>
            <w:r w:rsidRPr="00C868E4">
              <w:t>Level 2</w:t>
            </w:r>
          </w:p>
          <w:p w14:paraId="69CFA4D8" w14:textId="2D95ED7D" w:rsidR="00E341EE" w:rsidRPr="00486C2D" w:rsidRDefault="00E341EE" w:rsidP="00E341EE">
            <w:pPr>
              <w:pStyle w:val="Tabletext"/>
            </w:pPr>
            <w:r w:rsidRPr="00C868E4">
              <w:t>More demanding range of work involving greater individual responsibility.  Some complex/non-routine activities</w:t>
            </w:r>
          </w:p>
        </w:tc>
        <w:tc>
          <w:tcPr>
            <w:tcW w:w="4500" w:type="dxa"/>
            <w:vAlign w:val="center"/>
          </w:tcPr>
          <w:p w14:paraId="6ED17ECC" w14:textId="77777777" w:rsidR="00E341EE" w:rsidRPr="00C868E4" w:rsidRDefault="00E341EE" w:rsidP="00E341EE">
            <w:pPr>
              <w:pStyle w:val="Tabletext"/>
            </w:pPr>
            <w:r w:rsidRPr="00C868E4">
              <w:t>Application</w:t>
            </w:r>
          </w:p>
          <w:p w14:paraId="7180CFDD" w14:textId="75FA53AA" w:rsidR="00E341EE" w:rsidRPr="00486C2D" w:rsidRDefault="00E341EE" w:rsidP="00E341EE">
            <w:pPr>
              <w:pStyle w:val="Tabletext"/>
            </w:pPr>
            <w:r w:rsidRPr="00C868E4">
              <w:t>Applies concepts and principles to new situations; applies laws and theories to practical situations; demonstrates correct usage of methods or procedures</w:t>
            </w:r>
          </w:p>
        </w:tc>
        <w:tc>
          <w:tcPr>
            <w:tcW w:w="4680" w:type="dxa"/>
            <w:vAlign w:val="center"/>
          </w:tcPr>
          <w:p w14:paraId="093C2E6A" w14:textId="77777777" w:rsidR="00E341EE" w:rsidRPr="00C868E4" w:rsidRDefault="00E341EE" w:rsidP="00E341EE">
            <w:pPr>
              <w:pStyle w:val="Tabletext"/>
            </w:pPr>
            <w:r w:rsidRPr="00C868E4">
              <w:t>Autonomous response</w:t>
            </w:r>
          </w:p>
          <w:p w14:paraId="77B2238A" w14:textId="64CD525A" w:rsidR="00E341EE" w:rsidRPr="00486C2D" w:rsidRDefault="00E341EE" w:rsidP="00E341EE">
            <w:pPr>
              <w:pStyle w:val="Tabletext"/>
            </w:pPr>
            <w:r w:rsidRPr="00C868E4">
              <w:t>The learned responses have become habitual, and the movement is performed with confidence and proficiency</w:t>
            </w:r>
          </w:p>
        </w:tc>
        <w:tc>
          <w:tcPr>
            <w:tcW w:w="3150" w:type="dxa"/>
          </w:tcPr>
          <w:p w14:paraId="33DD293A" w14:textId="77777777" w:rsidR="00E341EE" w:rsidRPr="00C868E4" w:rsidRDefault="00E341EE" w:rsidP="00E341EE">
            <w:pPr>
              <w:pStyle w:val="Tabletext"/>
            </w:pPr>
            <w:r w:rsidRPr="00C868E4">
              <w:t xml:space="preserve">Comply (with), describe, display, give examples, recognise, operate, perform (an action), participate in </w:t>
            </w:r>
          </w:p>
          <w:p w14:paraId="0F4383FF" w14:textId="77777777" w:rsidR="00E341EE" w:rsidRPr="00486C2D" w:rsidRDefault="00E341EE" w:rsidP="00E341EE">
            <w:pPr>
              <w:pStyle w:val="Tabletext"/>
            </w:pPr>
          </w:p>
        </w:tc>
      </w:tr>
      <w:tr w:rsidR="00E341EE" w:rsidRPr="00486C2D" w14:paraId="005F222F" w14:textId="77777777" w:rsidTr="00307766">
        <w:trPr>
          <w:trHeight w:val="355"/>
          <w:jc w:val="center"/>
        </w:trPr>
        <w:tc>
          <w:tcPr>
            <w:tcW w:w="3145" w:type="dxa"/>
          </w:tcPr>
          <w:p w14:paraId="3A9738C2" w14:textId="77777777" w:rsidR="00E341EE" w:rsidRPr="00C868E4" w:rsidRDefault="00E341EE" w:rsidP="00E341EE">
            <w:pPr>
              <w:pStyle w:val="Tabletext"/>
              <w:spacing w:line="276" w:lineRule="auto"/>
            </w:pPr>
            <w:r w:rsidRPr="00C868E4">
              <w:t>Level 3</w:t>
            </w:r>
          </w:p>
          <w:p w14:paraId="46DFC681" w14:textId="56693DCC" w:rsidR="00E341EE" w:rsidRPr="00486C2D" w:rsidRDefault="00E341EE" w:rsidP="00E341EE">
            <w:pPr>
              <w:pStyle w:val="Tabletext"/>
            </w:pPr>
            <w:r w:rsidRPr="00C868E4">
              <w:t>Skilled work involving a broad range of work activities.  Mostly complex and non-routine</w:t>
            </w:r>
          </w:p>
        </w:tc>
        <w:tc>
          <w:tcPr>
            <w:tcW w:w="4500" w:type="dxa"/>
            <w:vAlign w:val="center"/>
          </w:tcPr>
          <w:p w14:paraId="796C00FB" w14:textId="77777777" w:rsidR="00E341EE" w:rsidRPr="00C868E4" w:rsidRDefault="00E341EE" w:rsidP="00E341EE">
            <w:pPr>
              <w:pStyle w:val="Tabletext"/>
            </w:pPr>
            <w:r w:rsidRPr="00C868E4">
              <w:t>Analysis</w:t>
            </w:r>
          </w:p>
          <w:p w14:paraId="5272ECB7" w14:textId="3F6E978B" w:rsidR="00E341EE" w:rsidRPr="00486C2D" w:rsidRDefault="00E341EE" w:rsidP="00E341EE">
            <w:pPr>
              <w:pStyle w:val="Tabletext"/>
            </w:pPr>
            <w:r w:rsidRPr="00C868E4">
              <w:t>Recognises un-stated assumptions; recognises logical inconsistencies in reasoning; distinguishes between facts and inferences; evaluates the relevancy of data; analyses the organizational structure of work</w:t>
            </w:r>
          </w:p>
        </w:tc>
        <w:tc>
          <w:tcPr>
            <w:tcW w:w="4680" w:type="dxa"/>
            <w:vAlign w:val="center"/>
          </w:tcPr>
          <w:p w14:paraId="104BD302" w14:textId="77777777" w:rsidR="00E341EE" w:rsidRPr="00C868E4" w:rsidRDefault="00E341EE" w:rsidP="00E341EE">
            <w:pPr>
              <w:pStyle w:val="Tabletext"/>
            </w:pPr>
            <w:r w:rsidRPr="00C868E4">
              <w:t>Complex observable response</w:t>
            </w:r>
          </w:p>
          <w:p w14:paraId="1DDA7B57" w14:textId="47EAA09C" w:rsidR="00E341EE" w:rsidRPr="00486C2D" w:rsidRDefault="00E341EE" w:rsidP="00E341EE">
            <w:pPr>
              <w:pStyle w:val="Tabletext"/>
            </w:pPr>
            <w:r w:rsidRPr="00C868E4">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0F2052F2" w14:textId="77777777" w:rsidR="00E341EE" w:rsidRPr="00C868E4" w:rsidRDefault="00E341EE" w:rsidP="00E341EE">
            <w:pPr>
              <w:pStyle w:val="Tabletext"/>
            </w:pPr>
            <w:r w:rsidRPr="00C868E4">
              <w:t xml:space="preserve">Analyse, apply, categorise, classify, compare, differentiate, explain, justify, operate, </w:t>
            </w:r>
            <w:proofErr w:type="gramStart"/>
            <w:r w:rsidRPr="00C868E4">
              <w:t>solve</w:t>
            </w:r>
            <w:proofErr w:type="gramEnd"/>
            <w:r w:rsidRPr="00C868E4">
              <w:t xml:space="preserve"> </w:t>
            </w:r>
          </w:p>
          <w:p w14:paraId="497AA029" w14:textId="77777777" w:rsidR="00E341EE" w:rsidRPr="00486C2D" w:rsidRDefault="00E341EE" w:rsidP="00E341EE">
            <w:pPr>
              <w:pStyle w:val="Tabletext"/>
            </w:pPr>
          </w:p>
        </w:tc>
      </w:tr>
      <w:tr w:rsidR="00E341EE" w:rsidRPr="00486C2D" w14:paraId="52F2D1FF" w14:textId="77777777" w:rsidTr="00307766">
        <w:trPr>
          <w:trHeight w:val="355"/>
          <w:jc w:val="center"/>
        </w:trPr>
        <w:tc>
          <w:tcPr>
            <w:tcW w:w="3145" w:type="dxa"/>
          </w:tcPr>
          <w:p w14:paraId="2E038DC6" w14:textId="77777777" w:rsidR="00E341EE" w:rsidRPr="00C868E4" w:rsidRDefault="00E341EE" w:rsidP="00E341EE">
            <w:pPr>
              <w:pStyle w:val="Tabletext"/>
            </w:pPr>
            <w:r w:rsidRPr="00C868E4">
              <w:t>Level 4</w:t>
            </w:r>
          </w:p>
          <w:p w14:paraId="451F8175" w14:textId="5962B3AE" w:rsidR="00E341EE" w:rsidRPr="00486C2D" w:rsidRDefault="00E341EE" w:rsidP="00E341EE">
            <w:pPr>
              <w:pStyle w:val="Tabletext"/>
            </w:pPr>
            <w:r w:rsidRPr="00C868E4">
              <w:t xml:space="preserve">Work that is often complex, </w:t>
            </w:r>
            <w:proofErr w:type="gramStart"/>
            <w:r w:rsidRPr="00C868E4">
              <w:t>technical</w:t>
            </w:r>
            <w:proofErr w:type="gramEnd"/>
            <w:r w:rsidRPr="00C868E4">
              <w:t xml:space="preserve"> and professional with a substantial degree of personal responsibility and autonomy</w:t>
            </w:r>
          </w:p>
        </w:tc>
        <w:tc>
          <w:tcPr>
            <w:tcW w:w="4500" w:type="dxa"/>
            <w:vAlign w:val="center"/>
          </w:tcPr>
          <w:p w14:paraId="58798EBB" w14:textId="77777777" w:rsidR="00E341EE" w:rsidRPr="00C868E4" w:rsidRDefault="00E341EE" w:rsidP="00E341EE">
            <w:pPr>
              <w:pStyle w:val="Tabletext"/>
            </w:pPr>
            <w:r w:rsidRPr="00C868E4">
              <w:t>Synthesis</w:t>
            </w:r>
          </w:p>
          <w:p w14:paraId="3BE8A453" w14:textId="4A657F70" w:rsidR="00E341EE" w:rsidRPr="00486C2D" w:rsidRDefault="00E341EE" w:rsidP="00E341EE">
            <w:pPr>
              <w:pStyle w:val="Tabletext"/>
            </w:pPr>
            <w:r w:rsidRPr="00C868E4">
              <w:t>Integrates learning from different areas into a plan for solving a problem; formulates a new scheme for classifying objects or events</w:t>
            </w:r>
          </w:p>
        </w:tc>
        <w:tc>
          <w:tcPr>
            <w:tcW w:w="4680" w:type="dxa"/>
            <w:vAlign w:val="center"/>
          </w:tcPr>
          <w:p w14:paraId="75A68F3A" w14:textId="77777777" w:rsidR="00E341EE" w:rsidRPr="00C868E4" w:rsidRDefault="00E341EE" w:rsidP="00E341EE">
            <w:pPr>
              <w:pStyle w:val="Tabletext"/>
            </w:pPr>
            <w:r w:rsidRPr="00C868E4">
              <w:t>Adaptation</w:t>
            </w:r>
          </w:p>
          <w:p w14:paraId="5CB876A4" w14:textId="11D1A2A1" w:rsidR="00E341EE" w:rsidRPr="00486C2D" w:rsidRDefault="00E341EE" w:rsidP="00E341EE">
            <w:pPr>
              <w:pStyle w:val="Tabletext"/>
            </w:pPr>
            <w:r w:rsidRPr="00C868E4">
              <w:t>Skills are so well developed that individuals can adapt rapidly to special requirements or problem situations</w:t>
            </w:r>
          </w:p>
        </w:tc>
        <w:tc>
          <w:tcPr>
            <w:tcW w:w="3150" w:type="dxa"/>
          </w:tcPr>
          <w:p w14:paraId="0C8B3166" w14:textId="3258A606" w:rsidR="00E341EE" w:rsidRPr="00486C2D" w:rsidRDefault="00E341EE" w:rsidP="00E341EE">
            <w:pPr>
              <w:pStyle w:val="Tabletext"/>
            </w:pPr>
            <w:r w:rsidRPr="00C868E4">
              <w:t xml:space="preserve">Adapt, </w:t>
            </w:r>
            <w:r>
              <w:t xml:space="preserve">coach, </w:t>
            </w:r>
            <w:r w:rsidRPr="00C868E4">
              <w:t xml:space="preserve">construct (build), demonstrate, devise, interpret, </w:t>
            </w:r>
            <w:r>
              <w:t xml:space="preserve">intervene, </w:t>
            </w:r>
            <w:r w:rsidRPr="00C868E4">
              <w:t>organize, plan, predict, resolve, respond to</w:t>
            </w:r>
            <w:r>
              <w:t>, support (as in teamwork), use</w:t>
            </w:r>
          </w:p>
        </w:tc>
      </w:tr>
      <w:tr w:rsidR="00E341EE" w:rsidRPr="00486C2D" w14:paraId="1DC07175" w14:textId="77777777" w:rsidTr="00307766">
        <w:trPr>
          <w:trHeight w:val="1216"/>
          <w:jc w:val="center"/>
        </w:trPr>
        <w:tc>
          <w:tcPr>
            <w:tcW w:w="3145" w:type="dxa"/>
          </w:tcPr>
          <w:p w14:paraId="4B05A666" w14:textId="77777777" w:rsidR="00E341EE" w:rsidRPr="00C868E4" w:rsidRDefault="00E341EE" w:rsidP="00E341EE">
            <w:pPr>
              <w:pStyle w:val="Tabletext"/>
            </w:pPr>
            <w:r w:rsidRPr="00C868E4">
              <w:t>Level 5</w:t>
            </w:r>
          </w:p>
          <w:p w14:paraId="66CAEE4C" w14:textId="32CD63EF" w:rsidR="00E341EE" w:rsidRPr="00486C2D" w:rsidRDefault="00E341EE" w:rsidP="00E341EE">
            <w:pPr>
              <w:pStyle w:val="Tabletext"/>
            </w:pPr>
            <w:r w:rsidRPr="00C868E4">
              <w:t>Complex techniques across wide and often unpredicted variety of contexts.  Professional/senior managerial work</w:t>
            </w:r>
          </w:p>
        </w:tc>
        <w:tc>
          <w:tcPr>
            <w:tcW w:w="4500" w:type="dxa"/>
            <w:vAlign w:val="center"/>
          </w:tcPr>
          <w:p w14:paraId="13C0B298" w14:textId="77777777" w:rsidR="00E341EE" w:rsidRPr="00C868E4" w:rsidRDefault="00E341EE" w:rsidP="00E341EE">
            <w:pPr>
              <w:pStyle w:val="Tabletext"/>
            </w:pPr>
            <w:r w:rsidRPr="00C868E4">
              <w:t>Evaluation</w:t>
            </w:r>
          </w:p>
          <w:p w14:paraId="299F9F6D" w14:textId="629024FE" w:rsidR="00E341EE" w:rsidRPr="00486C2D" w:rsidRDefault="00E341EE" w:rsidP="00E341EE">
            <w:pPr>
              <w:pStyle w:val="Tabletext"/>
            </w:pPr>
            <w:r w:rsidRPr="00C868E4">
              <w:t>Judges the adequacy with which conclusions are supported by data; judges the value of a work by use of internal criteria; judges the value of a work by use of external standards of excellence</w:t>
            </w:r>
          </w:p>
        </w:tc>
        <w:tc>
          <w:tcPr>
            <w:tcW w:w="4680" w:type="dxa"/>
            <w:vAlign w:val="center"/>
          </w:tcPr>
          <w:p w14:paraId="38006E32" w14:textId="77777777" w:rsidR="00E341EE" w:rsidRPr="00C868E4" w:rsidRDefault="00E341EE" w:rsidP="00E341EE">
            <w:pPr>
              <w:pStyle w:val="Tabletext"/>
            </w:pPr>
            <w:r w:rsidRPr="00C868E4">
              <w:t>Creation</w:t>
            </w:r>
          </w:p>
          <w:p w14:paraId="711807FA" w14:textId="039043E4" w:rsidR="00E341EE" w:rsidRPr="00486C2D" w:rsidRDefault="00E341EE" w:rsidP="00E341EE">
            <w:pPr>
              <w:pStyle w:val="Tabletext"/>
            </w:pPr>
            <w:r w:rsidRPr="00C868E4">
              <w:t>The creation of new practices or procedures to fit a particular situation or specific problem and emphasizes creativity based upon highly developed skills</w:t>
            </w:r>
          </w:p>
        </w:tc>
        <w:tc>
          <w:tcPr>
            <w:tcW w:w="3150" w:type="dxa"/>
          </w:tcPr>
          <w:p w14:paraId="50893F7E" w14:textId="77777777" w:rsidR="00E341EE" w:rsidRPr="00C868E4" w:rsidRDefault="00E341EE" w:rsidP="00E341EE">
            <w:pPr>
              <w:pStyle w:val="Tabletext"/>
            </w:pPr>
            <w:r>
              <w:t>C</w:t>
            </w:r>
            <w:r w:rsidRPr="00C868E4">
              <w:t xml:space="preserve">onstruct, compose, coordinate, create, criticise, draw conclusion, evaluate, formulate, improve, judge, modify, </w:t>
            </w:r>
            <w:proofErr w:type="gramStart"/>
            <w:r w:rsidRPr="00C868E4">
              <w:t>synthesize</w:t>
            </w:r>
            <w:proofErr w:type="gramEnd"/>
            <w:r w:rsidRPr="00C868E4">
              <w:t xml:space="preserve"> </w:t>
            </w:r>
          </w:p>
          <w:p w14:paraId="3C1571ED" w14:textId="77777777" w:rsidR="00E341EE" w:rsidRPr="00486C2D" w:rsidRDefault="00E341EE" w:rsidP="00E341EE">
            <w:pPr>
              <w:pStyle w:val="Tabletext"/>
            </w:pPr>
          </w:p>
        </w:tc>
      </w:tr>
    </w:tbl>
    <w:p w14:paraId="7ACD5F9B" w14:textId="77777777" w:rsidR="00BE32A4" w:rsidRPr="00486C2D" w:rsidRDefault="00BE32A4" w:rsidP="00BE32A4">
      <w:pPr>
        <w:pStyle w:val="BodyText"/>
        <w:ind w:left="567" w:hanging="567"/>
      </w:pPr>
    </w:p>
    <w:p w14:paraId="33D9AFCD" w14:textId="77777777" w:rsidR="00BE32A4" w:rsidRPr="00486C2D" w:rsidRDefault="00BE32A4" w:rsidP="00BE32A4">
      <w:pPr>
        <w:pStyle w:val="BodyText"/>
        <w:ind w:left="567" w:hanging="567"/>
        <w:sectPr w:rsidR="00BE32A4" w:rsidRPr="00486C2D" w:rsidSect="00584794">
          <w:pgSz w:w="16838" w:h="11906" w:orient="landscape" w:code="9"/>
          <w:pgMar w:top="794" w:right="1134" w:bottom="907" w:left="1134" w:header="851" w:footer="851" w:gutter="0"/>
          <w:cols w:space="708"/>
          <w:docGrid w:linePitch="360"/>
        </w:sectPr>
      </w:pPr>
    </w:p>
    <w:p w14:paraId="413A13EE" w14:textId="77777777" w:rsidR="00BE32A4" w:rsidRPr="00486C2D" w:rsidRDefault="00BE32A4" w:rsidP="00BE32A4">
      <w:pPr>
        <w:pStyle w:val="BodyText"/>
      </w:pPr>
    </w:p>
    <w:p w14:paraId="6C1B5DBC" w14:textId="77777777" w:rsidR="00BE32A4" w:rsidRPr="00486C2D" w:rsidRDefault="00BE32A4" w:rsidP="00287CE1">
      <w:pPr>
        <w:pStyle w:val="Heading2"/>
      </w:pPr>
      <w:bookmarkStart w:id="116" w:name="_Toc40341886"/>
      <w:bookmarkStart w:id="117" w:name="_Toc62642251"/>
      <w:bookmarkStart w:id="118" w:name="_Toc81666360"/>
      <w:bookmarkStart w:id="119" w:name="_Toc83322337"/>
      <w:bookmarkStart w:id="120" w:name="_Toc83322400"/>
      <w:bookmarkStart w:id="121" w:name="_Toc114480720"/>
      <w:bookmarkStart w:id="122" w:name="_Toc114480888"/>
      <w:bookmarkStart w:id="123" w:name="_Toc114749587"/>
      <w:bookmarkStart w:id="124" w:name="_Toc117072875"/>
      <w:bookmarkStart w:id="125" w:name="_Toc158747958"/>
      <w:r w:rsidRPr="00486C2D">
        <w:t xml:space="preserve">Course </w:t>
      </w:r>
      <w:bookmarkEnd w:id="116"/>
      <w:bookmarkEnd w:id="117"/>
      <w:bookmarkEnd w:id="118"/>
      <w:r w:rsidRPr="00486C2D">
        <w:t>review and updating</w:t>
      </w:r>
      <w:bookmarkEnd w:id="119"/>
      <w:bookmarkEnd w:id="120"/>
      <w:bookmarkEnd w:id="121"/>
      <w:bookmarkEnd w:id="122"/>
      <w:bookmarkEnd w:id="123"/>
      <w:bookmarkEnd w:id="124"/>
      <w:bookmarkEnd w:id="125"/>
    </w:p>
    <w:p w14:paraId="70E7F20D" w14:textId="77777777" w:rsidR="00BE32A4" w:rsidRPr="00486C2D" w:rsidRDefault="00BE32A4" w:rsidP="00BE32A4">
      <w:pPr>
        <w:pStyle w:val="Heading2separationline"/>
        <w:rPr>
          <w:lang w:eastAsia="de-DE"/>
        </w:rPr>
      </w:pPr>
    </w:p>
    <w:p w14:paraId="0D3DC733" w14:textId="77777777" w:rsidR="00BE32A4" w:rsidRPr="00486C2D" w:rsidRDefault="00BE32A4" w:rsidP="00BE32A4">
      <w:pPr>
        <w:pStyle w:val="BodyText"/>
        <w:rPr>
          <w:lang w:eastAsia="de-DE"/>
        </w:rPr>
      </w:pPr>
      <w:r w:rsidRPr="00486C2D">
        <w:rPr>
          <w:lang w:eastAsia="de-DE"/>
        </w:rPr>
        <w:t xml:space="preserve">The course content should be reviewed on a regular basis to ensure it </w:t>
      </w:r>
      <w:r w:rsidRPr="00486C2D">
        <w:t>reflects the current IALA standards, recommendations, guidelines and consider recent changes and industry developments.</w:t>
      </w:r>
    </w:p>
    <w:p w14:paraId="160FA75A" w14:textId="77777777" w:rsidR="00BE32A4" w:rsidRPr="00486C2D" w:rsidRDefault="00BE32A4" w:rsidP="00BE32A4">
      <w:pPr>
        <w:pStyle w:val="BodyText"/>
        <w:rPr>
          <w:lang w:eastAsia="de-DE"/>
        </w:rPr>
      </w:pPr>
      <w:r w:rsidRPr="00486C2D">
        <w:rPr>
          <w:lang w:eastAsia="de-DE"/>
        </w:rPr>
        <w:t xml:space="preserve">On conclusion of the course, a review should be undertaken based on course feedback and observations during course delivery to identify ongoing improvements and training materials that may need updating.  </w:t>
      </w:r>
    </w:p>
    <w:p w14:paraId="7193E788" w14:textId="77777777" w:rsidR="00BE32A4" w:rsidRPr="00486C2D" w:rsidRDefault="00BE32A4" w:rsidP="00BE32A4">
      <w:pPr>
        <w:pStyle w:val="Heading1"/>
      </w:pPr>
      <w:bookmarkStart w:id="126" w:name="_Toc114480721"/>
      <w:bookmarkStart w:id="127" w:name="_Toc114480889"/>
      <w:bookmarkStart w:id="128" w:name="_Toc114749588"/>
      <w:bookmarkStart w:id="129" w:name="_Toc117072876"/>
      <w:bookmarkStart w:id="130" w:name="_Toc158747959"/>
      <w:r w:rsidRPr="00486C2D">
        <w:t>Assessment</w:t>
      </w:r>
      <w:bookmarkEnd w:id="126"/>
      <w:bookmarkEnd w:id="127"/>
      <w:bookmarkEnd w:id="128"/>
      <w:bookmarkEnd w:id="129"/>
      <w:bookmarkEnd w:id="130"/>
      <w:r w:rsidRPr="00486C2D">
        <w:t xml:space="preserve"> </w:t>
      </w:r>
    </w:p>
    <w:p w14:paraId="52264351" w14:textId="77777777" w:rsidR="00BE32A4" w:rsidRPr="00486C2D" w:rsidRDefault="00BE32A4" w:rsidP="00BE32A4">
      <w:pPr>
        <w:pStyle w:val="Heading1separatationline"/>
      </w:pPr>
    </w:p>
    <w:p w14:paraId="20F15E75" w14:textId="77777777" w:rsidR="00BE32A4" w:rsidRPr="00486C2D" w:rsidRDefault="00BE32A4" w:rsidP="00BE32A4">
      <w:pPr>
        <w:pStyle w:val="BodyText"/>
      </w:pPr>
      <w:r w:rsidRPr="00486C2D">
        <w:t xml:space="preserve">Student progress should be continually monitored and assessed, and regular reviews undertaken.  Any problems that may arise should be addressed so that the student can attain the required levels of competence and </w:t>
      </w:r>
      <w:proofErr w:type="gramStart"/>
      <w:r w:rsidRPr="00486C2D">
        <w:t>has the opportunity to</w:t>
      </w:r>
      <w:proofErr w:type="gramEnd"/>
      <w:r w:rsidRPr="00486C2D">
        <w:t xml:space="preserve"> meet the course objectives.  </w:t>
      </w:r>
    </w:p>
    <w:p w14:paraId="66C174C9" w14:textId="77777777" w:rsidR="00BE32A4" w:rsidRPr="00486C2D" w:rsidRDefault="00BE32A4" w:rsidP="00BE32A4">
      <w:pPr>
        <w:pStyle w:val="BodyText"/>
      </w:pPr>
      <w:r w:rsidRPr="00486C2D">
        <w:t xml:space="preserve">Assessments should reflect the level of competence required, as provided in the competence tables for each module.  </w:t>
      </w:r>
    </w:p>
    <w:p w14:paraId="26AA2B66" w14:textId="77777777" w:rsidR="00BE32A4" w:rsidRPr="00486C2D" w:rsidRDefault="00BE32A4" w:rsidP="00BE32A4">
      <w:pPr>
        <w:pStyle w:val="BodyText"/>
      </w:pPr>
      <w:r w:rsidRPr="00486C2D">
        <w:t>The training organization should determine the assessment methods to be used to ensure competence levels have been attained for each subject of the module course. In addition, the training organization should have procedures in place to address instances where the student is unable to attain the required competence.</w:t>
      </w:r>
    </w:p>
    <w:p w14:paraId="694F9C81" w14:textId="77777777" w:rsidR="00BE32A4" w:rsidRPr="00486C2D" w:rsidRDefault="00BE32A4" w:rsidP="00BE32A4">
      <w:pPr>
        <w:pStyle w:val="BodyText"/>
      </w:pPr>
      <w:r w:rsidRPr="00486C2D">
        <w:t xml:space="preserve">Assessment results should be recorded and retained in accordance with national and/or organizational requirements as evidence to indicate the competence levels that have been attained for each subject of the model course. </w:t>
      </w:r>
    </w:p>
    <w:p w14:paraId="2E33E066" w14:textId="77777777" w:rsidR="00BE32A4" w:rsidRPr="00486C2D" w:rsidRDefault="00BE32A4" w:rsidP="00BE32A4">
      <w:pPr>
        <w:pStyle w:val="Heading1"/>
      </w:pPr>
      <w:bookmarkStart w:id="131" w:name="_Toc114480722"/>
      <w:bookmarkStart w:id="132" w:name="_Toc114480890"/>
      <w:bookmarkStart w:id="133" w:name="_Toc114749589"/>
      <w:bookmarkStart w:id="134" w:name="_Toc117072877"/>
      <w:bookmarkStart w:id="135" w:name="_Toc158747960"/>
      <w:r w:rsidRPr="00486C2D">
        <w:t>Course Certificates</w:t>
      </w:r>
      <w:bookmarkEnd w:id="131"/>
      <w:bookmarkEnd w:id="132"/>
      <w:bookmarkEnd w:id="133"/>
      <w:bookmarkEnd w:id="134"/>
      <w:bookmarkEnd w:id="135"/>
    </w:p>
    <w:p w14:paraId="1734733D" w14:textId="77777777" w:rsidR="00BE32A4" w:rsidRPr="00486C2D" w:rsidRDefault="00BE32A4" w:rsidP="00BE32A4">
      <w:pPr>
        <w:pStyle w:val="Heading1separatationline"/>
      </w:pPr>
    </w:p>
    <w:p w14:paraId="523597E4" w14:textId="77777777" w:rsidR="00BE32A4" w:rsidRPr="00486C2D" w:rsidRDefault="00BE32A4" w:rsidP="00BE32A4">
      <w:pPr>
        <w:pStyle w:val="BodyText"/>
      </w:pPr>
      <w:r w:rsidRPr="00486C2D">
        <w:t>A course certificate should be issued by the training organization where a student:</w:t>
      </w:r>
    </w:p>
    <w:p w14:paraId="6D10F086" w14:textId="77777777" w:rsidR="00BE32A4" w:rsidRPr="00341085" w:rsidRDefault="00BE32A4" w:rsidP="00C67273">
      <w:pPr>
        <w:pStyle w:val="Bullet1"/>
      </w:pPr>
      <w:r w:rsidRPr="00341085">
        <w:t xml:space="preserve">demonstrates they have the theoretical and practical knowledge, and </w:t>
      </w:r>
    </w:p>
    <w:p w14:paraId="3DE837B2" w14:textId="77777777" w:rsidR="00BE32A4" w:rsidRPr="00341085" w:rsidRDefault="00BE32A4" w:rsidP="00C67273">
      <w:pPr>
        <w:pStyle w:val="Bullet1"/>
      </w:pPr>
      <w:r w:rsidRPr="00341085">
        <w:t>has passed the appropriate assessments to ensure the student has met the required competency as outlined in this model course.</w:t>
      </w:r>
    </w:p>
    <w:p w14:paraId="10AD7A9D" w14:textId="76CDB216" w:rsidR="00BE32A4" w:rsidRPr="00486C2D" w:rsidRDefault="00BE32A4" w:rsidP="00BE32A4">
      <w:pPr>
        <w:pStyle w:val="Heading1"/>
      </w:pPr>
      <w:bookmarkStart w:id="136" w:name="_Toc114480891"/>
      <w:bookmarkStart w:id="137" w:name="_Toc114749590"/>
      <w:bookmarkStart w:id="138" w:name="_Toc117072878"/>
      <w:bookmarkStart w:id="139" w:name="_Toc158747961"/>
      <w:r w:rsidRPr="00486C2D">
        <w:t>Acronyms</w:t>
      </w:r>
      <w:bookmarkEnd w:id="136"/>
      <w:bookmarkEnd w:id="137"/>
      <w:bookmarkEnd w:id="138"/>
      <w:r w:rsidR="003E5DE5">
        <w:t xml:space="preserve"> and Abbreviations</w:t>
      </w:r>
      <w:bookmarkEnd w:id="139"/>
    </w:p>
    <w:p w14:paraId="6A458F6E" w14:textId="77777777" w:rsidR="00BE32A4" w:rsidRPr="00486C2D" w:rsidRDefault="00BE32A4" w:rsidP="00BE32A4">
      <w:pPr>
        <w:pStyle w:val="Heading1separatationline"/>
      </w:pPr>
    </w:p>
    <w:p w14:paraId="3F9CDFE4" w14:textId="449ADD0E" w:rsidR="00367616" w:rsidRDefault="00367616" w:rsidP="00BE32A4">
      <w:pPr>
        <w:pStyle w:val="Acronym"/>
      </w:pPr>
      <w:bookmarkStart w:id="140" w:name="_Hlk113426337"/>
      <w:r>
        <w:t>ADDIE</w:t>
      </w:r>
      <w:r>
        <w:tab/>
      </w:r>
      <w:proofErr w:type="spellStart"/>
      <w:r>
        <w:t>Analayse</w:t>
      </w:r>
      <w:proofErr w:type="spellEnd"/>
      <w:r>
        <w:t xml:space="preserve">, Design, Develop, Implement and Evaluate (training program) </w:t>
      </w:r>
    </w:p>
    <w:p w14:paraId="73572B94" w14:textId="0CC012C6" w:rsidR="00BE32A4" w:rsidRPr="00486C2D" w:rsidRDefault="00BE32A4" w:rsidP="00BE32A4">
      <w:pPr>
        <w:pStyle w:val="Acronym"/>
      </w:pPr>
      <w:r w:rsidRPr="00486C2D">
        <w:t>IALA</w:t>
      </w:r>
      <w:r w:rsidRPr="00486C2D">
        <w:tab/>
      </w:r>
      <w:r w:rsidRPr="00486C2D">
        <w:rPr>
          <w:szCs w:val="18"/>
        </w:rPr>
        <w:t>International Association of Marine Aids to Navigation and Lighthouse Authorities - AISM</w:t>
      </w:r>
    </w:p>
    <w:p w14:paraId="2E458FAF" w14:textId="77777777" w:rsidR="00BE32A4" w:rsidRPr="00486C2D" w:rsidRDefault="00BE32A4" w:rsidP="00BE32A4">
      <w:pPr>
        <w:pStyle w:val="Acronym"/>
      </w:pPr>
      <w:r w:rsidRPr="00486C2D">
        <w:t>IMO</w:t>
      </w:r>
      <w:r w:rsidRPr="00486C2D">
        <w:tab/>
      </w:r>
      <w:r w:rsidRPr="00486C2D">
        <w:rPr>
          <w:szCs w:val="18"/>
        </w:rPr>
        <w:t>International Maritime Organization</w:t>
      </w:r>
    </w:p>
    <w:p w14:paraId="47DF2385" w14:textId="0A6978C6" w:rsidR="00367616" w:rsidRDefault="00367616" w:rsidP="00BE32A4">
      <w:pPr>
        <w:pStyle w:val="Acronym"/>
      </w:pPr>
      <w:r>
        <w:t>ISD</w:t>
      </w:r>
      <w:r>
        <w:tab/>
        <w:t>Instructional System Design (training program)</w:t>
      </w:r>
    </w:p>
    <w:p w14:paraId="1E3E9D97" w14:textId="0DF33FB1" w:rsidR="00BE32A4" w:rsidRPr="00486C2D" w:rsidRDefault="00BE32A4" w:rsidP="00BE32A4">
      <w:pPr>
        <w:pStyle w:val="Acronym"/>
      </w:pPr>
      <w:r w:rsidRPr="00486C2D">
        <w:t>OJT</w:t>
      </w:r>
      <w:r w:rsidRPr="00486C2D">
        <w:tab/>
        <w:t>On-the-Job Training</w:t>
      </w:r>
    </w:p>
    <w:p w14:paraId="7C21198B" w14:textId="77777777" w:rsidR="00BE32A4" w:rsidRPr="00486C2D" w:rsidRDefault="00BE32A4" w:rsidP="00BE32A4">
      <w:pPr>
        <w:pStyle w:val="Acronym"/>
      </w:pPr>
      <w:r w:rsidRPr="00486C2D">
        <w:t>RPL</w:t>
      </w:r>
      <w:r w:rsidRPr="00486C2D">
        <w:tab/>
        <w:t>Recognition of Prior Learning</w:t>
      </w:r>
    </w:p>
    <w:bookmarkEnd w:id="140"/>
    <w:p w14:paraId="1AF9AC75" w14:textId="1990133D" w:rsidR="00367616" w:rsidRDefault="00367616" w:rsidP="00BE32A4">
      <w:pPr>
        <w:pStyle w:val="Acronym"/>
      </w:pPr>
      <w:r>
        <w:t>SMART</w:t>
      </w:r>
      <w:r>
        <w:tab/>
        <w:t>Specific, Measurable, Achievable, Realistic (Relevant) and Time-Bound (training objectives)</w:t>
      </w:r>
    </w:p>
    <w:p w14:paraId="6E1F8598" w14:textId="6907A109" w:rsidR="00367616" w:rsidRDefault="00367616" w:rsidP="00BE32A4">
      <w:pPr>
        <w:pStyle w:val="Acronym"/>
      </w:pPr>
      <w:r>
        <w:t>VACSR</w:t>
      </w:r>
      <w:r>
        <w:tab/>
        <w:t>Valid, Authentic, Current, Sufficient, Reliable (training assessments)</w:t>
      </w:r>
    </w:p>
    <w:p w14:paraId="453267D7" w14:textId="4B1B3726" w:rsidR="00BE32A4" w:rsidRPr="00486C2D" w:rsidRDefault="00BE32A4" w:rsidP="00BE32A4">
      <w:pPr>
        <w:pStyle w:val="Acronym"/>
      </w:pPr>
      <w:r w:rsidRPr="00486C2D">
        <w:t>VTS</w:t>
      </w:r>
      <w:r w:rsidRPr="00486C2D">
        <w:tab/>
        <w:t>Vessel Traffic Services</w:t>
      </w:r>
    </w:p>
    <w:p w14:paraId="0E3E46E4" w14:textId="77777777" w:rsidR="00BE32A4" w:rsidRPr="00486C2D" w:rsidRDefault="00BE32A4" w:rsidP="00BE32A4">
      <w:pPr>
        <w:pStyle w:val="BodyText"/>
      </w:pPr>
    </w:p>
    <w:p w14:paraId="38BF6B2E" w14:textId="06325B5E" w:rsidR="000D4009" w:rsidRPr="00486C2D" w:rsidRDefault="000D4009">
      <w:pPr>
        <w:spacing w:after="200" w:line="276" w:lineRule="auto"/>
      </w:pPr>
    </w:p>
    <w:p w14:paraId="7713F197" w14:textId="77777777" w:rsidR="00BE32A4" w:rsidRPr="00486C2D" w:rsidRDefault="00BE32A4" w:rsidP="009A5E86">
      <w:pPr>
        <w:pStyle w:val="Part"/>
        <w:rPr>
          <w:caps w:val="0"/>
        </w:rPr>
        <w:sectPr w:rsidR="00BE32A4" w:rsidRPr="00486C2D" w:rsidSect="00584794">
          <w:headerReference w:type="default" r:id="rId18"/>
          <w:footerReference w:type="default" r:id="rId19"/>
          <w:pgSz w:w="11906" w:h="16838" w:code="9"/>
          <w:pgMar w:top="1134" w:right="794" w:bottom="1134" w:left="907" w:header="851" w:footer="851" w:gutter="0"/>
          <w:cols w:space="708"/>
          <w:docGrid w:linePitch="360"/>
        </w:sectPr>
      </w:pPr>
      <w:bookmarkStart w:id="141" w:name="_Toc245007218"/>
    </w:p>
    <w:p w14:paraId="67EBB791" w14:textId="77777777" w:rsidR="008A6F39" w:rsidRPr="00486C2D" w:rsidRDefault="008A6F39" w:rsidP="008A6F39">
      <w:pPr>
        <w:pStyle w:val="Part"/>
        <w:jc w:val="left"/>
        <w:rPr>
          <w:lang w:eastAsia="de-DE"/>
        </w:rPr>
      </w:pPr>
      <w:bookmarkStart w:id="142" w:name="_Toc117072879"/>
      <w:bookmarkStart w:id="143" w:name="_Toc158747962"/>
      <w:r w:rsidRPr="00486C2D">
        <w:rPr>
          <w:lang w:eastAsia="de-DE"/>
        </w:rPr>
        <w:lastRenderedPageBreak/>
        <w:t>Modules</w:t>
      </w:r>
      <w:bookmarkEnd w:id="142"/>
      <w:bookmarkEnd w:id="143"/>
    </w:p>
    <w:p w14:paraId="58EE19EE" w14:textId="3B3F309F" w:rsidR="008A6F39" w:rsidRPr="00486C2D" w:rsidRDefault="00334A79" w:rsidP="008A6F39">
      <w:pPr>
        <w:pStyle w:val="Module"/>
      </w:pPr>
      <w:bookmarkStart w:id="144" w:name="_Toc158747963"/>
      <w:bookmarkStart w:id="145" w:name="_Hlk59975979"/>
      <w:r>
        <w:t>Educational Theory</w:t>
      </w:r>
      <w:bookmarkEnd w:id="144"/>
      <w:r>
        <w:t xml:space="preserve"> </w:t>
      </w:r>
    </w:p>
    <w:p w14:paraId="71EAAE50" w14:textId="77777777" w:rsidR="008A6F39" w:rsidRPr="00486C2D" w:rsidRDefault="008A6F39" w:rsidP="008A6F39">
      <w:pPr>
        <w:pStyle w:val="ModuleHeading1"/>
      </w:pPr>
      <w:bookmarkStart w:id="146" w:name="_Toc6299026"/>
      <w:bookmarkStart w:id="147" w:name="_Toc114480724"/>
      <w:bookmarkStart w:id="148" w:name="_Toc114480893"/>
      <w:bookmarkStart w:id="149" w:name="_Toc114776602"/>
      <w:bookmarkStart w:id="150" w:name="_Toc117072881"/>
      <w:bookmarkStart w:id="151" w:name="_Toc158747964"/>
      <w:bookmarkEnd w:id="145"/>
      <w:r w:rsidRPr="00486C2D">
        <w:t>SUBJECT FRAMEWORK</w:t>
      </w:r>
      <w:bookmarkEnd w:id="146"/>
      <w:bookmarkEnd w:id="147"/>
      <w:bookmarkEnd w:id="148"/>
      <w:bookmarkEnd w:id="149"/>
      <w:bookmarkEnd w:id="150"/>
      <w:bookmarkEnd w:id="151"/>
    </w:p>
    <w:p w14:paraId="532E355D" w14:textId="77777777" w:rsidR="008A6F39" w:rsidRPr="00486C2D" w:rsidRDefault="008A6F39" w:rsidP="008A6F39">
      <w:pPr>
        <w:pStyle w:val="Heading1separatationline"/>
      </w:pPr>
    </w:p>
    <w:p w14:paraId="2EC205D5" w14:textId="77777777" w:rsidR="008A6F39" w:rsidRPr="00486C2D" w:rsidRDefault="008A6F39" w:rsidP="008A6F39">
      <w:pPr>
        <w:pStyle w:val="ModuleHeading2"/>
      </w:pPr>
      <w:bookmarkStart w:id="152" w:name="_Toc442348113"/>
      <w:bookmarkStart w:id="153" w:name="_Toc114480725"/>
      <w:bookmarkStart w:id="154" w:name="_Toc114480894"/>
      <w:bookmarkStart w:id="155" w:name="_Toc114776603"/>
      <w:r w:rsidRPr="00486C2D">
        <w:t>Scope</w:t>
      </w:r>
      <w:bookmarkEnd w:id="152"/>
      <w:bookmarkEnd w:id="153"/>
      <w:bookmarkEnd w:id="154"/>
      <w:bookmarkEnd w:id="155"/>
    </w:p>
    <w:p w14:paraId="64667612" w14:textId="7F92577C" w:rsidR="008A6F39" w:rsidRPr="00486C2D" w:rsidRDefault="008A6F39" w:rsidP="008A6F39">
      <w:pPr>
        <w:pStyle w:val="BodyText"/>
      </w:pPr>
      <w:r w:rsidRPr="00486C2D">
        <w:t xml:space="preserve">This module covers the </w:t>
      </w:r>
      <w:r w:rsidR="000A6AE7" w:rsidRPr="000A6AE7">
        <w:t xml:space="preserve">principles of adult educational theory, including learning strategies and teaching techniques for local OJT training at the VTS </w:t>
      </w:r>
      <w:proofErr w:type="gramStart"/>
      <w:r w:rsidR="000A6AE7" w:rsidRPr="000A6AE7">
        <w:t>centre</w:t>
      </w:r>
      <w:proofErr w:type="gramEnd"/>
    </w:p>
    <w:p w14:paraId="49CC8B7F" w14:textId="77777777" w:rsidR="008A6F39" w:rsidRPr="00486C2D" w:rsidRDefault="008A6F39" w:rsidP="008A6F39">
      <w:pPr>
        <w:pStyle w:val="ModuleHeading2"/>
      </w:pPr>
      <w:bookmarkStart w:id="156" w:name="_Toc442348114"/>
      <w:bookmarkStart w:id="157" w:name="_Toc114480726"/>
      <w:bookmarkStart w:id="158" w:name="_Toc114480895"/>
      <w:bookmarkStart w:id="159" w:name="_Toc114776604"/>
      <w:r w:rsidRPr="00486C2D">
        <w:t>Objective of Module 1</w:t>
      </w:r>
      <w:bookmarkEnd w:id="156"/>
      <w:bookmarkEnd w:id="157"/>
      <w:bookmarkEnd w:id="158"/>
      <w:bookmarkEnd w:id="159"/>
    </w:p>
    <w:p w14:paraId="471063BF" w14:textId="77777777" w:rsidR="008A6F39" w:rsidRPr="00486C2D" w:rsidRDefault="008A6F39" w:rsidP="008A6F39">
      <w:pPr>
        <w:pStyle w:val="BodyText"/>
        <w:spacing w:line="216" w:lineRule="atLeast"/>
      </w:pPr>
      <w:bookmarkStart w:id="160" w:name="_Hlk113427556"/>
      <w:r w:rsidRPr="00486C2D">
        <w:t>On completion of the module the student will [text]:</w:t>
      </w:r>
    </w:p>
    <w:p w14:paraId="39A53A02" w14:textId="29353AAE" w:rsidR="000A6AE7" w:rsidRDefault="00C67273" w:rsidP="000A6AE7">
      <w:pPr>
        <w:pStyle w:val="BodyText"/>
        <w:numPr>
          <w:ilvl w:val="0"/>
          <w:numId w:val="31"/>
        </w:numPr>
      </w:pPr>
      <w:r>
        <w:t>explain</w:t>
      </w:r>
      <w:r w:rsidR="000A6AE7">
        <w:t xml:space="preserve"> how adults </w:t>
      </w:r>
      <w:proofErr w:type="gramStart"/>
      <w:r w:rsidR="000A6AE7">
        <w:t>learn</w:t>
      </w:r>
      <w:proofErr w:type="gramEnd"/>
      <w:r w:rsidR="000A6AE7">
        <w:t xml:space="preserve"> </w:t>
      </w:r>
    </w:p>
    <w:p w14:paraId="12AF3E43" w14:textId="4E3600FA" w:rsidR="000A6AE7" w:rsidRDefault="00E51AFE" w:rsidP="000A6AE7">
      <w:pPr>
        <w:pStyle w:val="BodyText"/>
        <w:numPr>
          <w:ilvl w:val="0"/>
          <w:numId w:val="31"/>
        </w:numPr>
      </w:pPr>
      <w:r>
        <w:t>explain how the IALA competence levels are implemented in VTS OJT</w:t>
      </w:r>
    </w:p>
    <w:p w14:paraId="2441736A" w14:textId="26AF2B09" w:rsidR="000A6AE7" w:rsidRDefault="000A6AE7" w:rsidP="000A6AE7">
      <w:pPr>
        <w:pStyle w:val="BodyText"/>
        <w:numPr>
          <w:ilvl w:val="0"/>
          <w:numId w:val="31"/>
        </w:numPr>
      </w:pPr>
      <w:r>
        <w:t xml:space="preserve">identify suitable training methodologies to support </w:t>
      </w:r>
      <w:proofErr w:type="gramStart"/>
      <w:r>
        <w:t>learning</w:t>
      </w:r>
      <w:proofErr w:type="gramEnd"/>
    </w:p>
    <w:p w14:paraId="72ADDD8C" w14:textId="5EB99FC8" w:rsidR="00E51AFE" w:rsidRDefault="00E51AFE" w:rsidP="000A6AE7">
      <w:pPr>
        <w:pStyle w:val="BodyText"/>
        <w:numPr>
          <w:ilvl w:val="0"/>
          <w:numId w:val="31"/>
        </w:numPr>
      </w:pPr>
      <w:r>
        <w:t>demonstrate</w:t>
      </w:r>
      <w:r w:rsidR="00CA3289">
        <w:t xml:space="preserve"> instructions techniques in VTS OJT</w:t>
      </w:r>
    </w:p>
    <w:p w14:paraId="65FC911E" w14:textId="77777777" w:rsidR="008A6F39" w:rsidRPr="00486C2D" w:rsidRDefault="008A6F39" w:rsidP="008A6F39">
      <w:pPr>
        <w:pStyle w:val="ModuleHeading2"/>
      </w:pPr>
      <w:bookmarkStart w:id="161" w:name="_Toc114480727"/>
      <w:bookmarkStart w:id="162" w:name="_Toc114480896"/>
      <w:bookmarkStart w:id="163" w:name="_Toc114776605"/>
      <w:bookmarkEnd w:id="160"/>
      <w:r w:rsidRPr="00486C2D">
        <w:t>Additional references relevant to this module</w:t>
      </w:r>
      <w:bookmarkEnd w:id="161"/>
      <w:bookmarkEnd w:id="162"/>
      <w:bookmarkEnd w:id="163"/>
    </w:p>
    <w:p w14:paraId="255807FD" w14:textId="77777777" w:rsidR="008A6F39" w:rsidRPr="00486C2D" w:rsidRDefault="008A6F39" w:rsidP="008A6F39">
      <w:pPr>
        <w:pStyle w:val="Heading2separationline"/>
        <w:rPr>
          <w:lang w:eastAsia="de-DE"/>
        </w:rPr>
      </w:pPr>
    </w:p>
    <w:p w14:paraId="3D373174" w14:textId="77777777" w:rsidR="008A6F39" w:rsidRPr="00486C2D" w:rsidRDefault="008A6F39" w:rsidP="008A6F39">
      <w:pPr>
        <w:pStyle w:val="BodyText"/>
      </w:pPr>
      <w:r w:rsidRPr="00486C2D">
        <w:t xml:space="preserve">The following references are relevant to the planning and delivery of this module: </w:t>
      </w:r>
    </w:p>
    <w:p w14:paraId="0970FFFE" w14:textId="4B285F73" w:rsidR="008A6F39" w:rsidRPr="00486C2D" w:rsidRDefault="008A6F39" w:rsidP="00090D88">
      <w:pPr>
        <w:pStyle w:val="BodyText"/>
        <w:numPr>
          <w:ilvl w:val="0"/>
          <w:numId w:val="30"/>
        </w:numPr>
      </w:pPr>
      <w:bookmarkStart w:id="164" w:name="_Hlk113427842"/>
      <w:r w:rsidRPr="00486C2D">
        <w:t>[</w:t>
      </w:r>
      <w:r w:rsidR="00CA3289">
        <w:t>The ITG did not identify any additional references</w:t>
      </w:r>
      <w:r w:rsidRPr="00486C2D">
        <w:t>]</w:t>
      </w:r>
    </w:p>
    <w:bookmarkEnd w:id="164"/>
    <w:p w14:paraId="4F196660" w14:textId="77777777" w:rsidR="008A6F39" w:rsidRPr="00486C2D" w:rsidRDefault="008A6F39" w:rsidP="008A6F39">
      <w:pPr>
        <w:pStyle w:val="BodyText"/>
        <w:rPr>
          <w:lang w:eastAsia="de-DE"/>
        </w:rPr>
        <w:sectPr w:rsidR="008A6F39" w:rsidRPr="00486C2D" w:rsidSect="00584794">
          <w:headerReference w:type="default" r:id="rId20"/>
          <w:pgSz w:w="11906" w:h="16838" w:code="9"/>
          <w:pgMar w:top="1134" w:right="794" w:bottom="1134" w:left="907" w:header="851" w:footer="851" w:gutter="0"/>
          <w:cols w:space="708"/>
          <w:docGrid w:linePitch="360"/>
        </w:sectPr>
      </w:pPr>
    </w:p>
    <w:p w14:paraId="1C794612" w14:textId="77777777" w:rsidR="008A6F39" w:rsidRPr="00486C2D" w:rsidRDefault="008A6F39" w:rsidP="008A6F39">
      <w:pPr>
        <w:pStyle w:val="BodyText"/>
        <w:rPr>
          <w:lang w:eastAsia="de-DE"/>
        </w:rPr>
      </w:pPr>
    </w:p>
    <w:p w14:paraId="7381E82B" w14:textId="77777777" w:rsidR="008A6F39" w:rsidRPr="00486C2D" w:rsidRDefault="008A6F39" w:rsidP="008A6F39">
      <w:pPr>
        <w:pStyle w:val="ModuleHeading1"/>
      </w:pPr>
      <w:bookmarkStart w:id="165" w:name="_Toc6299027"/>
      <w:bookmarkStart w:id="166" w:name="_Toc114480728"/>
      <w:bookmarkStart w:id="167" w:name="_Toc114480897"/>
      <w:bookmarkStart w:id="168" w:name="_Toc114776606"/>
      <w:bookmarkStart w:id="169" w:name="_Toc117072882"/>
      <w:bookmarkStart w:id="170" w:name="_Toc158747965"/>
      <w:r w:rsidRPr="00486C2D">
        <w:t>SUBJECT OUTLINE OF MODULE 1</w:t>
      </w:r>
      <w:bookmarkEnd w:id="165"/>
      <w:bookmarkEnd w:id="166"/>
      <w:bookmarkEnd w:id="167"/>
      <w:bookmarkEnd w:id="168"/>
      <w:bookmarkEnd w:id="169"/>
      <w:bookmarkEnd w:id="170"/>
    </w:p>
    <w:p w14:paraId="59B4AC56" w14:textId="77777777" w:rsidR="008A6F39" w:rsidRPr="00486C2D" w:rsidRDefault="008A6F39" w:rsidP="008A6F39">
      <w:pPr>
        <w:pStyle w:val="Heading2separationline"/>
      </w:pPr>
    </w:p>
    <w:p w14:paraId="03443CAF" w14:textId="77777777" w:rsidR="008A6F39" w:rsidRPr="00486C2D" w:rsidRDefault="008A6F39" w:rsidP="008A6F39">
      <w:pPr>
        <w:pStyle w:val="BodyText"/>
      </w:pPr>
    </w:p>
    <w:p w14:paraId="6BD8A617" w14:textId="5E65FC32" w:rsidR="008A6F39" w:rsidRPr="00486C2D" w:rsidRDefault="008A6F39" w:rsidP="008A6F39">
      <w:pPr>
        <w:pStyle w:val="Tablecaption"/>
        <w:ind w:left="3357"/>
        <w:jc w:val="left"/>
      </w:pPr>
      <w:bookmarkStart w:id="171" w:name="_Toc531423229"/>
      <w:bookmarkStart w:id="172" w:name="_Toc117072917"/>
      <w:r w:rsidRPr="00486C2D">
        <w:t xml:space="preserve">Subject outline – </w:t>
      </w:r>
      <w:bookmarkEnd w:id="171"/>
      <w:bookmarkEnd w:id="172"/>
      <w:r w:rsidR="00334A79">
        <w:t>Educational Theory</w:t>
      </w:r>
    </w:p>
    <w:tbl>
      <w:tblPr>
        <w:tblW w:w="9715" w:type="dxa"/>
        <w:jc w:val="center"/>
        <w:tblLayout w:type="fixed"/>
        <w:tblLook w:val="0000" w:firstRow="0" w:lastRow="0" w:firstColumn="0" w:lastColumn="0" w:noHBand="0" w:noVBand="0"/>
      </w:tblPr>
      <w:tblGrid>
        <w:gridCol w:w="4495"/>
        <w:gridCol w:w="1870"/>
        <w:gridCol w:w="1650"/>
        <w:gridCol w:w="1700"/>
      </w:tblGrid>
      <w:tr w:rsidR="008A6F39" w:rsidRPr="00486C2D" w14:paraId="7056A142" w14:textId="77777777" w:rsidTr="005E026A">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7168BA1D" w14:textId="77777777" w:rsidR="008A6F39" w:rsidRPr="00486C2D" w:rsidRDefault="008A6F39" w:rsidP="005E026A">
            <w:pPr>
              <w:pStyle w:val="Tabletext"/>
            </w:pPr>
            <w:r w:rsidRPr="00486C2D">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59B8E1BF" w14:textId="77777777" w:rsidR="008A6F39" w:rsidRPr="00486C2D" w:rsidRDefault="008A6F39" w:rsidP="005E026A">
            <w:pPr>
              <w:pStyle w:val="Tabletext"/>
            </w:pPr>
            <w:r w:rsidRPr="00486C2D">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24B935EE" w14:textId="77777777" w:rsidR="008A6F39" w:rsidRPr="00486C2D" w:rsidRDefault="008A6F39" w:rsidP="005E026A">
            <w:pPr>
              <w:pStyle w:val="Tabletext"/>
            </w:pPr>
            <w:r w:rsidRPr="00486C2D">
              <w:t>Recommended Hours</w:t>
            </w:r>
          </w:p>
        </w:tc>
      </w:tr>
      <w:tr w:rsidR="008A6F39" w:rsidRPr="00486C2D" w14:paraId="3913C37F" w14:textId="77777777" w:rsidTr="005E026A">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46754ADA" w14:textId="77777777" w:rsidR="008A6F39" w:rsidRPr="00486C2D" w:rsidRDefault="008A6F39" w:rsidP="005E026A">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1CC55A00" w14:textId="77777777" w:rsidR="008A6F39" w:rsidRPr="00486C2D" w:rsidRDefault="008A6F39" w:rsidP="005E026A">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5A1A6C71" w14:textId="77777777" w:rsidR="008A6F39" w:rsidRPr="00486C2D" w:rsidRDefault="008A6F39" w:rsidP="005E026A">
            <w:pPr>
              <w:pStyle w:val="Tabletext"/>
            </w:pPr>
            <w:r w:rsidRPr="00486C2D">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42BF1EF7" w14:textId="77777777" w:rsidR="008A6F39" w:rsidRPr="00486C2D" w:rsidRDefault="008A6F39" w:rsidP="005E026A">
            <w:pPr>
              <w:pStyle w:val="Tabletext"/>
            </w:pPr>
            <w:r w:rsidRPr="00486C2D">
              <w:t>Exercises and Simulations</w:t>
            </w:r>
          </w:p>
        </w:tc>
      </w:tr>
      <w:tr w:rsidR="008A6F39" w:rsidRPr="00486C2D" w14:paraId="6F1CF842" w14:textId="77777777" w:rsidTr="00CA32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38"/>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3FA9D7" w14:textId="1852837A" w:rsidR="008A6F39" w:rsidRPr="00486C2D" w:rsidRDefault="00334A79" w:rsidP="005E026A">
            <w:pPr>
              <w:pStyle w:val="Tabletext"/>
              <w:ind w:left="0"/>
              <w:rPr>
                <w:b/>
                <w:bCs/>
              </w:rPr>
            </w:pPr>
            <w:r>
              <w:rPr>
                <w:b/>
                <w:bCs/>
              </w:rPr>
              <w:t xml:space="preserve">Adult learning </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637A9E" w14:textId="77777777" w:rsidR="008A6F39" w:rsidRPr="00486C2D" w:rsidRDefault="008A6F39" w:rsidP="005E026A">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63CD3F" w14:textId="37B0B688" w:rsidR="008A6F39" w:rsidRPr="00486C2D" w:rsidRDefault="008A6F39" w:rsidP="005E026A">
            <w:pPr>
              <w:pStyle w:val="Tabletext"/>
              <w:rPr>
                <w:b/>
                <w:bCs/>
              </w:rPr>
            </w:pPr>
            <w:r w:rsidRPr="00486C2D">
              <w:rPr>
                <w:b/>
                <w:bCs/>
              </w:rPr>
              <w:t>[</w:t>
            </w:r>
            <w:r w:rsidR="00E4622F">
              <w:rPr>
                <w:b/>
                <w:bCs/>
              </w:rPr>
              <w:t>0.5</w:t>
            </w:r>
            <w:r w:rsidRPr="00486C2D">
              <w:rPr>
                <w:b/>
                <w:bCs/>
              </w:rPr>
              <w:t xml:space="preserve"> to </w:t>
            </w:r>
            <w:r w:rsidR="00E4622F">
              <w:rPr>
                <w:b/>
                <w:bCs/>
              </w:rPr>
              <w:t>1</w:t>
            </w:r>
            <w:r w:rsidRPr="00486C2D">
              <w:rPr>
                <w:b/>
                <w:bCs/>
              </w:rPr>
              <w:t xml:space="preserve"> </w:t>
            </w:r>
            <w:proofErr w:type="gramStart"/>
            <w:r w:rsidRPr="00486C2D">
              <w:rPr>
                <w:b/>
                <w:bCs/>
              </w:rPr>
              <w:t>hrs</w:t>
            </w:r>
            <w:proofErr w:type="gramEnd"/>
            <w:r w:rsidRPr="00486C2D">
              <w:rPr>
                <w:b/>
                <w:bCs/>
              </w:rPr>
              <w:t>]</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C5DF87" w14:textId="23A200D8" w:rsidR="008A6F39" w:rsidRPr="00486C2D" w:rsidRDefault="008A6F39" w:rsidP="005E026A">
            <w:pPr>
              <w:pStyle w:val="Tabletext"/>
              <w:rPr>
                <w:b/>
                <w:bCs/>
              </w:rPr>
            </w:pPr>
            <w:r w:rsidRPr="00486C2D">
              <w:rPr>
                <w:b/>
                <w:bCs/>
              </w:rPr>
              <w:t>[</w:t>
            </w:r>
            <w:r w:rsidR="00CA3289">
              <w:rPr>
                <w:b/>
                <w:bCs/>
              </w:rPr>
              <w:t>0</w:t>
            </w:r>
            <w:r w:rsidR="00BE6830">
              <w:rPr>
                <w:b/>
                <w:bCs/>
              </w:rPr>
              <w:t xml:space="preserve"> </w:t>
            </w:r>
            <w:r w:rsidRPr="00486C2D">
              <w:rPr>
                <w:b/>
                <w:bCs/>
              </w:rPr>
              <w:t xml:space="preserve">to </w:t>
            </w:r>
            <w:r w:rsidR="00BE6830">
              <w:rPr>
                <w:b/>
                <w:bCs/>
              </w:rPr>
              <w:t>0.5</w:t>
            </w:r>
            <w:r w:rsidRPr="00486C2D">
              <w:rPr>
                <w:b/>
                <w:bCs/>
              </w:rPr>
              <w:t>hrs]</w:t>
            </w:r>
          </w:p>
        </w:tc>
      </w:tr>
      <w:tr w:rsidR="008A6F39" w:rsidRPr="00486C2D" w14:paraId="5DDED5B7" w14:textId="77777777" w:rsidTr="005E0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56D0159" w14:textId="3FDB9071" w:rsidR="008A6F39" w:rsidRPr="00486C2D" w:rsidRDefault="005C7B2C" w:rsidP="005E026A">
            <w:pPr>
              <w:pStyle w:val="Tabletext"/>
            </w:pPr>
            <w:r>
              <w:t>Qualities of the adult learner</w:t>
            </w:r>
            <w:r w:rsidR="008A6F39" w:rsidRPr="00486C2D">
              <w:t xml:space="preserve"> </w:t>
            </w:r>
          </w:p>
        </w:tc>
        <w:tc>
          <w:tcPr>
            <w:tcW w:w="1870" w:type="dxa"/>
          </w:tcPr>
          <w:p w14:paraId="01D99977" w14:textId="35DFC545" w:rsidR="008A6F39" w:rsidRPr="00E21568" w:rsidRDefault="00846504" w:rsidP="00E21568">
            <w:pPr>
              <w:pStyle w:val="Tabletext"/>
              <w:ind w:left="0"/>
              <w:jc w:val="center"/>
              <w:rPr>
                <w:bCs/>
              </w:rPr>
            </w:pPr>
            <w:r>
              <w:rPr>
                <w:bCs/>
              </w:rPr>
              <w:t>2</w:t>
            </w:r>
          </w:p>
        </w:tc>
        <w:tc>
          <w:tcPr>
            <w:tcW w:w="1650" w:type="dxa"/>
          </w:tcPr>
          <w:p w14:paraId="13E10D73" w14:textId="77777777" w:rsidR="008A6F39" w:rsidRPr="00486C2D" w:rsidRDefault="008A6F39" w:rsidP="005E026A">
            <w:pPr>
              <w:pStyle w:val="Tabletext"/>
            </w:pPr>
          </w:p>
        </w:tc>
        <w:tc>
          <w:tcPr>
            <w:tcW w:w="1700" w:type="dxa"/>
          </w:tcPr>
          <w:p w14:paraId="3BCDB67E" w14:textId="77777777" w:rsidR="008A6F39" w:rsidRPr="00486C2D" w:rsidRDefault="008A6F39" w:rsidP="005E026A">
            <w:pPr>
              <w:pStyle w:val="Tabletext"/>
            </w:pPr>
          </w:p>
        </w:tc>
      </w:tr>
      <w:tr w:rsidR="008A6F39" w:rsidRPr="00486C2D" w14:paraId="7D6B2037" w14:textId="77777777" w:rsidTr="005E0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8B9B46F" w14:textId="76631C2D" w:rsidR="008A6F39" w:rsidRPr="00486C2D" w:rsidRDefault="005C7B2C" w:rsidP="005E026A">
            <w:pPr>
              <w:pStyle w:val="Tabletext"/>
            </w:pPr>
            <w:r>
              <w:t>Adult learner theories</w:t>
            </w:r>
          </w:p>
        </w:tc>
        <w:tc>
          <w:tcPr>
            <w:tcW w:w="1870" w:type="dxa"/>
          </w:tcPr>
          <w:p w14:paraId="174BCFD5" w14:textId="7096738E" w:rsidR="008A6F39" w:rsidRPr="00E21568" w:rsidRDefault="00E21568" w:rsidP="00E21568">
            <w:pPr>
              <w:pStyle w:val="Tabletext"/>
              <w:ind w:left="0"/>
              <w:jc w:val="center"/>
              <w:rPr>
                <w:bCs/>
              </w:rPr>
            </w:pPr>
            <w:r w:rsidRPr="00E21568">
              <w:rPr>
                <w:bCs/>
              </w:rPr>
              <w:t>3</w:t>
            </w:r>
          </w:p>
        </w:tc>
        <w:tc>
          <w:tcPr>
            <w:tcW w:w="1650" w:type="dxa"/>
          </w:tcPr>
          <w:p w14:paraId="5270D91F" w14:textId="77777777" w:rsidR="008A6F39" w:rsidRPr="00486C2D" w:rsidRDefault="008A6F39" w:rsidP="005E026A">
            <w:pPr>
              <w:pStyle w:val="Tabletext"/>
            </w:pPr>
          </w:p>
        </w:tc>
        <w:tc>
          <w:tcPr>
            <w:tcW w:w="1700" w:type="dxa"/>
          </w:tcPr>
          <w:p w14:paraId="4E4663AF" w14:textId="77777777" w:rsidR="008A6F39" w:rsidRPr="00486C2D" w:rsidRDefault="008A6F39" w:rsidP="005E026A">
            <w:pPr>
              <w:pStyle w:val="Tabletext"/>
            </w:pPr>
          </w:p>
        </w:tc>
      </w:tr>
      <w:tr w:rsidR="008A6F39" w:rsidRPr="00486C2D" w14:paraId="62B0CF1D" w14:textId="77777777" w:rsidTr="005E0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1BFD08D" w14:textId="19EC145E" w:rsidR="008A6F39" w:rsidRPr="00486C2D" w:rsidRDefault="005C7B2C" w:rsidP="005E026A">
            <w:pPr>
              <w:pStyle w:val="Tabletext"/>
            </w:pPr>
            <w:r>
              <w:t>Adult learner strategies for VTS OJT</w:t>
            </w:r>
          </w:p>
        </w:tc>
        <w:tc>
          <w:tcPr>
            <w:tcW w:w="1870" w:type="dxa"/>
          </w:tcPr>
          <w:p w14:paraId="06B05A5D" w14:textId="4979A9B3" w:rsidR="008A6F39" w:rsidRPr="00E21568" w:rsidRDefault="00E21568" w:rsidP="00E21568">
            <w:pPr>
              <w:pStyle w:val="Tabletext"/>
              <w:ind w:left="0"/>
              <w:jc w:val="center"/>
              <w:rPr>
                <w:bCs/>
              </w:rPr>
            </w:pPr>
            <w:r w:rsidRPr="00E21568">
              <w:rPr>
                <w:bCs/>
              </w:rPr>
              <w:t>3</w:t>
            </w:r>
          </w:p>
        </w:tc>
        <w:tc>
          <w:tcPr>
            <w:tcW w:w="1650" w:type="dxa"/>
          </w:tcPr>
          <w:p w14:paraId="36874A8C" w14:textId="77777777" w:rsidR="008A6F39" w:rsidRPr="00486C2D" w:rsidRDefault="008A6F39" w:rsidP="005E026A">
            <w:pPr>
              <w:pStyle w:val="Tabletext"/>
            </w:pPr>
          </w:p>
        </w:tc>
        <w:tc>
          <w:tcPr>
            <w:tcW w:w="1700" w:type="dxa"/>
          </w:tcPr>
          <w:p w14:paraId="7F43AF80" w14:textId="77777777" w:rsidR="008A6F39" w:rsidRPr="00486C2D" w:rsidRDefault="008A6F39" w:rsidP="005E026A">
            <w:pPr>
              <w:pStyle w:val="Tabletext"/>
            </w:pPr>
          </w:p>
        </w:tc>
      </w:tr>
      <w:tr w:rsidR="008A6F39" w:rsidRPr="00486C2D" w14:paraId="125CCF83" w14:textId="77777777" w:rsidTr="005E0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67110" w14:textId="0F91CB05" w:rsidR="008A6F39" w:rsidRPr="00486C2D" w:rsidRDefault="005C7B2C" w:rsidP="005E026A">
            <w:pPr>
              <w:pStyle w:val="Tabletext"/>
              <w:ind w:left="0"/>
              <w:rPr>
                <w:b/>
                <w:bCs/>
              </w:rPr>
            </w:pPr>
            <w:r>
              <w:rPr>
                <w:b/>
                <w:bCs/>
              </w:rPr>
              <w:t>Training Taxonomies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2C515E" w14:textId="77777777" w:rsidR="008A6F39" w:rsidRPr="00486C2D" w:rsidRDefault="008A6F39" w:rsidP="005E026A">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A8C32" w14:textId="3F7726B3" w:rsidR="008A6F39" w:rsidRPr="00486C2D" w:rsidRDefault="008A6F39" w:rsidP="005E026A">
            <w:pPr>
              <w:pStyle w:val="Tabletext"/>
              <w:rPr>
                <w:b/>
                <w:bCs/>
              </w:rPr>
            </w:pPr>
            <w:r w:rsidRPr="00486C2D">
              <w:rPr>
                <w:b/>
                <w:bCs/>
              </w:rPr>
              <w:t>[</w:t>
            </w:r>
            <w:r w:rsidR="00CA3289">
              <w:rPr>
                <w:b/>
                <w:bCs/>
              </w:rPr>
              <w:t>0.5</w:t>
            </w:r>
            <w:r w:rsidRPr="00486C2D">
              <w:rPr>
                <w:b/>
                <w:bCs/>
              </w:rPr>
              <w:t xml:space="preserve"> to </w:t>
            </w:r>
            <w:r w:rsidR="00CA3289">
              <w:rPr>
                <w:b/>
                <w:bCs/>
              </w:rPr>
              <w:t>1</w:t>
            </w:r>
            <w:r w:rsidRPr="00486C2D">
              <w:rPr>
                <w:b/>
                <w:bCs/>
              </w:rPr>
              <w:t xml:space="preserve"> </w:t>
            </w:r>
            <w:proofErr w:type="gramStart"/>
            <w:r w:rsidRPr="00486C2D">
              <w:rPr>
                <w:b/>
                <w:bCs/>
              </w:rPr>
              <w:t>hrs</w:t>
            </w:r>
            <w:proofErr w:type="gramEnd"/>
            <w:r w:rsidRPr="00486C2D">
              <w:rPr>
                <w:b/>
                <w:bCs/>
              </w:rPr>
              <w:t>]</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1162E" w14:textId="2961F4C7" w:rsidR="008A6F39" w:rsidRPr="00486C2D" w:rsidRDefault="008A6F39" w:rsidP="005E026A">
            <w:pPr>
              <w:pStyle w:val="Tabletext"/>
              <w:rPr>
                <w:b/>
                <w:bCs/>
              </w:rPr>
            </w:pPr>
            <w:r w:rsidRPr="00486C2D">
              <w:rPr>
                <w:b/>
                <w:bCs/>
              </w:rPr>
              <w:t>[</w:t>
            </w:r>
            <w:r w:rsidR="00CA3289">
              <w:rPr>
                <w:b/>
                <w:bCs/>
              </w:rPr>
              <w:t>0</w:t>
            </w:r>
            <w:r w:rsidRPr="00486C2D">
              <w:rPr>
                <w:b/>
                <w:bCs/>
              </w:rPr>
              <w:t xml:space="preserve"> hrs]</w:t>
            </w:r>
          </w:p>
        </w:tc>
      </w:tr>
      <w:tr w:rsidR="008A6F39" w:rsidRPr="00486C2D" w14:paraId="79942EDE" w14:textId="77777777" w:rsidTr="005E0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D917E2E" w14:textId="35BFB62D" w:rsidR="008A6F39" w:rsidRPr="00486C2D" w:rsidRDefault="005C7B2C" w:rsidP="005E026A">
            <w:pPr>
              <w:pStyle w:val="Tabletext"/>
            </w:pPr>
            <w:r>
              <w:t xml:space="preserve">Cognitive, </w:t>
            </w:r>
            <w:proofErr w:type="gramStart"/>
            <w:r>
              <w:t>psychomotor</w:t>
            </w:r>
            <w:proofErr w:type="gramEnd"/>
            <w:r>
              <w:t xml:space="preserve"> and affective</w:t>
            </w:r>
            <w:r w:rsidR="008A6F39" w:rsidRPr="00486C2D">
              <w:t xml:space="preserve"> </w:t>
            </w:r>
          </w:p>
        </w:tc>
        <w:tc>
          <w:tcPr>
            <w:tcW w:w="1870" w:type="dxa"/>
          </w:tcPr>
          <w:p w14:paraId="21A256EC" w14:textId="7228ECD2" w:rsidR="008A6F39" w:rsidRPr="00846504" w:rsidRDefault="00846504" w:rsidP="00846504">
            <w:pPr>
              <w:pStyle w:val="Tabletext"/>
              <w:ind w:left="0"/>
              <w:jc w:val="center"/>
              <w:rPr>
                <w:bCs/>
              </w:rPr>
            </w:pPr>
            <w:r w:rsidRPr="00846504">
              <w:rPr>
                <w:bCs/>
              </w:rPr>
              <w:t>2</w:t>
            </w:r>
          </w:p>
        </w:tc>
        <w:tc>
          <w:tcPr>
            <w:tcW w:w="1650" w:type="dxa"/>
          </w:tcPr>
          <w:p w14:paraId="6BED55A7" w14:textId="77777777" w:rsidR="008A6F39" w:rsidRPr="00486C2D" w:rsidRDefault="008A6F39" w:rsidP="005E026A">
            <w:pPr>
              <w:pStyle w:val="Tabletext"/>
            </w:pPr>
          </w:p>
        </w:tc>
        <w:tc>
          <w:tcPr>
            <w:tcW w:w="1700" w:type="dxa"/>
          </w:tcPr>
          <w:p w14:paraId="0AFBD12C" w14:textId="77777777" w:rsidR="008A6F39" w:rsidRPr="00486C2D" w:rsidRDefault="008A6F39" w:rsidP="005E026A">
            <w:pPr>
              <w:pStyle w:val="Tabletext"/>
            </w:pPr>
          </w:p>
        </w:tc>
      </w:tr>
      <w:tr w:rsidR="008A6F39" w:rsidRPr="00486C2D" w14:paraId="6EB60EB3" w14:textId="77777777" w:rsidTr="005E0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4D6E918" w14:textId="12479376" w:rsidR="008A6F39" w:rsidRPr="00486C2D" w:rsidRDefault="005C7B2C" w:rsidP="005E026A">
            <w:pPr>
              <w:pStyle w:val="Tabletext"/>
            </w:pPr>
            <w:r>
              <w:t>IALA competence levels</w:t>
            </w:r>
            <w:r w:rsidR="0056749B">
              <w:t xml:space="preserve"> </w:t>
            </w:r>
          </w:p>
        </w:tc>
        <w:tc>
          <w:tcPr>
            <w:tcW w:w="1870" w:type="dxa"/>
          </w:tcPr>
          <w:p w14:paraId="03B90DAC" w14:textId="3002E363" w:rsidR="008A6F39" w:rsidRPr="00846504" w:rsidRDefault="00846504" w:rsidP="00846504">
            <w:pPr>
              <w:pStyle w:val="Tabletext"/>
              <w:ind w:left="0"/>
              <w:jc w:val="center"/>
              <w:rPr>
                <w:bCs/>
              </w:rPr>
            </w:pPr>
            <w:r w:rsidRPr="00846504">
              <w:rPr>
                <w:bCs/>
              </w:rPr>
              <w:t>2</w:t>
            </w:r>
          </w:p>
        </w:tc>
        <w:tc>
          <w:tcPr>
            <w:tcW w:w="1650" w:type="dxa"/>
          </w:tcPr>
          <w:p w14:paraId="6D4E2BB1" w14:textId="77777777" w:rsidR="008A6F39" w:rsidRPr="00486C2D" w:rsidRDefault="008A6F39" w:rsidP="005E026A">
            <w:pPr>
              <w:pStyle w:val="Tabletext"/>
            </w:pPr>
          </w:p>
        </w:tc>
        <w:tc>
          <w:tcPr>
            <w:tcW w:w="1700" w:type="dxa"/>
          </w:tcPr>
          <w:p w14:paraId="6AEF0595" w14:textId="77777777" w:rsidR="008A6F39" w:rsidRPr="00486C2D" w:rsidRDefault="008A6F39" w:rsidP="005E026A">
            <w:pPr>
              <w:pStyle w:val="Tabletext"/>
            </w:pPr>
          </w:p>
        </w:tc>
      </w:tr>
      <w:tr w:rsidR="008A6F39" w:rsidRPr="00486C2D" w14:paraId="15E5FC1F" w14:textId="77777777" w:rsidTr="005E0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A7292D" w14:textId="08D11C04" w:rsidR="008A6F39" w:rsidRPr="00486C2D" w:rsidRDefault="0056749B" w:rsidP="005E026A">
            <w:pPr>
              <w:pStyle w:val="Tabletext"/>
              <w:ind w:left="0"/>
              <w:rPr>
                <w:b/>
                <w:bCs/>
              </w:rPr>
            </w:pPr>
            <w:r>
              <w:rPr>
                <w:b/>
                <w:bCs/>
              </w:rPr>
              <w:t xml:space="preserve">Teaching techniques </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E37CAA" w14:textId="77777777" w:rsidR="008A6F39" w:rsidRPr="00486C2D" w:rsidRDefault="008A6F39" w:rsidP="005E026A">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324D05" w14:textId="2F7C67DF" w:rsidR="008A6F39" w:rsidRPr="00486C2D" w:rsidRDefault="008A6F39" w:rsidP="005E026A">
            <w:pPr>
              <w:pStyle w:val="Tabletext"/>
              <w:rPr>
                <w:b/>
                <w:bCs/>
              </w:rPr>
            </w:pPr>
            <w:r w:rsidRPr="00486C2D">
              <w:rPr>
                <w:b/>
                <w:bCs/>
              </w:rPr>
              <w:t>[</w:t>
            </w:r>
            <w:r w:rsidR="00CA3289">
              <w:rPr>
                <w:b/>
                <w:bCs/>
              </w:rPr>
              <w:t>1</w:t>
            </w:r>
            <w:r w:rsidR="002E536D">
              <w:rPr>
                <w:b/>
                <w:bCs/>
              </w:rPr>
              <w:t xml:space="preserve"> </w:t>
            </w:r>
            <w:r w:rsidRPr="00486C2D">
              <w:rPr>
                <w:b/>
                <w:bCs/>
              </w:rPr>
              <w:t xml:space="preserve">to </w:t>
            </w:r>
            <w:r w:rsidR="002E536D">
              <w:rPr>
                <w:b/>
                <w:bCs/>
              </w:rPr>
              <w:t>2</w:t>
            </w:r>
            <w:r w:rsidRPr="00486C2D">
              <w:rPr>
                <w:b/>
                <w:bCs/>
              </w:rPr>
              <w:t xml:space="preserve"> hrs]</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C16255" w14:textId="53A6AF81" w:rsidR="008A6F39" w:rsidRPr="00486C2D" w:rsidRDefault="008A6F39" w:rsidP="005E026A">
            <w:pPr>
              <w:pStyle w:val="Tabletext"/>
              <w:rPr>
                <w:b/>
                <w:bCs/>
              </w:rPr>
            </w:pPr>
            <w:r w:rsidRPr="00486C2D">
              <w:rPr>
                <w:b/>
                <w:bCs/>
              </w:rPr>
              <w:t>[</w:t>
            </w:r>
            <w:r w:rsidR="00CA3289">
              <w:rPr>
                <w:b/>
                <w:bCs/>
              </w:rPr>
              <w:t>1</w:t>
            </w:r>
            <w:r w:rsidRPr="00486C2D">
              <w:rPr>
                <w:b/>
                <w:bCs/>
              </w:rPr>
              <w:t xml:space="preserve"> to </w:t>
            </w:r>
            <w:r w:rsidR="005B10EB">
              <w:rPr>
                <w:b/>
                <w:bCs/>
              </w:rPr>
              <w:t>1.5</w:t>
            </w:r>
            <w:r w:rsidRPr="00486C2D">
              <w:rPr>
                <w:b/>
                <w:bCs/>
              </w:rPr>
              <w:t xml:space="preserve"> hrs]</w:t>
            </w:r>
          </w:p>
        </w:tc>
      </w:tr>
      <w:tr w:rsidR="008A6F39" w:rsidRPr="00486C2D" w14:paraId="3624CE31" w14:textId="77777777" w:rsidTr="005E0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305EF4E" w14:textId="2A26C38D" w:rsidR="008A6F39" w:rsidRPr="00486C2D" w:rsidRDefault="00CB2979" w:rsidP="005E026A">
            <w:pPr>
              <w:pStyle w:val="Tabletext"/>
            </w:pPr>
            <w:r>
              <w:t>Techniques suitable for VTS OJT</w:t>
            </w:r>
            <w:r w:rsidR="008A6F39" w:rsidRPr="00486C2D">
              <w:t xml:space="preserve"> </w:t>
            </w:r>
          </w:p>
        </w:tc>
        <w:tc>
          <w:tcPr>
            <w:tcW w:w="1870" w:type="dxa"/>
          </w:tcPr>
          <w:p w14:paraId="05BA519A" w14:textId="485DD47F" w:rsidR="008A6F39" w:rsidRPr="00846504" w:rsidRDefault="00846504" w:rsidP="00846504">
            <w:pPr>
              <w:pStyle w:val="Tabletext"/>
              <w:ind w:left="0"/>
              <w:jc w:val="center"/>
              <w:rPr>
                <w:bCs/>
              </w:rPr>
            </w:pPr>
            <w:r w:rsidRPr="00846504">
              <w:rPr>
                <w:bCs/>
              </w:rPr>
              <w:t>1</w:t>
            </w:r>
          </w:p>
        </w:tc>
        <w:tc>
          <w:tcPr>
            <w:tcW w:w="1650" w:type="dxa"/>
          </w:tcPr>
          <w:p w14:paraId="57D93D00" w14:textId="77777777" w:rsidR="008A6F39" w:rsidRPr="00486C2D" w:rsidRDefault="008A6F39" w:rsidP="005E026A">
            <w:pPr>
              <w:pStyle w:val="Tabletext"/>
            </w:pPr>
          </w:p>
        </w:tc>
        <w:tc>
          <w:tcPr>
            <w:tcW w:w="1700" w:type="dxa"/>
          </w:tcPr>
          <w:p w14:paraId="44060619" w14:textId="77777777" w:rsidR="008A6F39" w:rsidRPr="00486C2D" w:rsidRDefault="008A6F39" w:rsidP="005E026A">
            <w:pPr>
              <w:pStyle w:val="Tabletext"/>
            </w:pPr>
          </w:p>
        </w:tc>
      </w:tr>
      <w:tr w:rsidR="008A6F39" w:rsidRPr="00486C2D" w14:paraId="0EA4C76B" w14:textId="77777777" w:rsidTr="005E0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D06F0DD" w14:textId="0410D12E" w:rsidR="008A6F39" w:rsidRPr="00486C2D" w:rsidRDefault="00CB2979" w:rsidP="005E026A">
            <w:pPr>
              <w:pStyle w:val="Tabletext"/>
            </w:pPr>
            <w:r>
              <w:t xml:space="preserve">Scenarios </w:t>
            </w:r>
            <w:r w:rsidR="00A000C1">
              <w:t xml:space="preserve">/ case studies </w:t>
            </w:r>
          </w:p>
        </w:tc>
        <w:tc>
          <w:tcPr>
            <w:tcW w:w="1870" w:type="dxa"/>
          </w:tcPr>
          <w:p w14:paraId="4E531791" w14:textId="104E6D3D" w:rsidR="008A6F39" w:rsidRPr="00846504" w:rsidRDefault="00A000C1" w:rsidP="00846504">
            <w:pPr>
              <w:pStyle w:val="Tabletext"/>
              <w:ind w:left="0"/>
              <w:jc w:val="center"/>
              <w:rPr>
                <w:bCs/>
              </w:rPr>
            </w:pPr>
            <w:r>
              <w:rPr>
                <w:bCs/>
              </w:rPr>
              <w:t>2</w:t>
            </w:r>
          </w:p>
        </w:tc>
        <w:tc>
          <w:tcPr>
            <w:tcW w:w="1650" w:type="dxa"/>
          </w:tcPr>
          <w:p w14:paraId="64BBE1E0" w14:textId="77777777" w:rsidR="008A6F39" w:rsidRPr="00486C2D" w:rsidRDefault="008A6F39" w:rsidP="005E026A">
            <w:pPr>
              <w:pStyle w:val="Tabletext"/>
            </w:pPr>
          </w:p>
        </w:tc>
        <w:tc>
          <w:tcPr>
            <w:tcW w:w="1700" w:type="dxa"/>
          </w:tcPr>
          <w:p w14:paraId="16D5442A" w14:textId="77777777" w:rsidR="008A6F39" w:rsidRPr="00486C2D" w:rsidRDefault="008A6F39" w:rsidP="005E026A">
            <w:pPr>
              <w:pStyle w:val="Tabletext"/>
            </w:pPr>
          </w:p>
        </w:tc>
      </w:tr>
      <w:tr w:rsidR="00846504" w:rsidRPr="00486C2D" w14:paraId="14B4330E" w14:textId="77777777" w:rsidTr="005E0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15A501C" w14:textId="74BB43B1" w:rsidR="00846504" w:rsidRDefault="00846504" w:rsidP="005E026A">
            <w:pPr>
              <w:pStyle w:val="Tabletext"/>
            </w:pPr>
            <w:r>
              <w:t xml:space="preserve">Instructional Techniques </w:t>
            </w:r>
          </w:p>
        </w:tc>
        <w:tc>
          <w:tcPr>
            <w:tcW w:w="1870" w:type="dxa"/>
          </w:tcPr>
          <w:p w14:paraId="40C00B87" w14:textId="2A40AC46" w:rsidR="00846504" w:rsidRPr="00486C2D" w:rsidRDefault="00846504" w:rsidP="00846504">
            <w:pPr>
              <w:pStyle w:val="Tabletext"/>
              <w:ind w:left="0"/>
              <w:jc w:val="center"/>
              <w:rPr>
                <w:bCs/>
              </w:rPr>
            </w:pPr>
            <w:r>
              <w:rPr>
                <w:bCs/>
              </w:rPr>
              <w:t>4</w:t>
            </w:r>
          </w:p>
        </w:tc>
        <w:tc>
          <w:tcPr>
            <w:tcW w:w="1650" w:type="dxa"/>
          </w:tcPr>
          <w:p w14:paraId="22870D37" w14:textId="77777777" w:rsidR="00846504" w:rsidRPr="00486C2D" w:rsidRDefault="00846504" w:rsidP="005E026A">
            <w:pPr>
              <w:pStyle w:val="Tabletext"/>
            </w:pPr>
          </w:p>
        </w:tc>
        <w:tc>
          <w:tcPr>
            <w:tcW w:w="1700" w:type="dxa"/>
          </w:tcPr>
          <w:p w14:paraId="3212C249" w14:textId="77777777" w:rsidR="00846504" w:rsidRPr="00486C2D" w:rsidRDefault="00846504" w:rsidP="005E026A">
            <w:pPr>
              <w:pStyle w:val="Tabletext"/>
            </w:pPr>
          </w:p>
        </w:tc>
      </w:tr>
      <w:tr w:rsidR="00E4622F" w:rsidRPr="00486C2D" w14:paraId="433B468C" w14:textId="77777777" w:rsidTr="005E02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492F471B" w14:textId="77777777" w:rsidR="00E4622F" w:rsidRPr="00486C2D" w:rsidRDefault="00E4622F" w:rsidP="00E4622F">
            <w:pPr>
              <w:pStyle w:val="Tabletext"/>
              <w:rPr>
                <w:i/>
                <w:iCs/>
              </w:rPr>
            </w:pPr>
          </w:p>
        </w:tc>
        <w:tc>
          <w:tcPr>
            <w:tcW w:w="1870" w:type="dxa"/>
            <w:shd w:val="clear" w:color="auto" w:fill="F2F2F2" w:themeFill="background1" w:themeFillShade="F2"/>
          </w:tcPr>
          <w:p w14:paraId="35C7B37F" w14:textId="77777777" w:rsidR="00E4622F" w:rsidRPr="00486C2D" w:rsidRDefault="00E4622F" w:rsidP="00E4622F">
            <w:pPr>
              <w:pStyle w:val="Tabletext"/>
              <w:rPr>
                <w:i/>
                <w:iCs/>
              </w:rPr>
            </w:pPr>
            <w:r w:rsidRPr="00486C2D">
              <w:rPr>
                <w:i/>
                <w:iCs/>
              </w:rPr>
              <w:t>Total time range</w:t>
            </w:r>
          </w:p>
        </w:tc>
        <w:tc>
          <w:tcPr>
            <w:tcW w:w="1650" w:type="dxa"/>
            <w:shd w:val="clear" w:color="auto" w:fill="F2F2F2" w:themeFill="background1" w:themeFillShade="F2"/>
          </w:tcPr>
          <w:p w14:paraId="493DDD10" w14:textId="0481822E" w:rsidR="00E4622F" w:rsidRPr="00486C2D" w:rsidRDefault="00E4622F" w:rsidP="00E4622F">
            <w:pPr>
              <w:pStyle w:val="Tabletext"/>
              <w:rPr>
                <w:i/>
                <w:iCs/>
                <w:highlight w:val="yellow"/>
              </w:rPr>
            </w:pPr>
            <w:r w:rsidRPr="00486C2D">
              <w:rPr>
                <w:i/>
                <w:iCs/>
              </w:rPr>
              <w:t>[</w:t>
            </w:r>
            <w:r>
              <w:rPr>
                <w:i/>
                <w:iCs/>
              </w:rPr>
              <w:t>2</w:t>
            </w:r>
            <w:r w:rsidRPr="00486C2D">
              <w:rPr>
                <w:i/>
                <w:iCs/>
              </w:rPr>
              <w:t xml:space="preserve"> to </w:t>
            </w:r>
            <w:r w:rsidR="00BE6830">
              <w:rPr>
                <w:i/>
                <w:iCs/>
              </w:rPr>
              <w:t>4</w:t>
            </w:r>
            <w:r w:rsidRPr="00486C2D">
              <w:rPr>
                <w:i/>
                <w:iCs/>
              </w:rPr>
              <w:t xml:space="preserve"> hrs]</w:t>
            </w:r>
          </w:p>
        </w:tc>
        <w:tc>
          <w:tcPr>
            <w:tcW w:w="1700" w:type="dxa"/>
            <w:shd w:val="clear" w:color="auto" w:fill="F2F2F2" w:themeFill="background1" w:themeFillShade="F2"/>
          </w:tcPr>
          <w:p w14:paraId="6556850E" w14:textId="764E1044" w:rsidR="00E4622F" w:rsidRPr="00486C2D" w:rsidRDefault="00E4622F" w:rsidP="00E4622F">
            <w:pPr>
              <w:pStyle w:val="Tabletext"/>
              <w:rPr>
                <w:i/>
                <w:iCs/>
                <w:highlight w:val="yellow"/>
              </w:rPr>
            </w:pPr>
            <w:r w:rsidRPr="00486C2D">
              <w:rPr>
                <w:i/>
                <w:iCs/>
              </w:rPr>
              <w:t>[</w:t>
            </w:r>
            <w:r>
              <w:rPr>
                <w:i/>
                <w:iCs/>
              </w:rPr>
              <w:t>1</w:t>
            </w:r>
            <w:r w:rsidRPr="00486C2D">
              <w:rPr>
                <w:i/>
                <w:iCs/>
              </w:rPr>
              <w:t xml:space="preserve"> to </w:t>
            </w:r>
            <w:r w:rsidR="005B10EB">
              <w:rPr>
                <w:i/>
                <w:iCs/>
              </w:rPr>
              <w:t>2</w:t>
            </w:r>
            <w:r w:rsidRPr="00486C2D">
              <w:rPr>
                <w:i/>
                <w:iCs/>
              </w:rPr>
              <w:t xml:space="preserve"> hrs]</w:t>
            </w:r>
          </w:p>
        </w:tc>
      </w:tr>
    </w:tbl>
    <w:p w14:paraId="540E483E" w14:textId="77777777" w:rsidR="008A6F39" w:rsidRPr="00486C2D" w:rsidRDefault="008A6F39" w:rsidP="008A6F39">
      <w:pPr>
        <w:pStyle w:val="BodyText"/>
      </w:pPr>
    </w:p>
    <w:p w14:paraId="42F65521" w14:textId="77777777" w:rsidR="008A6F39" w:rsidRPr="00486C2D" w:rsidRDefault="008A6F39" w:rsidP="008A6F39">
      <w:pPr>
        <w:pStyle w:val="BodyText"/>
      </w:pPr>
    </w:p>
    <w:p w14:paraId="7F2CAE53" w14:textId="77777777" w:rsidR="008A6F39" w:rsidRPr="00486C2D" w:rsidRDefault="008A6F39" w:rsidP="008A6F39">
      <w:pPr>
        <w:pStyle w:val="BodyText"/>
        <w:ind w:left="1418"/>
        <w:rPr>
          <w:i/>
        </w:rPr>
      </w:pPr>
    </w:p>
    <w:p w14:paraId="70289019" w14:textId="77777777" w:rsidR="008A6F39" w:rsidRPr="00486C2D" w:rsidRDefault="008A6F39" w:rsidP="008A6F39">
      <w:pPr>
        <w:pStyle w:val="BodyText"/>
        <w:ind w:left="1418"/>
        <w:rPr>
          <w:i/>
        </w:rPr>
        <w:sectPr w:rsidR="008A6F39" w:rsidRPr="00486C2D" w:rsidSect="00584794">
          <w:pgSz w:w="11906" w:h="16838" w:code="9"/>
          <w:pgMar w:top="1134" w:right="794" w:bottom="1134" w:left="907" w:header="851" w:footer="851" w:gutter="0"/>
          <w:cols w:space="708"/>
          <w:docGrid w:linePitch="360"/>
        </w:sectPr>
      </w:pPr>
    </w:p>
    <w:p w14:paraId="5F2D094A" w14:textId="3AB72898" w:rsidR="008A6F39" w:rsidRPr="00486C2D" w:rsidRDefault="008A6F39" w:rsidP="008A6F39">
      <w:pPr>
        <w:pStyle w:val="ModuleHeading2"/>
      </w:pPr>
      <w:bookmarkStart w:id="173" w:name="_Toc442348115"/>
      <w:bookmarkStart w:id="174" w:name="_Toc6299028"/>
      <w:bookmarkStart w:id="175" w:name="_Toc114480729"/>
      <w:bookmarkStart w:id="176" w:name="_Toc114480898"/>
      <w:bookmarkStart w:id="177" w:name="_Toc114776607"/>
      <w:r w:rsidRPr="00486C2D">
        <w:lastRenderedPageBreak/>
        <w:t xml:space="preserve">DETAILED Competence table FOR MODULE 1 – </w:t>
      </w:r>
      <w:bookmarkEnd w:id="173"/>
      <w:bookmarkEnd w:id="174"/>
      <w:bookmarkEnd w:id="175"/>
      <w:bookmarkEnd w:id="176"/>
      <w:bookmarkEnd w:id="177"/>
      <w:r w:rsidR="001D4DCF">
        <w:t>Educational Theory</w:t>
      </w:r>
    </w:p>
    <w:p w14:paraId="5DCA3F9C" w14:textId="77777777" w:rsidR="008A6F39" w:rsidRPr="00486C2D" w:rsidRDefault="008A6F39" w:rsidP="008A6F39">
      <w:pPr>
        <w:pStyle w:val="Heading1separatationline"/>
      </w:pPr>
    </w:p>
    <w:p w14:paraId="32F73ACF" w14:textId="720C2E0B" w:rsidR="008A6F39" w:rsidRPr="00486C2D" w:rsidRDefault="008A6F39" w:rsidP="008A6F39">
      <w:pPr>
        <w:pStyle w:val="Tablecaption"/>
        <w:jc w:val="left"/>
      </w:pPr>
      <w:bookmarkStart w:id="178" w:name="_Toc434431727"/>
      <w:bookmarkStart w:id="179" w:name="_Toc442347374"/>
      <w:bookmarkStart w:id="180" w:name="_Toc443313837"/>
      <w:bookmarkStart w:id="181" w:name="_Toc531423230"/>
      <w:bookmarkStart w:id="182" w:name="_Toc117072918"/>
      <w:r w:rsidRPr="00486C2D">
        <w:t xml:space="preserve">Competence Table </w:t>
      </w:r>
      <w:bookmarkEnd w:id="178"/>
      <w:bookmarkEnd w:id="179"/>
      <w:bookmarkEnd w:id="180"/>
      <w:bookmarkEnd w:id="181"/>
      <w:bookmarkEnd w:id="182"/>
      <w:r w:rsidR="001D4DCF">
        <w:t xml:space="preserve">– Educational Theory </w:t>
      </w:r>
    </w:p>
    <w:tbl>
      <w:tblPr>
        <w:tblStyle w:val="TableGrid"/>
        <w:tblW w:w="14006" w:type="dxa"/>
        <w:jc w:val="center"/>
        <w:tblLayout w:type="fixed"/>
        <w:tblLook w:val="04A0" w:firstRow="1" w:lastRow="0" w:firstColumn="1" w:lastColumn="0" w:noHBand="0" w:noVBand="1"/>
      </w:tblPr>
      <w:tblGrid>
        <w:gridCol w:w="985"/>
        <w:gridCol w:w="4383"/>
        <w:gridCol w:w="1017"/>
        <w:gridCol w:w="6946"/>
        <w:gridCol w:w="675"/>
      </w:tblGrid>
      <w:tr w:rsidR="008A6F39" w:rsidRPr="00486C2D" w14:paraId="23AFD670" w14:textId="77777777" w:rsidTr="00F471C7">
        <w:trPr>
          <w:cantSplit/>
          <w:trHeight w:val="1430"/>
          <w:tblHeader/>
          <w:jc w:val="center"/>
        </w:trPr>
        <w:tc>
          <w:tcPr>
            <w:tcW w:w="985" w:type="dxa"/>
            <w:textDirection w:val="btLr"/>
            <w:vAlign w:val="center"/>
          </w:tcPr>
          <w:p w14:paraId="5197E9B2" w14:textId="77777777" w:rsidR="008A6F39" w:rsidRPr="00486C2D" w:rsidRDefault="008A6F39" w:rsidP="005E026A">
            <w:pPr>
              <w:pStyle w:val="Tabletexttitle"/>
            </w:pPr>
            <w:r w:rsidRPr="00486C2D">
              <w:t>Element</w:t>
            </w:r>
          </w:p>
        </w:tc>
        <w:tc>
          <w:tcPr>
            <w:tcW w:w="4383" w:type="dxa"/>
            <w:vAlign w:val="center"/>
          </w:tcPr>
          <w:p w14:paraId="4BED2AFA" w14:textId="77777777" w:rsidR="008A6F39" w:rsidRPr="00486C2D" w:rsidRDefault="008A6F39" w:rsidP="005E026A">
            <w:pPr>
              <w:pStyle w:val="Tabletexttitle"/>
            </w:pPr>
            <w:r w:rsidRPr="00486C2D">
              <w:t>Session Objective</w:t>
            </w:r>
          </w:p>
        </w:tc>
        <w:tc>
          <w:tcPr>
            <w:tcW w:w="1017" w:type="dxa"/>
            <w:textDirection w:val="btLr"/>
            <w:vAlign w:val="center"/>
          </w:tcPr>
          <w:p w14:paraId="6496A670" w14:textId="77777777" w:rsidR="008A6F39" w:rsidRPr="00486C2D" w:rsidRDefault="008A6F39" w:rsidP="005E026A">
            <w:pPr>
              <w:pStyle w:val="Tabletexttitle"/>
            </w:pPr>
            <w:r w:rsidRPr="00486C2D">
              <w:t>Sub-element</w:t>
            </w:r>
          </w:p>
        </w:tc>
        <w:tc>
          <w:tcPr>
            <w:tcW w:w="6946" w:type="dxa"/>
            <w:vAlign w:val="center"/>
          </w:tcPr>
          <w:p w14:paraId="027C0CEE" w14:textId="77777777" w:rsidR="008A6F39" w:rsidRPr="00486C2D" w:rsidRDefault="008A6F39" w:rsidP="005E026A">
            <w:pPr>
              <w:pStyle w:val="Tabletexttitle"/>
            </w:pPr>
            <w:r w:rsidRPr="00486C2D">
              <w:t>Subject Elements</w:t>
            </w:r>
          </w:p>
        </w:tc>
        <w:tc>
          <w:tcPr>
            <w:tcW w:w="675" w:type="dxa"/>
            <w:textDirection w:val="btLr"/>
            <w:vAlign w:val="center"/>
          </w:tcPr>
          <w:p w14:paraId="6C08ABB3" w14:textId="77777777" w:rsidR="008A6F39" w:rsidRPr="00486C2D" w:rsidRDefault="008A6F39" w:rsidP="005E026A">
            <w:pPr>
              <w:pStyle w:val="Tabletexttitle"/>
            </w:pPr>
            <w:r w:rsidRPr="00486C2D">
              <w:t>Level of Competence</w:t>
            </w:r>
          </w:p>
        </w:tc>
      </w:tr>
      <w:tr w:rsidR="00282E77" w:rsidRPr="00486C2D" w14:paraId="356EA5E3" w14:textId="77777777" w:rsidTr="00F471C7">
        <w:trPr>
          <w:trHeight w:val="343"/>
          <w:jc w:val="center"/>
        </w:trPr>
        <w:tc>
          <w:tcPr>
            <w:tcW w:w="985" w:type="dxa"/>
            <w:shd w:val="clear" w:color="auto" w:fill="F2F2F2" w:themeFill="background1" w:themeFillShade="F2"/>
          </w:tcPr>
          <w:p w14:paraId="2BC23A2A" w14:textId="77777777" w:rsidR="00282E77" w:rsidRPr="00486C2D" w:rsidRDefault="00282E77" w:rsidP="00282E77">
            <w:pPr>
              <w:pStyle w:val="Tabletext"/>
            </w:pPr>
            <w:r w:rsidRPr="00E843B3">
              <w:rPr>
                <w:b/>
                <w:bCs/>
              </w:rPr>
              <w:t>1.1</w:t>
            </w:r>
          </w:p>
        </w:tc>
        <w:tc>
          <w:tcPr>
            <w:tcW w:w="4383" w:type="dxa"/>
            <w:shd w:val="clear" w:color="auto" w:fill="F2F2F2" w:themeFill="background1" w:themeFillShade="F2"/>
          </w:tcPr>
          <w:p w14:paraId="553E2EEE" w14:textId="4738B3AD" w:rsidR="00282E77" w:rsidRPr="00486C2D" w:rsidRDefault="00282E77" w:rsidP="00282E77">
            <w:pPr>
              <w:pStyle w:val="Tabletext"/>
              <w:rPr>
                <w:i/>
              </w:rPr>
            </w:pPr>
            <w:r>
              <w:rPr>
                <w:b/>
                <w:bCs/>
              </w:rPr>
              <w:t xml:space="preserve">Adult learning </w:t>
            </w:r>
          </w:p>
        </w:tc>
        <w:tc>
          <w:tcPr>
            <w:tcW w:w="1017" w:type="dxa"/>
            <w:shd w:val="clear" w:color="auto" w:fill="F2F2F2" w:themeFill="background1" w:themeFillShade="F2"/>
          </w:tcPr>
          <w:p w14:paraId="4D9B39DA" w14:textId="77777777" w:rsidR="00282E77" w:rsidRPr="00486C2D" w:rsidRDefault="00282E77" w:rsidP="00282E77">
            <w:pPr>
              <w:pStyle w:val="Tabletext"/>
            </w:pPr>
          </w:p>
        </w:tc>
        <w:tc>
          <w:tcPr>
            <w:tcW w:w="6946" w:type="dxa"/>
            <w:shd w:val="clear" w:color="auto" w:fill="F2F2F2" w:themeFill="background1" w:themeFillShade="F2"/>
          </w:tcPr>
          <w:p w14:paraId="57072E6B" w14:textId="77777777" w:rsidR="00282E77" w:rsidRPr="00486C2D" w:rsidRDefault="00282E77" w:rsidP="00282E77">
            <w:pPr>
              <w:pStyle w:val="Tabletext"/>
            </w:pPr>
          </w:p>
        </w:tc>
        <w:tc>
          <w:tcPr>
            <w:tcW w:w="675" w:type="dxa"/>
            <w:shd w:val="clear" w:color="auto" w:fill="F2F2F2" w:themeFill="background1" w:themeFillShade="F2"/>
          </w:tcPr>
          <w:p w14:paraId="498CB0FD" w14:textId="77777777" w:rsidR="00282E77" w:rsidRPr="00486C2D" w:rsidRDefault="00282E77" w:rsidP="00282E77">
            <w:pPr>
              <w:pStyle w:val="Tabletext"/>
            </w:pPr>
          </w:p>
        </w:tc>
      </w:tr>
      <w:tr w:rsidR="00282E77" w:rsidRPr="00486C2D" w14:paraId="466FB96C" w14:textId="77777777" w:rsidTr="00F471C7">
        <w:trPr>
          <w:jc w:val="center"/>
        </w:trPr>
        <w:tc>
          <w:tcPr>
            <w:tcW w:w="985" w:type="dxa"/>
            <w:vMerge w:val="restart"/>
          </w:tcPr>
          <w:p w14:paraId="70DED658" w14:textId="77777777" w:rsidR="00282E77" w:rsidRPr="00486C2D" w:rsidRDefault="00282E77" w:rsidP="00282E77">
            <w:pPr>
              <w:pStyle w:val="Tabletext"/>
            </w:pPr>
            <w:r w:rsidRPr="00486C2D">
              <w:t>1.1.1</w:t>
            </w:r>
          </w:p>
        </w:tc>
        <w:tc>
          <w:tcPr>
            <w:tcW w:w="4383" w:type="dxa"/>
            <w:vMerge w:val="restart"/>
          </w:tcPr>
          <w:p w14:paraId="717F2E44" w14:textId="295BFD96" w:rsidR="00282E77" w:rsidRPr="007045B8" w:rsidRDefault="00151DF2" w:rsidP="00282E77">
            <w:pPr>
              <w:pStyle w:val="Tabletext"/>
              <w:rPr>
                <w:i/>
                <w:iCs/>
              </w:rPr>
            </w:pPr>
            <w:r w:rsidRPr="007045B8">
              <w:rPr>
                <w:i/>
                <w:iCs/>
              </w:rPr>
              <w:t>Describe</w:t>
            </w:r>
            <w:r w:rsidR="00282E77" w:rsidRPr="007045B8">
              <w:rPr>
                <w:i/>
                <w:iCs/>
              </w:rPr>
              <w:t xml:space="preserve"> the qualities of the adult learner</w:t>
            </w:r>
            <w:r w:rsidR="00916A71">
              <w:rPr>
                <w:i/>
                <w:iCs/>
              </w:rPr>
              <w:t>.</w:t>
            </w:r>
            <w:r w:rsidR="00282E77" w:rsidRPr="007045B8">
              <w:rPr>
                <w:i/>
                <w:iCs/>
              </w:rPr>
              <w:t xml:space="preserve"> </w:t>
            </w:r>
          </w:p>
          <w:p w14:paraId="2FD1E8DA" w14:textId="3060349E" w:rsidR="00282E77" w:rsidRPr="007045B8" w:rsidRDefault="00282E77" w:rsidP="00282E77">
            <w:pPr>
              <w:pStyle w:val="Tabletext"/>
              <w:rPr>
                <w:i/>
                <w:iCs/>
              </w:rPr>
            </w:pPr>
            <w:r w:rsidRPr="007045B8">
              <w:rPr>
                <w:b/>
                <w:bCs/>
                <w:i/>
                <w:iCs/>
              </w:rPr>
              <w:t xml:space="preserve"> </w:t>
            </w:r>
          </w:p>
        </w:tc>
        <w:tc>
          <w:tcPr>
            <w:tcW w:w="1017" w:type="dxa"/>
          </w:tcPr>
          <w:p w14:paraId="22DEC8D7" w14:textId="77777777" w:rsidR="00282E77" w:rsidRPr="00486C2D" w:rsidRDefault="00282E77" w:rsidP="00282E77">
            <w:pPr>
              <w:pStyle w:val="Tabletext"/>
              <w:ind w:left="60" w:right="74"/>
            </w:pPr>
            <w:r w:rsidRPr="00486C2D">
              <w:t>1.1.1.1</w:t>
            </w:r>
          </w:p>
        </w:tc>
        <w:tc>
          <w:tcPr>
            <w:tcW w:w="6946" w:type="dxa"/>
          </w:tcPr>
          <w:p w14:paraId="57CBAB2F" w14:textId="3A445666" w:rsidR="00282E77" w:rsidRPr="00486C2D" w:rsidRDefault="00916A71" w:rsidP="00F553F1">
            <w:pPr>
              <w:pStyle w:val="Tabletext"/>
            </w:pPr>
            <w:r>
              <w:t>Cycles of learning</w:t>
            </w:r>
          </w:p>
        </w:tc>
        <w:tc>
          <w:tcPr>
            <w:tcW w:w="675" w:type="dxa"/>
          </w:tcPr>
          <w:p w14:paraId="3B730410" w14:textId="11402E9C" w:rsidR="00282E77" w:rsidRPr="00486C2D" w:rsidRDefault="00EF4641" w:rsidP="00282E77">
            <w:pPr>
              <w:pStyle w:val="Tabletext"/>
            </w:pPr>
            <w:r>
              <w:t>2</w:t>
            </w:r>
          </w:p>
        </w:tc>
      </w:tr>
      <w:tr w:rsidR="00916A71" w:rsidRPr="00486C2D" w14:paraId="3DB40F73" w14:textId="77777777" w:rsidTr="00D561FD">
        <w:trPr>
          <w:trHeight w:val="2641"/>
          <w:jc w:val="center"/>
        </w:trPr>
        <w:tc>
          <w:tcPr>
            <w:tcW w:w="985" w:type="dxa"/>
            <w:vMerge/>
          </w:tcPr>
          <w:p w14:paraId="47293562" w14:textId="77777777" w:rsidR="00916A71" w:rsidRPr="00486C2D" w:rsidRDefault="00916A71" w:rsidP="00282E77">
            <w:pPr>
              <w:pStyle w:val="Tabletext"/>
            </w:pPr>
          </w:p>
        </w:tc>
        <w:tc>
          <w:tcPr>
            <w:tcW w:w="4383" w:type="dxa"/>
            <w:vMerge/>
          </w:tcPr>
          <w:p w14:paraId="12F1BF94" w14:textId="77777777" w:rsidR="00916A71" w:rsidRPr="007045B8" w:rsidRDefault="00916A71" w:rsidP="00282E77">
            <w:pPr>
              <w:pStyle w:val="Tabletext"/>
              <w:rPr>
                <w:i/>
                <w:iCs/>
              </w:rPr>
            </w:pPr>
          </w:p>
        </w:tc>
        <w:tc>
          <w:tcPr>
            <w:tcW w:w="1017" w:type="dxa"/>
          </w:tcPr>
          <w:p w14:paraId="5F4F5579" w14:textId="77777777" w:rsidR="00916A71" w:rsidRPr="00486C2D" w:rsidRDefault="00916A71" w:rsidP="00282E77">
            <w:pPr>
              <w:pStyle w:val="Tabletext"/>
              <w:ind w:left="60" w:right="74"/>
            </w:pPr>
            <w:r w:rsidRPr="00486C2D">
              <w:t>1.1.1.2</w:t>
            </w:r>
          </w:p>
        </w:tc>
        <w:tc>
          <w:tcPr>
            <w:tcW w:w="6946" w:type="dxa"/>
          </w:tcPr>
          <w:p w14:paraId="12E55CD7" w14:textId="77777777" w:rsidR="00916A71" w:rsidRDefault="00916A71" w:rsidP="00916A71">
            <w:pPr>
              <w:pStyle w:val="Tabletext"/>
            </w:pPr>
            <w:r>
              <w:t xml:space="preserve">Principles of adult learning: </w:t>
            </w:r>
          </w:p>
          <w:p w14:paraId="042752CA" w14:textId="77777777" w:rsidR="00916A71" w:rsidRDefault="00916A71" w:rsidP="00916A71">
            <w:pPr>
              <w:pStyle w:val="Tabletext"/>
              <w:numPr>
                <w:ilvl w:val="0"/>
                <w:numId w:val="30"/>
              </w:numPr>
            </w:pPr>
            <w:r>
              <w:t xml:space="preserve">Self-directed </w:t>
            </w:r>
          </w:p>
          <w:p w14:paraId="739FC913" w14:textId="77777777" w:rsidR="00916A71" w:rsidRDefault="00916A71" w:rsidP="00916A71">
            <w:pPr>
              <w:pStyle w:val="Tabletext"/>
              <w:numPr>
                <w:ilvl w:val="0"/>
                <w:numId w:val="30"/>
              </w:numPr>
            </w:pPr>
            <w:r>
              <w:t xml:space="preserve">Practical; Goal oriented; immediacy/relevancy </w:t>
            </w:r>
          </w:p>
          <w:p w14:paraId="53F1D8DC" w14:textId="77777777" w:rsidR="00916A71" w:rsidRDefault="00916A71" w:rsidP="00916A71">
            <w:pPr>
              <w:pStyle w:val="Tabletext"/>
              <w:numPr>
                <w:ilvl w:val="0"/>
                <w:numId w:val="30"/>
              </w:numPr>
            </w:pPr>
            <w:r>
              <w:t xml:space="preserve">Life experiences; need to feel </w:t>
            </w:r>
            <w:proofErr w:type="gramStart"/>
            <w:r>
              <w:t>respected</w:t>
            </w:r>
            <w:proofErr w:type="gramEnd"/>
          </w:p>
          <w:p w14:paraId="00194C9D" w14:textId="77777777" w:rsidR="00916A71" w:rsidRDefault="00916A71" w:rsidP="00916A71">
            <w:pPr>
              <w:pStyle w:val="Tabletext"/>
              <w:numPr>
                <w:ilvl w:val="0"/>
                <w:numId w:val="30"/>
              </w:numPr>
            </w:pPr>
            <w:r>
              <w:t>Resistant to change</w:t>
            </w:r>
          </w:p>
          <w:p w14:paraId="659CCA98" w14:textId="77777777" w:rsidR="00916A71" w:rsidRDefault="00916A71" w:rsidP="00916A71">
            <w:pPr>
              <w:pStyle w:val="Tabletext"/>
              <w:numPr>
                <w:ilvl w:val="0"/>
                <w:numId w:val="30"/>
              </w:numPr>
            </w:pPr>
            <w:r>
              <w:t xml:space="preserve">Motivation; Desire to </w:t>
            </w:r>
            <w:proofErr w:type="gramStart"/>
            <w:r>
              <w:t>learn</w:t>
            </w:r>
            <w:proofErr w:type="gramEnd"/>
          </w:p>
          <w:p w14:paraId="4B1525D3" w14:textId="77777777" w:rsidR="00916A71" w:rsidRDefault="00916A71" w:rsidP="00916A71">
            <w:pPr>
              <w:pStyle w:val="Tabletext"/>
              <w:numPr>
                <w:ilvl w:val="0"/>
                <w:numId w:val="30"/>
              </w:numPr>
            </w:pPr>
            <w:r>
              <w:t>Responsibilities; time limitations</w:t>
            </w:r>
          </w:p>
          <w:p w14:paraId="018EF274" w14:textId="0558F9C1" w:rsidR="00916A71" w:rsidRPr="00486C2D" w:rsidRDefault="00916A71" w:rsidP="00916A71">
            <w:pPr>
              <w:pStyle w:val="Tabletext"/>
              <w:numPr>
                <w:ilvl w:val="0"/>
                <w:numId w:val="30"/>
              </w:numPr>
            </w:pPr>
            <w:r>
              <w:t>Expectations</w:t>
            </w:r>
          </w:p>
        </w:tc>
        <w:tc>
          <w:tcPr>
            <w:tcW w:w="675" w:type="dxa"/>
          </w:tcPr>
          <w:p w14:paraId="63F80A67" w14:textId="09DFE03A" w:rsidR="00916A71" w:rsidRPr="00486C2D" w:rsidRDefault="00916A71" w:rsidP="00282E77">
            <w:pPr>
              <w:pStyle w:val="Tabletext"/>
            </w:pPr>
            <w:r>
              <w:t>2</w:t>
            </w:r>
          </w:p>
        </w:tc>
      </w:tr>
      <w:tr w:rsidR="00CE71F0" w:rsidRPr="00486C2D" w14:paraId="3F61C007" w14:textId="77777777" w:rsidTr="00F471C7">
        <w:trPr>
          <w:trHeight w:val="70"/>
          <w:jc w:val="center"/>
        </w:trPr>
        <w:tc>
          <w:tcPr>
            <w:tcW w:w="985" w:type="dxa"/>
            <w:vMerge w:val="restart"/>
            <w:shd w:val="clear" w:color="auto" w:fill="FFFFFF" w:themeFill="background1"/>
          </w:tcPr>
          <w:p w14:paraId="2C267391" w14:textId="77777777" w:rsidR="00CE71F0" w:rsidRPr="00486C2D" w:rsidRDefault="00CE71F0" w:rsidP="00CE71F0">
            <w:pPr>
              <w:pStyle w:val="Tabletext"/>
            </w:pPr>
            <w:r w:rsidRPr="00486C2D">
              <w:t>1.1.2</w:t>
            </w:r>
          </w:p>
        </w:tc>
        <w:tc>
          <w:tcPr>
            <w:tcW w:w="4383" w:type="dxa"/>
            <w:vMerge w:val="restart"/>
            <w:shd w:val="clear" w:color="auto" w:fill="FFFFFF" w:themeFill="background1"/>
          </w:tcPr>
          <w:p w14:paraId="5A2C55F8" w14:textId="7E986376" w:rsidR="00CE71F0" w:rsidRPr="007045B8" w:rsidRDefault="004F3731" w:rsidP="00CE71F0">
            <w:pPr>
              <w:pStyle w:val="Tabletext"/>
              <w:rPr>
                <w:i/>
                <w:iCs/>
              </w:rPr>
            </w:pPr>
            <w:r w:rsidRPr="007045B8">
              <w:rPr>
                <w:i/>
                <w:iCs/>
              </w:rPr>
              <w:t xml:space="preserve">Describe </w:t>
            </w:r>
            <w:r w:rsidR="00CE71F0" w:rsidRPr="007045B8">
              <w:rPr>
                <w:i/>
                <w:iCs/>
              </w:rPr>
              <w:t>different learning theories</w:t>
            </w:r>
            <w:r w:rsidR="00916A71">
              <w:rPr>
                <w:i/>
                <w:iCs/>
              </w:rPr>
              <w:t>.</w:t>
            </w:r>
            <w:r w:rsidR="00CE71F0" w:rsidRPr="007045B8">
              <w:rPr>
                <w:i/>
                <w:iCs/>
              </w:rPr>
              <w:t xml:space="preserve"> </w:t>
            </w:r>
            <w:r w:rsidR="00CE71F0" w:rsidRPr="007045B8">
              <w:rPr>
                <w:b/>
                <w:bCs/>
                <w:i/>
                <w:iCs/>
              </w:rPr>
              <w:t xml:space="preserve"> </w:t>
            </w:r>
          </w:p>
        </w:tc>
        <w:tc>
          <w:tcPr>
            <w:tcW w:w="1017" w:type="dxa"/>
            <w:shd w:val="clear" w:color="auto" w:fill="FFFFFF" w:themeFill="background1"/>
          </w:tcPr>
          <w:p w14:paraId="71EAF231" w14:textId="77777777" w:rsidR="00CE71F0" w:rsidRPr="00486C2D" w:rsidRDefault="00CE71F0" w:rsidP="00CE71F0">
            <w:pPr>
              <w:pStyle w:val="Tabletext"/>
              <w:ind w:left="60" w:right="74"/>
            </w:pPr>
            <w:r w:rsidRPr="00486C2D">
              <w:t>1.1.2.1</w:t>
            </w:r>
          </w:p>
        </w:tc>
        <w:tc>
          <w:tcPr>
            <w:tcW w:w="6946" w:type="dxa"/>
            <w:shd w:val="clear" w:color="auto" w:fill="FFFFFF" w:themeFill="background1"/>
          </w:tcPr>
          <w:p w14:paraId="5D5A3F9B" w14:textId="548050BE" w:rsidR="00CE71F0" w:rsidRPr="00486C2D" w:rsidRDefault="00EF4641" w:rsidP="00CE71F0">
            <w:pPr>
              <w:pStyle w:val="Tabletext"/>
            </w:pPr>
            <w:r>
              <w:t>Andragogy and Pedagogy</w:t>
            </w:r>
          </w:p>
        </w:tc>
        <w:tc>
          <w:tcPr>
            <w:tcW w:w="675" w:type="dxa"/>
            <w:shd w:val="clear" w:color="auto" w:fill="FFFFFF" w:themeFill="background1"/>
          </w:tcPr>
          <w:p w14:paraId="6A46F63F" w14:textId="51C74F7C" w:rsidR="00CE71F0" w:rsidRPr="00486C2D" w:rsidRDefault="004F3731" w:rsidP="00CE71F0">
            <w:pPr>
              <w:pStyle w:val="Tabletext"/>
            </w:pPr>
            <w:r>
              <w:t>2</w:t>
            </w:r>
          </w:p>
        </w:tc>
      </w:tr>
      <w:tr w:rsidR="00F553F1" w:rsidRPr="00486C2D" w14:paraId="1C4B1273" w14:textId="77777777" w:rsidTr="00F516E9">
        <w:trPr>
          <w:trHeight w:val="1308"/>
          <w:jc w:val="center"/>
        </w:trPr>
        <w:tc>
          <w:tcPr>
            <w:tcW w:w="985" w:type="dxa"/>
            <w:vMerge/>
            <w:shd w:val="clear" w:color="auto" w:fill="FFFFFF" w:themeFill="background1"/>
          </w:tcPr>
          <w:p w14:paraId="2410B106" w14:textId="77777777" w:rsidR="00F553F1" w:rsidRPr="00486C2D" w:rsidRDefault="00F553F1" w:rsidP="00CE71F0">
            <w:pPr>
              <w:pStyle w:val="Tabletext"/>
            </w:pPr>
          </w:p>
        </w:tc>
        <w:tc>
          <w:tcPr>
            <w:tcW w:w="4383" w:type="dxa"/>
            <w:vMerge/>
            <w:shd w:val="clear" w:color="auto" w:fill="FFFFFF" w:themeFill="background1"/>
          </w:tcPr>
          <w:p w14:paraId="2F63FCE9" w14:textId="77777777" w:rsidR="00F553F1" w:rsidRPr="007045B8" w:rsidRDefault="00F553F1" w:rsidP="00CE71F0">
            <w:pPr>
              <w:pStyle w:val="Tabletext"/>
              <w:rPr>
                <w:i/>
                <w:iCs/>
              </w:rPr>
            </w:pPr>
          </w:p>
        </w:tc>
        <w:tc>
          <w:tcPr>
            <w:tcW w:w="1017" w:type="dxa"/>
            <w:shd w:val="clear" w:color="auto" w:fill="FFFFFF" w:themeFill="background1"/>
          </w:tcPr>
          <w:p w14:paraId="29EA464C" w14:textId="77777777" w:rsidR="00F553F1" w:rsidRPr="00486C2D" w:rsidRDefault="00F553F1" w:rsidP="00CE71F0">
            <w:pPr>
              <w:pStyle w:val="Tabletext"/>
              <w:ind w:left="60" w:right="74"/>
            </w:pPr>
            <w:r w:rsidRPr="00486C2D">
              <w:t>1.1.2.2</w:t>
            </w:r>
          </w:p>
        </w:tc>
        <w:tc>
          <w:tcPr>
            <w:tcW w:w="6946" w:type="dxa"/>
            <w:shd w:val="clear" w:color="auto" w:fill="FFFFFF" w:themeFill="background1"/>
          </w:tcPr>
          <w:p w14:paraId="47521836" w14:textId="205C2573" w:rsidR="00F553F1" w:rsidRDefault="00F553F1" w:rsidP="00CE71F0">
            <w:pPr>
              <w:pStyle w:val="Tabletext"/>
            </w:pPr>
            <w:r>
              <w:t>Adult learning theories such as:</w:t>
            </w:r>
          </w:p>
          <w:p w14:paraId="2B753E97" w14:textId="632312C6" w:rsidR="00F553F1" w:rsidRDefault="00F553F1" w:rsidP="00090D88">
            <w:pPr>
              <w:pStyle w:val="Tabletext"/>
              <w:numPr>
                <w:ilvl w:val="0"/>
                <w:numId w:val="30"/>
              </w:numPr>
            </w:pPr>
            <w:r>
              <w:t>Behaviourist learning theory</w:t>
            </w:r>
          </w:p>
          <w:p w14:paraId="4AA3B2AF" w14:textId="4BFE7245" w:rsidR="00F553F1" w:rsidRDefault="00F553F1" w:rsidP="00090D88">
            <w:pPr>
              <w:pStyle w:val="Tabletext"/>
              <w:numPr>
                <w:ilvl w:val="0"/>
                <w:numId w:val="30"/>
              </w:numPr>
            </w:pPr>
            <w:r>
              <w:t>Cognitive learning theory</w:t>
            </w:r>
          </w:p>
          <w:p w14:paraId="1B97884F" w14:textId="433ADC8A" w:rsidR="00F553F1" w:rsidRPr="00486C2D" w:rsidRDefault="00F553F1" w:rsidP="00F553F1">
            <w:pPr>
              <w:pStyle w:val="Tabletext"/>
              <w:numPr>
                <w:ilvl w:val="0"/>
                <w:numId w:val="30"/>
              </w:numPr>
            </w:pPr>
            <w:r>
              <w:t>Experiential Learning Theory</w:t>
            </w:r>
          </w:p>
        </w:tc>
        <w:tc>
          <w:tcPr>
            <w:tcW w:w="675" w:type="dxa"/>
            <w:shd w:val="clear" w:color="auto" w:fill="FFFFFF" w:themeFill="background1"/>
          </w:tcPr>
          <w:p w14:paraId="1F55091B" w14:textId="7D21973A" w:rsidR="00F553F1" w:rsidRPr="00486C2D" w:rsidRDefault="00F553F1" w:rsidP="00CE71F0">
            <w:pPr>
              <w:pStyle w:val="Tabletext"/>
            </w:pPr>
          </w:p>
        </w:tc>
      </w:tr>
      <w:tr w:rsidR="00F553F1" w:rsidRPr="00486C2D" w14:paraId="29A535BE" w14:textId="77777777" w:rsidTr="00F471C7">
        <w:trPr>
          <w:trHeight w:val="305"/>
          <w:jc w:val="center"/>
        </w:trPr>
        <w:tc>
          <w:tcPr>
            <w:tcW w:w="985" w:type="dxa"/>
            <w:vMerge w:val="restart"/>
            <w:shd w:val="clear" w:color="auto" w:fill="FFFFFF" w:themeFill="background1"/>
          </w:tcPr>
          <w:p w14:paraId="3A15A876" w14:textId="77777777" w:rsidR="00F553F1" w:rsidRPr="00486C2D" w:rsidRDefault="00F553F1" w:rsidP="00282E77">
            <w:pPr>
              <w:pStyle w:val="Tabletext"/>
            </w:pPr>
            <w:r w:rsidRPr="00486C2D">
              <w:t>1.1.3</w:t>
            </w:r>
          </w:p>
        </w:tc>
        <w:tc>
          <w:tcPr>
            <w:tcW w:w="4383" w:type="dxa"/>
            <w:vMerge w:val="restart"/>
            <w:shd w:val="clear" w:color="auto" w:fill="FFFFFF" w:themeFill="background1"/>
          </w:tcPr>
          <w:p w14:paraId="6BEC8EFB" w14:textId="17A7CDD0" w:rsidR="00F553F1" w:rsidRPr="007045B8" w:rsidRDefault="00F553F1" w:rsidP="00282E77">
            <w:pPr>
              <w:pStyle w:val="Tabletext"/>
              <w:rPr>
                <w:i/>
                <w:iCs/>
              </w:rPr>
            </w:pPr>
            <w:r w:rsidRPr="007045B8">
              <w:rPr>
                <w:i/>
                <w:iCs/>
              </w:rPr>
              <w:t>Explain adult learning strategies for VTS OJT</w:t>
            </w:r>
            <w:r w:rsidR="00916A71">
              <w:rPr>
                <w:i/>
                <w:iCs/>
              </w:rPr>
              <w:t>.</w:t>
            </w:r>
          </w:p>
        </w:tc>
        <w:tc>
          <w:tcPr>
            <w:tcW w:w="1017" w:type="dxa"/>
            <w:shd w:val="clear" w:color="auto" w:fill="FFFFFF" w:themeFill="background1"/>
          </w:tcPr>
          <w:p w14:paraId="6D362466" w14:textId="77777777" w:rsidR="00F553F1" w:rsidRPr="00486C2D" w:rsidRDefault="00F553F1" w:rsidP="00282E77">
            <w:pPr>
              <w:pStyle w:val="Tabletext"/>
              <w:ind w:left="60" w:right="74"/>
            </w:pPr>
            <w:r w:rsidRPr="00486C2D">
              <w:t>1.1.3.1</w:t>
            </w:r>
          </w:p>
        </w:tc>
        <w:tc>
          <w:tcPr>
            <w:tcW w:w="6946" w:type="dxa"/>
            <w:shd w:val="clear" w:color="auto" w:fill="FFFFFF" w:themeFill="background1"/>
          </w:tcPr>
          <w:p w14:paraId="511F4893" w14:textId="7B27EBC0" w:rsidR="00F553F1" w:rsidRPr="00486C2D" w:rsidRDefault="00F553F1" w:rsidP="00282E77">
            <w:pPr>
              <w:pStyle w:val="Tabletext"/>
            </w:pPr>
            <w:r>
              <w:t xml:space="preserve">Learning pyramid </w:t>
            </w:r>
          </w:p>
        </w:tc>
        <w:tc>
          <w:tcPr>
            <w:tcW w:w="675" w:type="dxa"/>
            <w:shd w:val="clear" w:color="auto" w:fill="FFFFFF" w:themeFill="background1"/>
          </w:tcPr>
          <w:p w14:paraId="3830226B" w14:textId="73B3CB8D" w:rsidR="00F553F1" w:rsidRPr="00486C2D" w:rsidRDefault="00F553F1" w:rsidP="00282E77">
            <w:pPr>
              <w:pStyle w:val="Tabletext"/>
            </w:pPr>
            <w:r>
              <w:t>3</w:t>
            </w:r>
          </w:p>
        </w:tc>
      </w:tr>
      <w:tr w:rsidR="00F553F1" w:rsidRPr="00486C2D" w14:paraId="5A4E07A7" w14:textId="77777777" w:rsidTr="00F471C7">
        <w:trPr>
          <w:trHeight w:val="70"/>
          <w:jc w:val="center"/>
        </w:trPr>
        <w:tc>
          <w:tcPr>
            <w:tcW w:w="985" w:type="dxa"/>
            <w:vMerge/>
            <w:shd w:val="clear" w:color="auto" w:fill="FFFFFF" w:themeFill="background1"/>
          </w:tcPr>
          <w:p w14:paraId="420B8FD1" w14:textId="77777777" w:rsidR="00F553F1" w:rsidRPr="00486C2D" w:rsidRDefault="00F553F1" w:rsidP="005E026A">
            <w:pPr>
              <w:pStyle w:val="Tabletext"/>
            </w:pPr>
          </w:p>
        </w:tc>
        <w:tc>
          <w:tcPr>
            <w:tcW w:w="4383" w:type="dxa"/>
            <w:vMerge/>
            <w:shd w:val="clear" w:color="auto" w:fill="FFFFFF" w:themeFill="background1"/>
          </w:tcPr>
          <w:p w14:paraId="50991DF1" w14:textId="77777777" w:rsidR="00F553F1" w:rsidRPr="00486C2D" w:rsidRDefault="00F553F1" w:rsidP="005E026A">
            <w:pPr>
              <w:pStyle w:val="Tabletext"/>
            </w:pPr>
          </w:p>
        </w:tc>
        <w:tc>
          <w:tcPr>
            <w:tcW w:w="1017" w:type="dxa"/>
            <w:shd w:val="clear" w:color="auto" w:fill="FFFFFF" w:themeFill="background1"/>
          </w:tcPr>
          <w:p w14:paraId="1D1E784D" w14:textId="77777777" w:rsidR="00F553F1" w:rsidRPr="00486C2D" w:rsidRDefault="00F553F1" w:rsidP="005E026A">
            <w:pPr>
              <w:pStyle w:val="Tabletext"/>
              <w:ind w:left="60" w:right="74"/>
            </w:pPr>
            <w:r w:rsidRPr="00486C2D">
              <w:t>1.1.3.2</w:t>
            </w:r>
          </w:p>
        </w:tc>
        <w:tc>
          <w:tcPr>
            <w:tcW w:w="6946" w:type="dxa"/>
            <w:shd w:val="clear" w:color="auto" w:fill="FFFFFF" w:themeFill="background1"/>
          </w:tcPr>
          <w:p w14:paraId="34F9DBF8" w14:textId="7A4D829D" w:rsidR="00F553F1" w:rsidRPr="00486C2D" w:rsidRDefault="00F553F1" w:rsidP="005E026A">
            <w:pPr>
              <w:pStyle w:val="Tabletext"/>
            </w:pPr>
            <w:r>
              <w:t>Reasonable adjustments</w:t>
            </w:r>
          </w:p>
        </w:tc>
        <w:tc>
          <w:tcPr>
            <w:tcW w:w="675" w:type="dxa"/>
            <w:shd w:val="clear" w:color="auto" w:fill="FFFFFF" w:themeFill="background1"/>
          </w:tcPr>
          <w:p w14:paraId="70788332" w14:textId="7605EDFD" w:rsidR="00F553F1" w:rsidRPr="00486C2D" w:rsidRDefault="00916A71" w:rsidP="005E026A">
            <w:pPr>
              <w:pStyle w:val="Tabletext"/>
            </w:pPr>
            <w:r>
              <w:t>3</w:t>
            </w:r>
          </w:p>
        </w:tc>
      </w:tr>
      <w:tr w:rsidR="00F553F1" w:rsidRPr="00486C2D" w14:paraId="7B68C290" w14:textId="77777777" w:rsidTr="00F471C7">
        <w:trPr>
          <w:trHeight w:val="377"/>
          <w:jc w:val="center"/>
        </w:trPr>
        <w:tc>
          <w:tcPr>
            <w:tcW w:w="985" w:type="dxa"/>
            <w:vMerge/>
            <w:shd w:val="clear" w:color="auto" w:fill="FFFFFF" w:themeFill="background1"/>
          </w:tcPr>
          <w:p w14:paraId="7E88807C" w14:textId="77777777" w:rsidR="00F553F1" w:rsidRPr="00486C2D" w:rsidRDefault="00F553F1" w:rsidP="005E026A">
            <w:pPr>
              <w:pStyle w:val="Tabletext"/>
            </w:pPr>
          </w:p>
        </w:tc>
        <w:tc>
          <w:tcPr>
            <w:tcW w:w="4383" w:type="dxa"/>
            <w:vMerge/>
            <w:shd w:val="clear" w:color="auto" w:fill="FFFFFF" w:themeFill="background1"/>
          </w:tcPr>
          <w:p w14:paraId="55B607B0" w14:textId="77777777" w:rsidR="00F553F1" w:rsidRPr="00486C2D" w:rsidRDefault="00F553F1" w:rsidP="005E026A">
            <w:pPr>
              <w:pStyle w:val="Tabletext"/>
            </w:pPr>
          </w:p>
        </w:tc>
        <w:tc>
          <w:tcPr>
            <w:tcW w:w="1017" w:type="dxa"/>
            <w:shd w:val="clear" w:color="auto" w:fill="FFFFFF" w:themeFill="background1"/>
          </w:tcPr>
          <w:p w14:paraId="4351C17B" w14:textId="77CE2020" w:rsidR="00F553F1" w:rsidRPr="00486C2D" w:rsidRDefault="00F553F1" w:rsidP="00F92B40">
            <w:pPr>
              <w:pStyle w:val="Tabletext"/>
              <w:ind w:left="60" w:right="74"/>
            </w:pPr>
            <w:r w:rsidRPr="00486C2D">
              <w:t>1.1.3.3</w:t>
            </w:r>
          </w:p>
        </w:tc>
        <w:tc>
          <w:tcPr>
            <w:tcW w:w="6946" w:type="dxa"/>
            <w:shd w:val="clear" w:color="auto" w:fill="FFFFFF" w:themeFill="background1"/>
          </w:tcPr>
          <w:p w14:paraId="32785DA8" w14:textId="0B7BD3A2" w:rsidR="00F553F1" w:rsidRPr="00486C2D" w:rsidRDefault="00F553F1" w:rsidP="005E026A">
            <w:pPr>
              <w:pStyle w:val="Tabletext"/>
            </w:pPr>
            <w:r>
              <w:t xml:space="preserve">Connecting known </w:t>
            </w:r>
            <w:proofErr w:type="gramStart"/>
            <w:r>
              <w:t>to</w:t>
            </w:r>
            <w:proofErr w:type="gramEnd"/>
            <w:r>
              <w:t xml:space="preserve"> unknown </w:t>
            </w:r>
          </w:p>
        </w:tc>
        <w:tc>
          <w:tcPr>
            <w:tcW w:w="675" w:type="dxa"/>
            <w:shd w:val="clear" w:color="auto" w:fill="FFFFFF" w:themeFill="background1"/>
          </w:tcPr>
          <w:p w14:paraId="4EADC4EE" w14:textId="15508F97" w:rsidR="00F553F1" w:rsidRPr="00486C2D" w:rsidRDefault="00916A71" w:rsidP="005E026A">
            <w:pPr>
              <w:pStyle w:val="Tabletext"/>
            </w:pPr>
            <w:r>
              <w:t>3</w:t>
            </w:r>
          </w:p>
        </w:tc>
      </w:tr>
      <w:tr w:rsidR="00F553F1" w:rsidRPr="00486C2D" w14:paraId="3FD4EB8E" w14:textId="77777777" w:rsidTr="00D93BB6">
        <w:trPr>
          <w:trHeight w:val="280"/>
          <w:jc w:val="center"/>
        </w:trPr>
        <w:tc>
          <w:tcPr>
            <w:tcW w:w="985" w:type="dxa"/>
            <w:vMerge/>
            <w:shd w:val="clear" w:color="auto" w:fill="auto"/>
          </w:tcPr>
          <w:p w14:paraId="369B65CD" w14:textId="77777777" w:rsidR="00F553F1" w:rsidRPr="00486C2D" w:rsidRDefault="00F553F1" w:rsidP="00D93BB6">
            <w:pPr>
              <w:pStyle w:val="Tabletext"/>
              <w:ind w:left="60" w:right="74"/>
            </w:pPr>
          </w:p>
        </w:tc>
        <w:tc>
          <w:tcPr>
            <w:tcW w:w="4383" w:type="dxa"/>
            <w:vMerge/>
            <w:shd w:val="clear" w:color="auto" w:fill="auto"/>
          </w:tcPr>
          <w:p w14:paraId="029D4809" w14:textId="77777777" w:rsidR="00F553F1" w:rsidRDefault="00F553F1" w:rsidP="00D93BB6">
            <w:pPr>
              <w:pStyle w:val="Tabletext"/>
              <w:ind w:left="60" w:right="74"/>
            </w:pPr>
          </w:p>
        </w:tc>
        <w:tc>
          <w:tcPr>
            <w:tcW w:w="1017" w:type="dxa"/>
            <w:shd w:val="clear" w:color="auto" w:fill="auto"/>
          </w:tcPr>
          <w:p w14:paraId="66E13D96" w14:textId="10C55C37" w:rsidR="00F553F1" w:rsidRPr="00486C2D" w:rsidRDefault="00F553F1" w:rsidP="00D93BB6">
            <w:pPr>
              <w:pStyle w:val="Tabletext"/>
              <w:ind w:left="60" w:right="74"/>
            </w:pPr>
            <w:r>
              <w:t>1.1.3.4</w:t>
            </w:r>
          </w:p>
        </w:tc>
        <w:tc>
          <w:tcPr>
            <w:tcW w:w="6946" w:type="dxa"/>
            <w:shd w:val="clear" w:color="auto" w:fill="auto"/>
          </w:tcPr>
          <w:p w14:paraId="6A0485CC" w14:textId="60D047E4" w:rsidR="00F553F1" w:rsidRPr="00486C2D" w:rsidRDefault="00F553F1" w:rsidP="00D93BB6">
            <w:pPr>
              <w:pStyle w:val="Tabletext"/>
              <w:ind w:left="60" w:right="74"/>
            </w:pPr>
            <w:r>
              <w:t xml:space="preserve">Inductive and deductive learning </w:t>
            </w:r>
          </w:p>
        </w:tc>
        <w:tc>
          <w:tcPr>
            <w:tcW w:w="675" w:type="dxa"/>
            <w:shd w:val="clear" w:color="auto" w:fill="auto"/>
          </w:tcPr>
          <w:p w14:paraId="4A8DDFF1" w14:textId="4E865185" w:rsidR="00F553F1" w:rsidRPr="00486C2D" w:rsidRDefault="00916A71" w:rsidP="00D93BB6">
            <w:pPr>
              <w:pStyle w:val="Tabletext"/>
              <w:ind w:left="60" w:right="74"/>
            </w:pPr>
            <w:r>
              <w:t>3</w:t>
            </w:r>
          </w:p>
        </w:tc>
      </w:tr>
      <w:tr w:rsidR="008A6F39" w:rsidRPr="00486C2D" w14:paraId="0B681C07" w14:textId="77777777" w:rsidTr="00F471C7">
        <w:trPr>
          <w:trHeight w:val="280"/>
          <w:jc w:val="center"/>
        </w:trPr>
        <w:tc>
          <w:tcPr>
            <w:tcW w:w="985" w:type="dxa"/>
            <w:shd w:val="clear" w:color="auto" w:fill="F2F2F2" w:themeFill="background1" w:themeFillShade="F2"/>
          </w:tcPr>
          <w:p w14:paraId="3682D3BB" w14:textId="77777777" w:rsidR="008A6F39" w:rsidRPr="00E843B3" w:rsidRDefault="008A6F39" w:rsidP="005E026A">
            <w:pPr>
              <w:pStyle w:val="Tabletext"/>
              <w:rPr>
                <w:b/>
                <w:bCs/>
              </w:rPr>
            </w:pPr>
            <w:r w:rsidRPr="00E843B3">
              <w:rPr>
                <w:b/>
                <w:bCs/>
              </w:rPr>
              <w:t>1.2</w:t>
            </w:r>
          </w:p>
        </w:tc>
        <w:tc>
          <w:tcPr>
            <w:tcW w:w="4383" w:type="dxa"/>
            <w:shd w:val="clear" w:color="auto" w:fill="F2F2F2" w:themeFill="background1" w:themeFillShade="F2"/>
          </w:tcPr>
          <w:p w14:paraId="54017816" w14:textId="0DB26D95" w:rsidR="008A6F39" w:rsidRPr="00E843B3" w:rsidRDefault="005D4D12" w:rsidP="005E026A">
            <w:pPr>
              <w:pStyle w:val="Tabletext"/>
              <w:rPr>
                <w:b/>
                <w:bCs/>
              </w:rPr>
            </w:pPr>
            <w:r w:rsidRPr="00E843B3">
              <w:rPr>
                <w:b/>
                <w:bCs/>
              </w:rPr>
              <w:t>Training taxonomies</w:t>
            </w:r>
          </w:p>
        </w:tc>
        <w:tc>
          <w:tcPr>
            <w:tcW w:w="1017" w:type="dxa"/>
            <w:shd w:val="clear" w:color="auto" w:fill="F2F2F2" w:themeFill="background1" w:themeFillShade="F2"/>
          </w:tcPr>
          <w:p w14:paraId="5768C4F3" w14:textId="77777777" w:rsidR="008A6F39" w:rsidRPr="00486C2D" w:rsidRDefault="008A6F39" w:rsidP="005E026A">
            <w:pPr>
              <w:pStyle w:val="Tabletext"/>
              <w:ind w:left="60" w:right="74"/>
            </w:pPr>
          </w:p>
        </w:tc>
        <w:tc>
          <w:tcPr>
            <w:tcW w:w="6946" w:type="dxa"/>
            <w:shd w:val="clear" w:color="auto" w:fill="F2F2F2" w:themeFill="background1" w:themeFillShade="F2"/>
          </w:tcPr>
          <w:p w14:paraId="695879C3" w14:textId="77777777" w:rsidR="008A6F39" w:rsidRPr="00486C2D" w:rsidRDefault="008A6F39" w:rsidP="005E026A">
            <w:pPr>
              <w:pStyle w:val="Tabletext"/>
            </w:pPr>
          </w:p>
        </w:tc>
        <w:tc>
          <w:tcPr>
            <w:tcW w:w="675" w:type="dxa"/>
            <w:shd w:val="clear" w:color="auto" w:fill="F2F2F2" w:themeFill="background1" w:themeFillShade="F2"/>
          </w:tcPr>
          <w:p w14:paraId="024425BB" w14:textId="77777777" w:rsidR="008A6F39" w:rsidRPr="00486C2D" w:rsidRDefault="008A6F39" w:rsidP="005E026A">
            <w:pPr>
              <w:pStyle w:val="Tabletext"/>
            </w:pPr>
          </w:p>
        </w:tc>
      </w:tr>
      <w:tr w:rsidR="007045B8" w:rsidRPr="00486C2D" w14:paraId="32EA8451" w14:textId="77777777" w:rsidTr="00D31FD7">
        <w:trPr>
          <w:trHeight w:val="1308"/>
          <w:jc w:val="center"/>
        </w:trPr>
        <w:tc>
          <w:tcPr>
            <w:tcW w:w="985" w:type="dxa"/>
            <w:shd w:val="clear" w:color="auto" w:fill="FFFFFF" w:themeFill="background1"/>
          </w:tcPr>
          <w:p w14:paraId="3407E8A6" w14:textId="77777777" w:rsidR="007045B8" w:rsidRPr="00486C2D" w:rsidRDefault="007045B8" w:rsidP="005D4D12">
            <w:pPr>
              <w:pStyle w:val="Tabletext"/>
            </w:pPr>
            <w:r w:rsidRPr="00486C2D">
              <w:t>1.2.1</w:t>
            </w:r>
          </w:p>
        </w:tc>
        <w:tc>
          <w:tcPr>
            <w:tcW w:w="4383" w:type="dxa"/>
            <w:shd w:val="clear" w:color="auto" w:fill="FFFFFF" w:themeFill="background1"/>
          </w:tcPr>
          <w:p w14:paraId="326C143A" w14:textId="51712AE5" w:rsidR="007045B8" w:rsidRPr="007045B8" w:rsidRDefault="007045B8" w:rsidP="005D4D12">
            <w:pPr>
              <w:pStyle w:val="Tabletext"/>
              <w:rPr>
                <w:b/>
                <w:bCs/>
                <w:i/>
                <w:iCs/>
              </w:rPr>
            </w:pPr>
            <w:r w:rsidRPr="007045B8">
              <w:rPr>
                <w:i/>
                <w:iCs/>
              </w:rPr>
              <w:t>Describe the different training taxonomies</w:t>
            </w:r>
            <w:r w:rsidR="00916A71">
              <w:rPr>
                <w:i/>
                <w:iCs/>
              </w:rPr>
              <w:t>.</w:t>
            </w:r>
            <w:r w:rsidRPr="007045B8">
              <w:rPr>
                <w:i/>
                <w:iCs/>
              </w:rPr>
              <w:t xml:space="preserve"> </w:t>
            </w:r>
          </w:p>
          <w:p w14:paraId="2E750A4E" w14:textId="6BB8DE1C" w:rsidR="007045B8" w:rsidRPr="007045B8" w:rsidRDefault="007045B8" w:rsidP="005D4D12">
            <w:pPr>
              <w:pStyle w:val="Tabletext"/>
              <w:rPr>
                <w:b/>
                <w:bCs/>
                <w:i/>
                <w:iCs/>
              </w:rPr>
            </w:pPr>
          </w:p>
        </w:tc>
        <w:tc>
          <w:tcPr>
            <w:tcW w:w="1017" w:type="dxa"/>
            <w:shd w:val="clear" w:color="auto" w:fill="FFFFFF" w:themeFill="background1"/>
          </w:tcPr>
          <w:p w14:paraId="5B190D0A" w14:textId="77777777" w:rsidR="007045B8" w:rsidRPr="00486C2D" w:rsidRDefault="007045B8" w:rsidP="005D4D12">
            <w:pPr>
              <w:pStyle w:val="Tabletext"/>
              <w:ind w:left="60" w:right="74"/>
            </w:pPr>
            <w:r w:rsidRPr="00486C2D">
              <w:t>1.2.1.1</w:t>
            </w:r>
          </w:p>
        </w:tc>
        <w:tc>
          <w:tcPr>
            <w:tcW w:w="6946" w:type="dxa"/>
            <w:shd w:val="clear" w:color="auto" w:fill="FFFFFF" w:themeFill="background1"/>
          </w:tcPr>
          <w:p w14:paraId="61C95112" w14:textId="5B62E743" w:rsidR="007045B8" w:rsidRDefault="007045B8" w:rsidP="005D4D12">
            <w:pPr>
              <w:pStyle w:val="Tabletext"/>
            </w:pPr>
            <w:r>
              <w:t xml:space="preserve">Three taxonomies: </w:t>
            </w:r>
          </w:p>
          <w:p w14:paraId="21E76B18" w14:textId="0A9AC9A5" w:rsidR="007045B8" w:rsidRDefault="007045B8" w:rsidP="00090D88">
            <w:pPr>
              <w:pStyle w:val="Tabletext"/>
              <w:numPr>
                <w:ilvl w:val="0"/>
                <w:numId w:val="30"/>
              </w:numPr>
            </w:pPr>
            <w:r>
              <w:t>Cognitive (knowledge)</w:t>
            </w:r>
          </w:p>
          <w:p w14:paraId="524BC8C7" w14:textId="6DBE4010" w:rsidR="007045B8" w:rsidRDefault="007045B8" w:rsidP="00090D88">
            <w:pPr>
              <w:pStyle w:val="Tabletext"/>
              <w:numPr>
                <w:ilvl w:val="0"/>
                <w:numId w:val="30"/>
              </w:numPr>
            </w:pPr>
            <w:r>
              <w:t>Psychomotor (skills)</w:t>
            </w:r>
          </w:p>
          <w:p w14:paraId="6B1631C1" w14:textId="11FE1A6C" w:rsidR="007045B8" w:rsidRPr="00486C2D" w:rsidRDefault="007045B8" w:rsidP="00090D88">
            <w:pPr>
              <w:pStyle w:val="Tabletext"/>
              <w:numPr>
                <w:ilvl w:val="0"/>
                <w:numId w:val="30"/>
              </w:numPr>
            </w:pPr>
            <w:r>
              <w:t>Affective (attitude)</w:t>
            </w:r>
          </w:p>
        </w:tc>
        <w:tc>
          <w:tcPr>
            <w:tcW w:w="675" w:type="dxa"/>
            <w:shd w:val="clear" w:color="auto" w:fill="FFFFFF" w:themeFill="background1"/>
          </w:tcPr>
          <w:p w14:paraId="4D7F97AC" w14:textId="4EA54E3D" w:rsidR="007045B8" w:rsidRPr="00486C2D" w:rsidRDefault="007045B8" w:rsidP="005D4D12">
            <w:pPr>
              <w:pStyle w:val="Tabletext"/>
            </w:pPr>
            <w:r>
              <w:t>2</w:t>
            </w:r>
          </w:p>
        </w:tc>
      </w:tr>
      <w:tr w:rsidR="00D90F53" w:rsidRPr="00486C2D" w14:paraId="291886F1" w14:textId="77777777" w:rsidTr="00F471C7">
        <w:trPr>
          <w:trHeight w:val="368"/>
          <w:jc w:val="center"/>
        </w:trPr>
        <w:tc>
          <w:tcPr>
            <w:tcW w:w="985" w:type="dxa"/>
            <w:shd w:val="clear" w:color="auto" w:fill="FFFFFF" w:themeFill="background1"/>
          </w:tcPr>
          <w:p w14:paraId="70BBD4E7" w14:textId="2C22595B" w:rsidR="00D90F53" w:rsidRPr="00486C2D" w:rsidRDefault="00D90F53" w:rsidP="00D90F53">
            <w:pPr>
              <w:pStyle w:val="Tabletext"/>
            </w:pPr>
            <w:r w:rsidRPr="00486C2D">
              <w:t>1.2.2</w:t>
            </w:r>
          </w:p>
        </w:tc>
        <w:tc>
          <w:tcPr>
            <w:tcW w:w="4383" w:type="dxa"/>
            <w:shd w:val="clear" w:color="auto" w:fill="FFFFFF" w:themeFill="background1"/>
          </w:tcPr>
          <w:p w14:paraId="70E3A3D7" w14:textId="3CCABB45" w:rsidR="00D90F53" w:rsidRPr="007045B8" w:rsidRDefault="00D90F53" w:rsidP="00D90F53">
            <w:pPr>
              <w:pStyle w:val="Tabletext"/>
              <w:rPr>
                <w:i/>
                <w:iCs/>
              </w:rPr>
            </w:pPr>
            <w:r w:rsidRPr="007045B8">
              <w:rPr>
                <w:i/>
                <w:iCs/>
              </w:rPr>
              <w:t>Describe the IALA competence levels.</w:t>
            </w:r>
          </w:p>
        </w:tc>
        <w:tc>
          <w:tcPr>
            <w:tcW w:w="1017" w:type="dxa"/>
            <w:shd w:val="clear" w:color="auto" w:fill="FFFFFF" w:themeFill="background1"/>
          </w:tcPr>
          <w:p w14:paraId="68116E1B" w14:textId="697308CB" w:rsidR="00D90F53" w:rsidRPr="00486C2D" w:rsidRDefault="00D90F53" w:rsidP="00D90F53">
            <w:pPr>
              <w:pStyle w:val="Tabletext"/>
              <w:ind w:left="60" w:right="74"/>
            </w:pPr>
            <w:r w:rsidRPr="00486C2D">
              <w:t>1.2.2.1</w:t>
            </w:r>
          </w:p>
        </w:tc>
        <w:tc>
          <w:tcPr>
            <w:tcW w:w="6946" w:type="dxa"/>
            <w:shd w:val="clear" w:color="auto" w:fill="FFFFFF" w:themeFill="background1"/>
          </w:tcPr>
          <w:p w14:paraId="7D254243" w14:textId="77777777" w:rsidR="00D90F53" w:rsidRDefault="00D90F53" w:rsidP="00D90F53">
            <w:pPr>
              <w:pStyle w:val="Tabletext"/>
            </w:pPr>
            <w:r>
              <w:t>5 competence levels</w:t>
            </w:r>
          </w:p>
          <w:p w14:paraId="196C0CF0" w14:textId="77777777" w:rsidR="00D90F53" w:rsidRDefault="00D90F53" w:rsidP="00090D88">
            <w:pPr>
              <w:pStyle w:val="Tabletext"/>
              <w:numPr>
                <w:ilvl w:val="0"/>
                <w:numId w:val="30"/>
              </w:numPr>
            </w:pPr>
            <w:r>
              <w:t>Level 1 – Comprehension / Guided response</w:t>
            </w:r>
          </w:p>
          <w:p w14:paraId="61390BC2" w14:textId="77777777" w:rsidR="00D90F53" w:rsidRDefault="00D90F53" w:rsidP="00090D88">
            <w:pPr>
              <w:pStyle w:val="Tabletext"/>
              <w:numPr>
                <w:ilvl w:val="0"/>
                <w:numId w:val="30"/>
              </w:numPr>
            </w:pPr>
            <w:r>
              <w:t>Level 2 – Application / Autonomous response</w:t>
            </w:r>
          </w:p>
          <w:p w14:paraId="6484F0A2" w14:textId="77777777" w:rsidR="00D90F53" w:rsidRDefault="00D90F53" w:rsidP="00090D88">
            <w:pPr>
              <w:pStyle w:val="Tabletext"/>
              <w:numPr>
                <w:ilvl w:val="0"/>
                <w:numId w:val="30"/>
              </w:numPr>
            </w:pPr>
            <w:r>
              <w:t>Level 3 – Analysis / Complex observable response</w:t>
            </w:r>
          </w:p>
          <w:p w14:paraId="5B106AEA" w14:textId="77777777" w:rsidR="00D90F53" w:rsidRDefault="00D90F53" w:rsidP="00090D88">
            <w:pPr>
              <w:pStyle w:val="Tabletext"/>
              <w:numPr>
                <w:ilvl w:val="0"/>
                <w:numId w:val="30"/>
              </w:numPr>
            </w:pPr>
            <w:r>
              <w:t xml:space="preserve">Level 4 – Synthesis / Adaptation </w:t>
            </w:r>
          </w:p>
          <w:p w14:paraId="7FB9FD83" w14:textId="1FE27AB6" w:rsidR="00D90F53" w:rsidRDefault="00D90F53" w:rsidP="00090D88">
            <w:pPr>
              <w:pStyle w:val="Tabletext"/>
              <w:numPr>
                <w:ilvl w:val="0"/>
                <w:numId w:val="30"/>
              </w:numPr>
            </w:pPr>
            <w:r>
              <w:t xml:space="preserve">Level 5 – Evaluation / Creations </w:t>
            </w:r>
          </w:p>
        </w:tc>
        <w:tc>
          <w:tcPr>
            <w:tcW w:w="675" w:type="dxa"/>
            <w:shd w:val="clear" w:color="auto" w:fill="FFFFFF" w:themeFill="background1"/>
          </w:tcPr>
          <w:p w14:paraId="1D3F8686" w14:textId="77777777" w:rsidR="00D90F53" w:rsidRDefault="00D90F53" w:rsidP="00D90F53">
            <w:pPr>
              <w:pStyle w:val="Tabletext"/>
            </w:pPr>
          </w:p>
        </w:tc>
      </w:tr>
      <w:tr w:rsidR="00D90F53" w:rsidRPr="00486C2D" w14:paraId="745F039E" w14:textId="77777777" w:rsidTr="00F471C7">
        <w:trPr>
          <w:trHeight w:val="368"/>
          <w:jc w:val="center"/>
        </w:trPr>
        <w:tc>
          <w:tcPr>
            <w:tcW w:w="985" w:type="dxa"/>
            <w:vMerge w:val="restart"/>
            <w:shd w:val="clear" w:color="auto" w:fill="FFFFFF" w:themeFill="background1"/>
          </w:tcPr>
          <w:p w14:paraId="0714027E" w14:textId="2785254A" w:rsidR="00D90F53" w:rsidRPr="00486C2D" w:rsidRDefault="000334A7" w:rsidP="00D93BB6">
            <w:pPr>
              <w:pStyle w:val="Tabletext"/>
              <w:ind w:left="0"/>
            </w:pPr>
            <w:r>
              <w:t>1.2.3</w:t>
            </w:r>
          </w:p>
        </w:tc>
        <w:tc>
          <w:tcPr>
            <w:tcW w:w="4383" w:type="dxa"/>
            <w:vMerge w:val="restart"/>
            <w:shd w:val="clear" w:color="auto" w:fill="FFFFFF" w:themeFill="background1"/>
          </w:tcPr>
          <w:p w14:paraId="25B04F83" w14:textId="1F79244B" w:rsidR="00D90F53" w:rsidRPr="00486C2D" w:rsidRDefault="004D25EA" w:rsidP="00044CBD">
            <w:pPr>
              <w:pStyle w:val="Tabletext"/>
            </w:pPr>
            <w:r w:rsidRPr="00044CBD">
              <w:rPr>
                <w:i/>
                <w:iCs/>
              </w:rPr>
              <w:t>Explain the IALA competence levels in a VTS OJT program</w:t>
            </w:r>
            <w:r w:rsidR="00044CBD">
              <w:rPr>
                <w:i/>
                <w:iCs/>
              </w:rPr>
              <w:t>.</w:t>
            </w:r>
          </w:p>
        </w:tc>
        <w:tc>
          <w:tcPr>
            <w:tcW w:w="1017" w:type="dxa"/>
            <w:shd w:val="clear" w:color="auto" w:fill="FFFFFF" w:themeFill="background1"/>
          </w:tcPr>
          <w:p w14:paraId="77E72B77" w14:textId="334E4F6C" w:rsidR="00D90F53" w:rsidRPr="00486C2D" w:rsidRDefault="00D90F53" w:rsidP="00D90F53">
            <w:pPr>
              <w:pStyle w:val="Tabletext"/>
              <w:ind w:left="60" w:right="74"/>
            </w:pPr>
            <w:r w:rsidRPr="00486C2D">
              <w:t>1.2.</w:t>
            </w:r>
            <w:r w:rsidR="000334A7">
              <w:t>3</w:t>
            </w:r>
            <w:r w:rsidRPr="00486C2D">
              <w:t>.</w:t>
            </w:r>
            <w:r w:rsidR="000334A7">
              <w:t>1</w:t>
            </w:r>
          </w:p>
        </w:tc>
        <w:tc>
          <w:tcPr>
            <w:tcW w:w="6946" w:type="dxa"/>
            <w:shd w:val="clear" w:color="auto" w:fill="FFFFFF" w:themeFill="background1"/>
          </w:tcPr>
          <w:p w14:paraId="7A7B78BD" w14:textId="5E49B301" w:rsidR="00D90F53" w:rsidRPr="00486C2D" w:rsidRDefault="004D25EA" w:rsidP="004D25EA">
            <w:pPr>
              <w:pStyle w:val="Tabletext"/>
            </w:pPr>
            <w:r>
              <w:t>Competence</w:t>
            </w:r>
            <w:r w:rsidR="00D90F53">
              <w:t xml:space="preserve"> </w:t>
            </w:r>
            <w:r w:rsidR="000334A7">
              <w:t>tables</w:t>
            </w:r>
            <w:r w:rsidR="00D90F53">
              <w:t xml:space="preserve"> in </w:t>
            </w:r>
            <w:r w:rsidR="000334A7">
              <w:t>C0103-3 (</w:t>
            </w:r>
            <w:r w:rsidR="00D90F53">
              <w:t xml:space="preserve">VTS </w:t>
            </w:r>
            <w:r w:rsidR="006E130C">
              <w:t>OJT</w:t>
            </w:r>
            <w:r w:rsidR="000334A7">
              <w:t>)</w:t>
            </w:r>
            <w:r w:rsidR="00D90F53">
              <w:t xml:space="preserve"> </w:t>
            </w:r>
          </w:p>
        </w:tc>
        <w:tc>
          <w:tcPr>
            <w:tcW w:w="675" w:type="dxa"/>
            <w:shd w:val="clear" w:color="auto" w:fill="FFFFFF" w:themeFill="background1"/>
          </w:tcPr>
          <w:p w14:paraId="6DD3E0AB" w14:textId="4C652639" w:rsidR="00D90F53" w:rsidRPr="00486C2D" w:rsidRDefault="004D25EA" w:rsidP="00D90F53">
            <w:pPr>
              <w:pStyle w:val="Tabletext"/>
            </w:pPr>
            <w:r>
              <w:t>3</w:t>
            </w:r>
          </w:p>
        </w:tc>
      </w:tr>
      <w:tr w:rsidR="00B229ED" w:rsidRPr="00486C2D" w14:paraId="0266B172" w14:textId="77777777" w:rsidTr="007045B8">
        <w:trPr>
          <w:trHeight w:val="393"/>
          <w:jc w:val="center"/>
        </w:trPr>
        <w:tc>
          <w:tcPr>
            <w:tcW w:w="985" w:type="dxa"/>
            <w:vMerge/>
            <w:shd w:val="clear" w:color="auto" w:fill="FFFFFF" w:themeFill="background1"/>
          </w:tcPr>
          <w:p w14:paraId="7C1ABC35" w14:textId="77777777" w:rsidR="00B229ED" w:rsidRPr="00486C2D" w:rsidRDefault="00B229ED" w:rsidP="00D90F53">
            <w:pPr>
              <w:pStyle w:val="Tabletext"/>
            </w:pPr>
          </w:p>
        </w:tc>
        <w:tc>
          <w:tcPr>
            <w:tcW w:w="4383" w:type="dxa"/>
            <w:vMerge/>
            <w:shd w:val="clear" w:color="auto" w:fill="FFFFFF" w:themeFill="background1"/>
          </w:tcPr>
          <w:p w14:paraId="28B3282E" w14:textId="77777777" w:rsidR="00B229ED" w:rsidRPr="00486C2D" w:rsidRDefault="00B229ED" w:rsidP="00D90F53">
            <w:pPr>
              <w:pStyle w:val="Tabletext"/>
            </w:pPr>
          </w:p>
        </w:tc>
        <w:tc>
          <w:tcPr>
            <w:tcW w:w="1017" w:type="dxa"/>
            <w:shd w:val="clear" w:color="auto" w:fill="FFFFFF" w:themeFill="background1"/>
          </w:tcPr>
          <w:p w14:paraId="7C1927FA" w14:textId="400EF4CC" w:rsidR="00B229ED" w:rsidRPr="00486C2D" w:rsidRDefault="00B229ED" w:rsidP="00B229ED">
            <w:pPr>
              <w:pStyle w:val="Tabletext"/>
              <w:ind w:left="0" w:right="74"/>
            </w:pPr>
            <w:r>
              <w:t>1.2.3.2</w:t>
            </w:r>
          </w:p>
        </w:tc>
        <w:tc>
          <w:tcPr>
            <w:tcW w:w="6946" w:type="dxa"/>
            <w:shd w:val="clear" w:color="auto" w:fill="FFFFFF" w:themeFill="background1"/>
          </w:tcPr>
          <w:p w14:paraId="6C1F95A8" w14:textId="57320C1B" w:rsidR="00B229ED" w:rsidRPr="00486C2D" w:rsidRDefault="00B229ED" w:rsidP="00044CBD">
            <w:pPr>
              <w:pStyle w:val="Tabletext"/>
            </w:pPr>
            <w:r>
              <w:t>Role of IALA competence levels in designing VTS OJT.</w:t>
            </w:r>
          </w:p>
        </w:tc>
        <w:tc>
          <w:tcPr>
            <w:tcW w:w="675" w:type="dxa"/>
            <w:shd w:val="clear" w:color="auto" w:fill="FFFFFF" w:themeFill="background1"/>
          </w:tcPr>
          <w:p w14:paraId="12BD4758" w14:textId="4AB4161B" w:rsidR="00B229ED" w:rsidRPr="00486C2D" w:rsidRDefault="00B229ED" w:rsidP="00D90F53">
            <w:pPr>
              <w:pStyle w:val="Tabletext"/>
            </w:pPr>
            <w:r>
              <w:t>3</w:t>
            </w:r>
          </w:p>
        </w:tc>
      </w:tr>
      <w:tr w:rsidR="00D90F53" w:rsidRPr="00486C2D" w14:paraId="48229521" w14:textId="77777777" w:rsidTr="00F471C7">
        <w:trPr>
          <w:trHeight w:val="70"/>
          <w:jc w:val="center"/>
        </w:trPr>
        <w:tc>
          <w:tcPr>
            <w:tcW w:w="985" w:type="dxa"/>
            <w:shd w:val="clear" w:color="auto" w:fill="F2F2F2" w:themeFill="background1" w:themeFillShade="F2"/>
          </w:tcPr>
          <w:p w14:paraId="71AB2A24" w14:textId="77777777" w:rsidR="00D90F53" w:rsidRPr="00E843B3" w:rsidRDefault="00D90F53" w:rsidP="00D90F53">
            <w:pPr>
              <w:pStyle w:val="Tabletext"/>
              <w:rPr>
                <w:b/>
                <w:bCs/>
              </w:rPr>
            </w:pPr>
            <w:r w:rsidRPr="00E843B3">
              <w:rPr>
                <w:b/>
                <w:bCs/>
              </w:rPr>
              <w:t>1.3</w:t>
            </w:r>
          </w:p>
        </w:tc>
        <w:tc>
          <w:tcPr>
            <w:tcW w:w="4383" w:type="dxa"/>
            <w:shd w:val="clear" w:color="auto" w:fill="F2F2F2" w:themeFill="background1" w:themeFillShade="F2"/>
          </w:tcPr>
          <w:p w14:paraId="4E7C8F01" w14:textId="5C6D73D1" w:rsidR="00D90F53" w:rsidRPr="00E843B3" w:rsidRDefault="00D90F53" w:rsidP="00D90F53">
            <w:pPr>
              <w:pStyle w:val="Tabletext"/>
              <w:rPr>
                <w:b/>
                <w:bCs/>
              </w:rPr>
            </w:pPr>
            <w:r w:rsidRPr="00E843B3">
              <w:rPr>
                <w:b/>
                <w:bCs/>
              </w:rPr>
              <w:t>Teaching Techniques</w:t>
            </w:r>
          </w:p>
        </w:tc>
        <w:tc>
          <w:tcPr>
            <w:tcW w:w="1017" w:type="dxa"/>
            <w:shd w:val="clear" w:color="auto" w:fill="F2F2F2" w:themeFill="background1" w:themeFillShade="F2"/>
          </w:tcPr>
          <w:p w14:paraId="1B86F0CF" w14:textId="77777777" w:rsidR="00D90F53" w:rsidRPr="00486C2D" w:rsidRDefault="00D90F53" w:rsidP="00D90F53">
            <w:pPr>
              <w:pStyle w:val="Tabletext"/>
              <w:ind w:left="60" w:right="74"/>
            </w:pPr>
          </w:p>
        </w:tc>
        <w:tc>
          <w:tcPr>
            <w:tcW w:w="6946" w:type="dxa"/>
            <w:shd w:val="clear" w:color="auto" w:fill="F2F2F2" w:themeFill="background1" w:themeFillShade="F2"/>
          </w:tcPr>
          <w:p w14:paraId="22D0E7B4" w14:textId="77777777" w:rsidR="00D90F53" w:rsidRPr="00486C2D" w:rsidRDefault="00D90F53" w:rsidP="00D90F53">
            <w:pPr>
              <w:pStyle w:val="Tabletext"/>
            </w:pPr>
          </w:p>
        </w:tc>
        <w:tc>
          <w:tcPr>
            <w:tcW w:w="675" w:type="dxa"/>
            <w:shd w:val="clear" w:color="auto" w:fill="F2F2F2" w:themeFill="background1" w:themeFillShade="F2"/>
          </w:tcPr>
          <w:p w14:paraId="4355A833" w14:textId="77777777" w:rsidR="00D90F53" w:rsidRPr="00486C2D" w:rsidRDefault="00D90F53" w:rsidP="00D90F53">
            <w:pPr>
              <w:pStyle w:val="Tabletext"/>
            </w:pPr>
          </w:p>
        </w:tc>
      </w:tr>
      <w:tr w:rsidR="00D90F53" w:rsidRPr="00486C2D" w14:paraId="622D15AC" w14:textId="77777777" w:rsidTr="00F471C7">
        <w:tblPrEx>
          <w:jc w:val="left"/>
        </w:tblPrEx>
        <w:tc>
          <w:tcPr>
            <w:tcW w:w="985" w:type="dxa"/>
            <w:vMerge w:val="restart"/>
          </w:tcPr>
          <w:p w14:paraId="602E4CA7" w14:textId="22D1104C" w:rsidR="00D90F53" w:rsidRPr="00486C2D" w:rsidRDefault="00D90F53" w:rsidP="00D90F53">
            <w:pPr>
              <w:pStyle w:val="Tabletext"/>
            </w:pPr>
            <w:r w:rsidRPr="00486C2D">
              <w:t>1.</w:t>
            </w:r>
            <w:r>
              <w:t>3</w:t>
            </w:r>
            <w:r w:rsidRPr="00486C2D">
              <w:t>.1</w:t>
            </w:r>
          </w:p>
        </w:tc>
        <w:tc>
          <w:tcPr>
            <w:tcW w:w="4383" w:type="dxa"/>
            <w:vMerge w:val="restart"/>
          </w:tcPr>
          <w:p w14:paraId="011650AF" w14:textId="1506C20F" w:rsidR="00D90F53" w:rsidRPr="007045B8" w:rsidRDefault="00F471C7" w:rsidP="007045B8">
            <w:pPr>
              <w:pStyle w:val="Tabletext"/>
              <w:rPr>
                <w:i/>
                <w:iCs/>
              </w:rPr>
            </w:pPr>
            <w:r w:rsidRPr="007045B8">
              <w:rPr>
                <w:i/>
                <w:iCs/>
              </w:rPr>
              <w:t xml:space="preserve">Describe </w:t>
            </w:r>
            <w:r w:rsidR="00D90F53" w:rsidRPr="007045B8">
              <w:rPr>
                <w:i/>
                <w:iCs/>
              </w:rPr>
              <w:t>techniques suitable for VTS OJT</w:t>
            </w:r>
          </w:p>
        </w:tc>
        <w:tc>
          <w:tcPr>
            <w:tcW w:w="1017" w:type="dxa"/>
          </w:tcPr>
          <w:p w14:paraId="5021ED04" w14:textId="5C84586B" w:rsidR="00D90F53" w:rsidRPr="00486C2D" w:rsidRDefault="00D90F53" w:rsidP="00D90F53">
            <w:pPr>
              <w:pStyle w:val="Tabletext"/>
              <w:ind w:left="60" w:right="74"/>
            </w:pPr>
            <w:r w:rsidRPr="00486C2D">
              <w:t>1.</w:t>
            </w:r>
            <w:r>
              <w:t>3</w:t>
            </w:r>
            <w:r w:rsidRPr="00486C2D">
              <w:t>.1.1</w:t>
            </w:r>
          </w:p>
        </w:tc>
        <w:tc>
          <w:tcPr>
            <w:tcW w:w="6946" w:type="dxa"/>
          </w:tcPr>
          <w:p w14:paraId="408E8912" w14:textId="41771E73" w:rsidR="00D90F53" w:rsidRPr="00486C2D" w:rsidRDefault="00DE365C" w:rsidP="00D90F53">
            <w:pPr>
              <w:pStyle w:val="Tabletext"/>
            </w:pPr>
            <w:r>
              <w:t>Active vs Passive</w:t>
            </w:r>
          </w:p>
        </w:tc>
        <w:tc>
          <w:tcPr>
            <w:tcW w:w="675" w:type="dxa"/>
          </w:tcPr>
          <w:p w14:paraId="372D5BF2" w14:textId="5656BDB8" w:rsidR="00D90F53" w:rsidRPr="00486C2D" w:rsidRDefault="00044CBD" w:rsidP="00D90F53">
            <w:pPr>
              <w:pStyle w:val="Tabletext"/>
            </w:pPr>
            <w:r>
              <w:t>2</w:t>
            </w:r>
          </w:p>
        </w:tc>
      </w:tr>
      <w:tr w:rsidR="00C21371" w:rsidRPr="00486C2D" w14:paraId="71336EB7" w14:textId="77777777" w:rsidTr="006D3470">
        <w:tblPrEx>
          <w:jc w:val="left"/>
        </w:tblPrEx>
        <w:trPr>
          <w:trHeight w:val="3512"/>
        </w:trPr>
        <w:tc>
          <w:tcPr>
            <w:tcW w:w="985" w:type="dxa"/>
            <w:vMerge/>
          </w:tcPr>
          <w:p w14:paraId="76A5619D" w14:textId="77777777" w:rsidR="00C21371" w:rsidRPr="00486C2D" w:rsidRDefault="00C21371" w:rsidP="00D90F53">
            <w:pPr>
              <w:pStyle w:val="Tabletext"/>
            </w:pPr>
          </w:p>
        </w:tc>
        <w:tc>
          <w:tcPr>
            <w:tcW w:w="4383" w:type="dxa"/>
            <w:vMerge/>
          </w:tcPr>
          <w:p w14:paraId="419EC716" w14:textId="77777777" w:rsidR="00C21371" w:rsidRPr="007045B8" w:rsidRDefault="00C21371" w:rsidP="00D90F53">
            <w:pPr>
              <w:pStyle w:val="Tabletext"/>
              <w:rPr>
                <w:i/>
                <w:iCs/>
              </w:rPr>
            </w:pPr>
          </w:p>
        </w:tc>
        <w:tc>
          <w:tcPr>
            <w:tcW w:w="1017" w:type="dxa"/>
          </w:tcPr>
          <w:p w14:paraId="034864FF" w14:textId="184EB2A3" w:rsidR="00C21371" w:rsidRPr="00486C2D" w:rsidRDefault="00C21371" w:rsidP="00D90F53">
            <w:pPr>
              <w:pStyle w:val="Tabletext"/>
              <w:ind w:left="60" w:right="74"/>
            </w:pPr>
            <w:r w:rsidRPr="00486C2D">
              <w:t>1.</w:t>
            </w:r>
            <w:r>
              <w:t>3</w:t>
            </w:r>
            <w:r w:rsidRPr="00486C2D">
              <w:t>.1.2</w:t>
            </w:r>
          </w:p>
        </w:tc>
        <w:tc>
          <w:tcPr>
            <w:tcW w:w="6946" w:type="dxa"/>
          </w:tcPr>
          <w:p w14:paraId="53D8BE5B" w14:textId="74F81037" w:rsidR="00C21371" w:rsidRDefault="00C21371" w:rsidP="00DE365C">
            <w:pPr>
              <w:pStyle w:val="Tabletext"/>
            </w:pPr>
            <w:r>
              <w:t xml:space="preserve">Techniques such as: </w:t>
            </w:r>
          </w:p>
          <w:p w14:paraId="5C14362E" w14:textId="77777777" w:rsidR="00C21371" w:rsidRDefault="00C21371" w:rsidP="00DF2BDB">
            <w:pPr>
              <w:pStyle w:val="Tabletext"/>
              <w:numPr>
                <w:ilvl w:val="0"/>
                <w:numId w:val="30"/>
              </w:numPr>
            </w:pPr>
            <w:r>
              <w:t>OJT Task books</w:t>
            </w:r>
          </w:p>
          <w:p w14:paraId="43D8F21F" w14:textId="77777777" w:rsidR="00C21371" w:rsidRDefault="00C21371" w:rsidP="00DF2BDB">
            <w:pPr>
              <w:pStyle w:val="Tabletext"/>
              <w:numPr>
                <w:ilvl w:val="0"/>
                <w:numId w:val="30"/>
              </w:numPr>
            </w:pPr>
            <w:r>
              <w:t xml:space="preserve">Job shadowing </w:t>
            </w:r>
          </w:p>
          <w:p w14:paraId="34A96539" w14:textId="77777777" w:rsidR="00C21371" w:rsidRDefault="00C21371" w:rsidP="00090D88">
            <w:pPr>
              <w:pStyle w:val="Tabletext"/>
              <w:numPr>
                <w:ilvl w:val="0"/>
                <w:numId w:val="30"/>
              </w:numPr>
            </w:pPr>
            <w:r>
              <w:t xml:space="preserve">Presentations </w:t>
            </w:r>
          </w:p>
          <w:p w14:paraId="6338DA74" w14:textId="6FBEB944" w:rsidR="00C21371" w:rsidRDefault="00044CBD" w:rsidP="00DF2BDB">
            <w:pPr>
              <w:pStyle w:val="Tabletext"/>
              <w:numPr>
                <w:ilvl w:val="0"/>
                <w:numId w:val="30"/>
              </w:numPr>
            </w:pPr>
            <w:r>
              <w:t xml:space="preserve">Familiarization activities such as site visits to allied services, shipboard voyages in the VTS area, equipment </w:t>
            </w:r>
            <w:proofErr w:type="gramStart"/>
            <w:r>
              <w:t>site</w:t>
            </w:r>
            <w:proofErr w:type="gramEnd"/>
            <w:r w:rsidR="00C21371">
              <w:t xml:space="preserve"> </w:t>
            </w:r>
          </w:p>
          <w:p w14:paraId="36258755" w14:textId="7746BFAF" w:rsidR="00C21371" w:rsidRDefault="0036479B" w:rsidP="00DF2BDB">
            <w:pPr>
              <w:pStyle w:val="Tabletext"/>
              <w:numPr>
                <w:ilvl w:val="0"/>
                <w:numId w:val="30"/>
              </w:numPr>
            </w:pPr>
            <w:r>
              <w:t xml:space="preserve">Games to support </w:t>
            </w:r>
            <w:proofErr w:type="gramStart"/>
            <w:r>
              <w:t>learnin</w:t>
            </w:r>
            <w:r w:rsidR="00767CE0">
              <w:t>g</w:t>
            </w:r>
            <w:proofErr w:type="gramEnd"/>
          </w:p>
          <w:p w14:paraId="21FACCA6" w14:textId="1FF7E025" w:rsidR="00C21371" w:rsidRDefault="00C21371" w:rsidP="00090D88">
            <w:pPr>
              <w:pStyle w:val="Tabletext"/>
              <w:numPr>
                <w:ilvl w:val="0"/>
                <w:numId w:val="30"/>
              </w:numPr>
            </w:pPr>
            <w:r>
              <w:t xml:space="preserve">Coaching </w:t>
            </w:r>
          </w:p>
          <w:p w14:paraId="1E15C2F8" w14:textId="77777777" w:rsidR="00C21371" w:rsidRDefault="00C21371" w:rsidP="00DF2BDB">
            <w:pPr>
              <w:pStyle w:val="Tabletext"/>
              <w:numPr>
                <w:ilvl w:val="0"/>
                <w:numId w:val="30"/>
              </w:numPr>
            </w:pPr>
            <w:r>
              <w:t>Role-playing</w:t>
            </w:r>
          </w:p>
          <w:p w14:paraId="317449FB" w14:textId="77777777" w:rsidR="00C21371" w:rsidRDefault="00C21371" w:rsidP="00DF2BDB">
            <w:pPr>
              <w:pStyle w:val="Tabletext"/>
              <w:numPr>
                <w:ilvl w:val="0"/>
                <w:numId w:val="30"/>
              </w:numPr>
            </w:pPr>
            <w:r>
              <w:t>Case studies</w:t>
            </w:r>
          </w:p>
          <w:p w14:paraId="0B57417D" w14:textId="6B786A3C" w:rsidR="00C21371" w:rsidRPr="00486C2D" w:rsidRDefault="00C21371" w:rsidP="00044CBD">
            <w:pPr>
              <w:pStyle w:val="Tabletext"/>
              <w:numPr>
                <w:ilvl w:val="0"/>
                <w:numId w:val="30"/>
              </w:numPr>
            </w:pPr>
            <w:r>
              <w:t xml:space="preserve">Simulation </w:t>
            </w:r>
          </w:p>
        </w:tc>
        <w:tc>
          <w:tcPr>
            <w:tcW w:w="675" w:type="dxa"/>
          </w:tcPr>
          <w:p w14:paraId="2D780A64" w14:textId="664DD4D0" w:rsidR="00C21371" w:rsidRPr="00486C2D" w:rsidRDefault="00C21371" w:rsidP="00D90F53">
            <w:pPr>
              <w:pStyle w:val="Tabletext"/>
            </w:pPr>
            <w:r>
              <w:t>2</w:t>
            </w:r>
          </w:p>
        </w:tc>
      </w:tr>
      <w:tr w:rsidR="00D90F53" w:rsidRPr="00486C2D" w14:paraId="40D11267" w14:textId="77777777" w:rsidTr="00F471C7">
        <w:tblPrEx>
          <w:jc w:val="left"/>
        </w:tblPrEx>
        <w:trPr>
          <w:trHeight w:val="70"/>
        </w:trPr>
        <w:tc>
          <w:tcPr>
            <w:tcW w:w="985" w:type="dxa"/>
            <w:vMerge w:val="restart"/>
          </w:tcPr>
          <w:p w14:paraId="2ECA62D4" w14:textId="03FB7684" w:rsidR="00D90F53" w:rsidRPr="00486C2D" w:rsidRDefault="00D90F53" w:rsidP="00D90F53">
            <w:pPr>
              <w:pStyle w:val="Tabletext"/>
            </w:pPr>
            <w:r w:rsidRPr="00486C2D">
              <w:t>1.</w:t>
            </w:r>
            <w:r>
              <w:t>3</w:t>
            </w:r>
            <w:r w:rsidRPr="00486C2D">
              <w:t>.2</w:t>
            </w:r>
          </w:p>
        </w:tc>
        <w:tc>
          <w:tcPr>
            <w:tcW w:w="4383" w:type="dxa"/>
            <w:vMerge w:val="restart"/>
          </w:tcPr>
          <w:p w14:paraId="253E2381" w14:textId="15F1018E" w:rsidR="00D90F53" w:rsidRPr="007045B8" w:rsidRDefault="004F7696" w:rsidP="00D90F53">
            <w:pPr>
              <w:pStyle w:val="Tabletext"/>
              <w:rPr>
                <w:i/>
                <w:iCs/>
              </w:rPr>
            </w:pPr>
            <w:r w:rsidRPr="007045B8">
              <w:rPr>
                <w:i/>
                <w:iCs/>
              </w:rPr>
              <w:t xml:space="preserve">Describe </w:t>
            </w:r>
            <w:r w:rsidR="00D90F53" w:rsidRPr="007045B8">
              <w:rPr>
                <w:i/>
                <w:iCs/>
              </w:rPr>
              <w:t>scenarios</w:t>
            </w:r>
            <w:r w:rsidR="001C23E8" w:rsidRPr="007045B8">
              <w:rPr>
                <w:i/>
                <w:iCs/>
              </w:rPr>
              <w:t xml:space="preserve"> </w:t>
            </w:r>
            <w:r w:rsidR="00B22157" w:rsidRPr="007045B8">
              <w:rPr>
                <w:i/>
                <w:iCs/>
              </w:rPr>
              <w:t>and</w:t>
            </w:r>
            <w:r w:rsidR="00D90F53" w:rsidRPr="007045B8">
              <w:rPr>
                <w:i/>
                <w:iCs/>
              </w:rPr>
              <w:t xml:space="preserve"> case studies</w:t>
            </w:r>
          </w:p>
        </w:tc>
        <w:tc>
          <w:tcPr>
            <w:tcW w:w="1017" w:type="dxa"/>
          </w:tcPr>
          <w:p w14:paraId="5BE4C016" w14:textId="2DFDAC23" w:rsidR="00D90F53" w:rsidRPr="00486C2D" w:rsidRDefault="00D90F53" w:rsidP="00D90F53">
            <w:pPr>
              <w:pStyle w:val="Tabletext"/>
              <w:ind w:left="60" w:right="74"/>
            </w:pPr>
            <w:r w:rsidRPr="00486C2D">
              <w:t>1.</w:t>
            </w:r>
            <w:r>
              <w:t>3</w:t>
            </w:r>
            <w:r w:rsidRPr="00486C2D">
              <w:t>.2.1</w:t>
            </w:r>
          </w:p>
        </w:tc>
        <w:tc>
          <w:tcPr>
            <w:tcW w:w="6946" w:type="dxa"/>
          </w:tcPr>
          <w:p w14:paraId="70343A5E" w14:textId="7D9A2CC4" w:rsidR="00D90F53" w:rsidRDefault="002F17A7" w:rsidP="00D90F53">
            <w:pPr>
              <w:pStyle w:val="Tabletext"/>
            </w:pPr>
            <w:r>
              <w:t>Elements of a case study</w:t>
            </w:r>
            <w:r w:rsidR="009542D1">
              <w:t xml:space="preserve"> / learning scenario</w:t>
            </w:r>
            <w:r w:rsidR="00745850">
              <w:t>:</w:t>
            </w:r>
            <w:r w:rsidR="009542D1">
              <w:t xml:space="preserve"> </w:t>
            </w:r>
          </w:p>
          <w:p w14:paraId="56ED6426" w14:textId="3D3B7BC1" w:rsidR="009542D1" w:rsidRDefault="00D16BEE" w:rsidP="00090D88">
            <w:pPr>
              <w:pStyle w:val="Tabletext"/>
              <w:numPr>
                <w:ilvl w:val="0"/>
                <w:numId w:val="30"/>
              </w:numPr>
            </w:pPr>
            <w:r>
              <w:t>relevant topic / report</w:t>
            </w:r>
          </w:p>
          <w:p w14:paraId="73D03C07" w14:textId="4A3E6BF2" w:rsidR="00D16BEE" w:rsidRDefault="00D16BEE" w:rsidP="00090D88">
            <w:pPr>
              <w:pStyle w:val="Tabletext"/>
              <w:numPr>
                <w:ilvl w:val="0"/>
                <w:numId w:val="30"/>
              </w:numPr>
            </w:pPr>
            <w:r>
              <w:t xml:space="preserve">learning objective </w:t>
            </w:r>
          </w:p>
          <w:p w14:paraId="3EBF3B9B" w14:textId="2ABAD1D9" w:rsidR="00D16BEE" w:rsidRDefault="00E44980" w:rsidP="00090D88">
            <w:pPr>
              <w:pStyle w:val="Tabletext"/>
              <w:numPr>
                <w:ilvl w:val="0"/>
                <w:numId w:val="30"/>
              </w:numPr>
            </w:pPr>
            <w:r>
              <w:t xml:space="preserve">case study materials (report, summary, activity sheet, simulation) </w:t>
            </w:r>
          </w:p>
          <w:p w14:paraId="49A9E259" w14:textId="1F54939D" w:rsidR="00E44980" w:rsidRDefault="00745850" w:rsidP="00090D88">
            <w:pPr>
              <w:pStyle w:val="Tabletext"/>
              <w:numPr>
                <w:ilvl w:val="0"/>
                <w:numId w:val="30"/>
              </w:numPr>
            </w:pPr>
            <w:r>
              <w:t>Implement</w:t>
            </w:r>
            <w:r w:rsidR="009E0EBB">
              <w:t>ation</w:t>
            </w:r>
          </w:p>
          <w:p w14:paraId="71A9FCFB" w14:textId="01E03E51" w:rsidR="00745850" w:rsidRPr="00486C2D" w:rsidRDefault="00745850" w:rsidP="00090D88">
            <w:pPr>
              <w:pStyle w:val="Tabletext"/>
              <w:numPr>
                <w:ilvl w:val="0"/>
                <w:numId w:val="30"/>
              </w:numPr>
            </w:pPr>
            <w:r>
              <w:t>outcomes</w:t>
            </w:r>
          </w:p>
        </w:tc>
        <w:tc>
          <w:tcPr>
            <w:tcW w:w="675" w:type="dxa"/>
          </w:tcPr>
          <w:p w14:paraId="215B2617" w14:textId="16862BDA" w:rsidR="00D90F53" w:rsidRPr="00486C2D" w:rsidRDefault="00111FEE" w:rsidP="00D90F53">
            <w:pPr>
              <w:pStyle w:val="Tabletext"/>
            </w:pPr>
            <w:r>
              <w:t>2</w:t>
            </w:r>
          </w:p>
        </w:tc>
      </w:tr>
      <w:tr w:rsidR="007045B8" w:rsidRPr="00486C2D" w14:paraId="59132710" w14:textId="77777777" w:rsidTr="007045B8">
        <w:tblPrEx>
          <w:jc w:val="left"/>
        </w:tblPrEx>
        <w:trPr>
          <w:trHeight w:val="2040"/>
        </w:trPr>
        <w:tc>
          <w:tcPr>
            <w:tcW w:w="985" w:type="dxa"/>
            <w:vMerge/>
          </w:tcPr>
          <w:p w14:paraId="2FBBCF4A" w14:textId="77777777" w:rsidR="007045B8" w:rsidRPr="00486C2D" w:rsidRDefault="007045B8" w:rsidP="00D90F53">
            <w:pPr>
              <w:pStyle w:val="Tabletext"/>
            </w:pPr>
          </w:p>
        </w:tc>
        <w:tc>
          <w:tcPr>
            <w:tcW w:w="4383" w:type="dxa"/>
            <w:vMerge/>
          </w:tcPr>
          <w:p w14:paraId="530C0380" w14:textId="77777777" w:rsidR="007045B8" w:rsidRPr="00486C2D" w:rsidRDefault="007045B8" w:rsidP="00D90F53">
            <w:pPr>
              <w:pStyle w:val="Tabletext"/>
            </w:pPr>
          </w:p>
        </w:tc>
        <w:tc>
          <w:tcPr>
            <w:tcW w:w="1017" w:type="dxa"/>
          </w:tcPr>
          <w:p w14:paraId="0EEF397E" w14:textId="492EABC9" w:rsidR="007045B8" w:rsidRPr="00486C2D" w:rsidRDefault="007045B8" w:rsidP="00D90F53">
            <w:pPr>
              <w:pStyle w:val="Tabletext"/>
              <w:ind w:left="60" w:right="74"/>
            </w:pPr>
            <w:r w:rsidRPr="00486C2D">
              <w:t>1.</w:t>
            </w:r>
            <w:r>
              <w:t>3</w:t>
            </w:r>
            <w:r w:rsidRPr="00486C2D">
              <w:t>.2.2</w:t>
            </w:r>
          </w:p>
        </w:tc>
        <w:tc>
          <w:tcPr>
            <w:tcW w:w="6946" w:type="dxa"/>
          </w:tcPr>
          <w:p w14:paraId="6ED432DD" w14:textId="77777777" w:rsidR="007045B8" w:rsidRDefault="007045B8" w:rsidP="00D90F53">
            <w:pPr>
              <w:pStyle w:val="Tabletext"/>
            </w:pPr>
            <w:r>
              <w:t xml:space="preserve">Factors to support </w:t>
            </w:r>
            <w:proofErr w:type="gramStart"/>
            <w:r>
              <w:t>learning</w:t>
            </w:r>
            <w:proofErr w:type="gramEnd"/>
          </w:p>
          <w:p w14:paraId="1A10CA81" w14:textId="77777777" w:rsidR="007045B8" w:rsidRDefault="007045B8" w:rsidP="00090D88">
            <w:pPr>
              <w:pStyle w:val="Tabletext"/>
              <w:numPr>
                <w:ilvl w:val="0"/>
                <w:numId w:val="30"/>
              </w:numPr>
            </w:pPr>
            <w:r>
              <w:t xml:space="preserve">Complexity </w:t>
            </w:r>
          </w:p>
          <w:p w14:paraId="04BE1C64" w14:textId="77777777" w:rsidR="007045B8" w:rsidRDefault="007045B8" w:rsidP="00090D88">
            <w:pPr>
              <w:pStyle w:val="Tabletext"/>
              <w:numPr>
                <w:ilvl w:val="0"/>
                <w:numId w:val="30"/>
              </w:numPr>
            </w:pPr>
            <w:r>
              <w:t xml:space="preserve">Perspectives (multiple viewpoints) </w:t>
            </w:r>
          </w:p>
          <w:p w14:paraId="3B1CE5F6" w14:textId="77777777" w:rsidR="007045B8" w:rsidRDefault="007045B8" w:rsidP="00090D88">
            <w:pPr>
              <w:pStyle w:val="Tabletext"/>
              <w:numPr>
                <w:ilvl w:val="0"/>
                <w:numId w:val="30"/>
              </w:numPr>
            </w:pPr>
            <w:r>
              <w:t xml:space="preserve">Considerations (ethical, legal, operational) </w:t>
            </w:r>
          </w:p>
          <w:p w14:paraId="1EB3E5D8" w14:textId="77777777" w:rsidR="007045B8" w:rsidRDefault="007045B8" w:rsidP="00090D88">
            <w:pPr>
              <w:pStyle w:val="Tabletext"/>
              <w:numPr>
                <w:ilvl w:val="0"/>
                <w:numId w:val="30"/>
              </w:numPr>
            </w:pPr>
            <w:r>
              <w:t xml:space="preserve">Documentation and analysis </w:t>
            </w:r>
          </w:p>
          <w:p w14:paraId="0A7D5125" w14:textId="3F881A3A" w:rsidR="007045B8" w:rsidRPr="00486C2D" w:rsidRDefault="007045B8" w:rsidP="007045B8">
            <w:pPr>
              <w:pStyle w:val="Tabletext"/>
              <w:numPr>
                <w:ilvl w:val="0"/>
                <w:numId w:val="30"/>
              </w:numPr>
            </w:pPr>
            <w:r>
              <w:t xml:space="preserve">Opportunity for continuous improvement </w:t>
            </w:r>
          </w:p>
        </w:tc>
        <w:tc>
          <w:tcPr>
            <w:tcW w:w="675" w:type="dxa"/>
          </w:tcPr>
          <w:p w14:paraId="049EBF07" w14:textId="23579EFF" w:rsidR="007045B8" w:rsidRPr="00486C2D" w:rsidRDefault="007045B8" w:rsidP="00D90F53">
            <w:pPr>
              <w:pStyle w:val="Tabletext"/>
            </w:pPr>
            <w:r>
              <w:t>2</w:t>
            </w:r>
          </w:p>
        </w:tc>
      </w:tr>
      <w:tr w:rsidR="004F7696" w:rsidRPr="00486C2D" w14:paraId="35DB81EF" w14:textId="77777777" w:rsidTr="007045B8">
        <w:tblPrEx>
          <w:jc w:val="left"/>
        </w:tblPrEx>
        <w:trPr>
          <w:trHeight w:val="510"/>
        </w:trPr>
        <w:tc>
          <w:tcPr>
            <w:tcW w:w="985" w:type="dxa"/>
          </w:tcPr>
          <w:p w14:paraId="748F76F2" w14:textId="023647C6" w:rsidR="004F7696" w:rsidRPr="00486C2D" w:rsidRDefault="00987F11" w:rsidP="00D90F53">
            <w:pPr>
              <w:pStyle w:val="Tabletext"/>
            </w:pPr>
            <w:r>
              <w:lastRenderedPageBreak/>
              <w:t>1.3.3</w:t>
            </w:r>
          </w:p>
        </w:tc>
        <w:tc>
          <w:tcPr>
            <w:tcW w:w="4383" w:type="dxa"/>
          </w:tcPr>
          <w:p w14:paraId="3ED308A4" w14:textId="36D44C69" w:rsidR="004F7696" w:rsidRPr="007045B8" w:rsidRDefault="004F7696" w:rsidP="00D90F53">
            <w:pPr>
              <w:pStyle w:val="Tabletext"/>
              <w:rPr>
                <w:i/>
                <w:iCs/>
              </w:rPr>
            </w:pPr>
            <w:r w:rsidRPr="007045B8">
              <w:rPr>
                <w:i/>
                <w:iCs/>
              </w:rPr>
              <w:t xml:space="preserve">Develop </w:t>
            </w:r>
            <w:r w:rsidR="00111FEE" w:rsidRPr="007045B8">
              <w:rPr>
                <w:i/>
                <w:iCs/>
              </w:rPr>
              <w:t>a case study</w:t>
            </w:r>
          </w:p>
        </w:tc>
        <w:tc>
          <w:tcPr>
            <w:tcW w:w="1017" w:type="dxa"/>
          </w:tcPr>
          <w:p w14:paraId="40FF569E" w14:textId="3303EC45" w:rsidR="004F7696" w:rsidRPr="00486C2D" w:rsidRDefault="00987F11" w:rsidP="00D90F53">
            <w:pPr>
              <w:pStyle w:val="Tabletext"/>
              <w:ind w:left="60" w:right="74"/>
            </w:pPr>
            <w:r>
              <w:t>1.3.3.1</w:t>
            </w:r>
          </w:p>
        </w:tc>
        <w:tc>
          <w:tcPr>
            <w:tcW w:w="6946" w:type="dxa"/>
          </w:tcPr>
          <w:p w14:paraId="1EAAB97A" w14:textId="3D9F8DFD" w:rsidR="004F7696" w:rsidRDefault="00111FEE" w:rsidP="00D90F53">
            <w:pPr>
              <w:pStyle w:val="Tabletext"/>
            </w:pPr>
            <w:r>
              <w:t xml:space="preserve">Case study to reflect </w:t>
            </w:r>
            <w:r w:rsidR="00B50967">
              <w:t xml:space="preserve">all </w:t>
            </w:r>
            <w:r w:rsidR="00987F11">
              <w:t>element</w:t>
            </w:r>
            <w:r w:rsidR="00D82317">
              <w:t>s</w:t>
            </w:r>
            <w:r w:rsidR="00987F11">
              <w:t xml:space="preserve"> and factors to support learning</w:t>
            </w:r>
          </w:p>
        </w:tc>
        <w:tc>
          <w:tcPr>
            <w:tcW w:w="675" w:type="dxa"/>
          </w:tcPr>
          <w:p w14:paraId="169A3B24" w14:textId="6E174E1F" w:rsidR="004F7696" w:rsidRDefault="00111FEE" w:rsidP="00D90F53">
            <w:pPr>
              <w:pStyle w:val="Tabletext"/>
            </w:pPr>
            <w:r>
              <w:t>4</w:t>
            </w:r>
          </w:p>
        </w:tc>
      </w:tr>
      <w:tr w:rsidR="00D90F53" w:rsidRPr="00486C2D" w14:paraId="58C51D5C" w14:textId="77777777" w:rsidTr="00F471C7">
        <w:tblPrEx>
          <w:jc w:val="left"/>
        </w:tblPrEx>
        <w:trPr>
          <w:trHeight w:val="377"/>
        </w:trPr>
        <w:tc>
          <w:tcPr>
            <w:tcW w:w="985" w:type="dxa"/>
          </w:tcPr>
          <w:p w14:paraId="126D3153" w14:textId="5951F0F1" w:rsidR="00D90F53" w:rsidRPr="00486C2D" w:rsidRDefault="00D90F53" w:rsidP="00D90F53">
            <w:pPr>
              <w:pStyle w:val="Tabletext"/>
            </w:pPr>
            <w:r>
              <w:t>1.3.4</w:t>
            </w:r>
          </w:p>
        </w:tc>
        <w:tc>
          <w:tcPr>
            <w:tcW w:w="4383" w:type="dxa"/>
          </w:tcPr>
          <w:p w14:paraId="0209E6AB" w14:textId="606E24B6" w:rsidR="00D90F53" w:rsidRPr="007045B8" w:rsidRDefault="00D90F53" w:rsidP="00D90F53">
            <w:pPr>
              <w:pStyle w:val="Tabletext"/>
              <w:rPr>
                <w:i/>
                <w:iCs/>
              </w:rPr>
            </w:pPr>
            <w:r w:rsidRPr="007045B8">
              <w:rPr>
                <w:i/>
                <w:iCs/>
              </w:rPr>
              <w:t>Demonstrate instructional techniques in VTS OJT</w:t>
            </w:r>
          </w:p>
        </w:tc>
        <w:tc>
          <w:tcPr>
            <w:tcW w:w="1017" w:type="dxa"/>
          </w:tcPr>
          <w:p w14:paraId="50E2D35C" w14:textId="20D66B7C" w:rsidR="00D90F53" w:rsidRPr="00486C2D" w:rsidRDefault="00F471C7" w:rsidP="00D90F53">
            <w:pPr>
              <w:pStyle w:val="Tabletext"/>
              <w:ind w:left="60" w:right="74"/>
            </w:pPr>
            <w:r>
              <w:t>1.3.4.1</w:t>
            </w:r>
          </w:p>
        </w:tc>
        <w:tc>
          <w:tcPr>
            <w:tcW w:w="6946" w:type="dxa"/>
          </w:tcPr>
          <w:p w14:paraId="3D19A191" w14:textId="77777777" w:rsidR="00D90F53" w:rsidRDefault="00534776" w:rsidP="00D90F53">
            <w:pPr>
              <w:pStyle w:val="Tabletext"/>
            </w:pPr>
            <w:r>
              <w:t>Practice training sessions:</w:t>
            </w:r>
          </w:p>
          <w:p w14:paraId="2E7DD263" w14:textId="77777777" w:rsidR="00534776" w:rsidRDefault="00534776" w:rsidP="00090D88">
            <w:pPr>
              <w:pStyle w:val="Tabletext"/>
              <w:numPr>
                <w:ilvl w:val="0"/>
                <w:numId w:val="30"/>
              </w:numPr>
            </w:pPr>
            <w:r>
              <w:t xml:space="preserve">One-on-one (coaching style) </w:t>
            </w:r>
          </w:p>
          <w:p w14:paraId="28D354D4" w14:textId="2D3AD717" w:rsidR="00534776" w:rsidRDefault="00534776" w:rsidP="00090D88">
            <w:pPr>
              <w:pStyle w:val="Tabletext"/>
              <w:numPr>
                <w:ilvl w:val="0"/>
                <w:numId w:val="30"/>
              </w:numPr>
            </w:pPr>
            <w:r>
              <w:t xml:space="preserve">Small group presentation </w:t>
            </w:r>
          </w:p>
        </w:tc>
        <w:tc>
          <w:tcPr>
            <w:tcW w:w="675" w:type="dxa"/>
          </w:tcPr>
          <w:p w14:paraId="4E6A22C7" w14:textId="4F3F3921" w:rsidR="00D90F53" w:rsidRPr="00486C2D" w:rsidRDefault="00D90F53" w:rsidP="00D90F53">
            <w:pPr>
              <w:pStyle w:val="Tabletext"/>
            </w:pPr>
            <w:r>
              <w:t>4</w:t>
            </w:r>
          </w:p>
        </w:tc>
      </w:tr>
    </w:tbl>
    <w:p w14:paraId="71BFDC57" w14:textId="77777777" w:rsidR="008A6F39" w:rsidRPr="00486C2D" w:rsidRDefault="008A6F39" w:rsidP="008A6F39">
      <w:pPr>
        <w:pStyle w:val="BodyText"/>
        <w:ind w:left="567" w:hanging="567"/>
      </w:pPr>
    </w:p>
    <w:p w14:paraId="69070387" w14:textId="77777777" w:rsidR="008A6F39" w:rsidRPr="00486C2D" w:rsidRDefault="008A6F39" w:rsidP="00846504">
      <w:pPr>
        <w:pStyle w:val="BodyText"/>
        <w:sectPr w:rsidR="008A6F39" w:rsidRPr="00486C2D" w:rsidSect="00584794">
          <w:pgSz w:w="16838" w:h="11906" w:orient="landscape" w:code="9"/>
          <w:pgMar w:top="794" w:right="1134" w:bottom="907" w:left="1134" w:header="851" w:footer="851" w:gutter="0"/>
          <w:cols w:space="708"/>
          <w:docGrid w:linePitch="360"/>
        </w:sectPr>
      </w:pPr>
    </w:p>
    <w:p w14:paraId="28B40F60" w14:textId="13AEB28C" w:rsidR="009974B6" w:rsidRPr="00486C2D" w:rsidRDefault="009974B6" w:rsidP="009974B6">
      <w:pPr>
        <w:pStyle w:val="Module"/>
      </w:pPr>
      <w:bookmarkStart w:id="183" w:name="_Toc158747966"/>
      <w:r>
        <w:lastRenderedPageBreak/>
        <w:t>Approaches to Training</w:t>
      </w:r>
      <w:bookmarkEnd w:id="183"/>
      <w:r>
        <w:t xml:space="preserve">  </w:t>
      </w:r>
    </w:p>
    <w:p w14:paraId="13C3F887" w14:textId="77777777" w:rsidR="009974B6" w:rsidRPr="00486C2D" w:rsidRDefault="009974B6" w:rsidP="009974B6">
      <w:pPr>
        <w:pStyle w:val="ModuleHeading1"/>
      </w:pPr>
      <w:bookmarkStart w:id="184" w:name="_Toc158747967"/>
      <w:r w:rsidRPr="00486C2D">
        <w:t>SUBJECT FRAMEWORK</w:t>
      </w:r>
      <w:bookmarkEnd w:id="184"/>
    </w:p>
    <w:p w14:paraId="60220ACA" w14:textId="77777777" w:rsidR="009974B6" w:rsidRPr="00486C2D" w:rsidRDefault="009974B6" w:rsidP="009974B6">
      <w:pPr>
        <w:pStyle w:val="Heading1separatationline"/>
      </w:pPr>
    </w:p>
    <w:p w14:paraId="1504C69F" w14:textId="77777777" w:rsidR="009974B6" w:rsidRPr="00486C2D" w:rsidRDefault="009974B6" w:rsidP="009974B6">
      <w:pPr>
        <w:pStyle w:val="ModuleHeading2"/>
      </w:pPr>
      <w:r w:rsidRPr="00486C2D">
        <w:t>Scope</w:t>
      </w:r>
    </w:p>
    <w:p w14:paraId="498A19D9" w14:textId="77777777" w:rsidR="00044CBD" w:rsidRDefault="009974B6" w:rsidP="00587573">
      <w:pPr>
        <w:pStyle w:val="BodyText"/>
      </w:pPr>
      <w:r w:rsidRPr="00486C2D">
        <w:t xml:space="preserve">This module covers the </w:t>
      </w:r>
      <w:r w:rsidR="00587573" w:rsidRPr="00587573">
        <w:t>development and design of a training program including the use of experiential learning to provide local OJT training at the VTS centre.</w:t>
      </w:r>
    </w:p>
    <w:p w14:paraId="238C1FC2" w14:textId="54BB8A3B" w:rsidR="009974B6" w:rsidRPr="00486C2D" w:rsidRDefault="009974B6" w:rsidP="00175225">
      <w:pPr>
        <w:pStyle w:val="ModuleHeading2"/>
      </w:pPr>
      <w:r w:rsidRPr="00486C2D">
        <w:t xml:space="preserve">Objective of Module </w:t>
      </w:r>
      <w:r>
        <w:t>2</w:t>
      </w:r>
    </w:p>
    <w:p w14:paraId="51AB1863" w14:textId="1707A9C4" w:rsidR="009974B6" w:rsidRPr="00486C2D" w:rsidRDefault="009974B6" w:rsidP="009974B6">
      <w:pPr>
        <w:pStyle w:val="BodyText"/>
        <w:spacing w:line="216" w:lineRule="atLeast"/>
      </w:pPr>
      <w:r w:rsidRPr="00486C2D">
        <w:t>On completion of the module the student will</w:t>
      </w:r>
      <w:r w:rsidR="008D5347">
        <w:t>:</w:t>
      </w:r>
    </w:p>
    <w:p w14:paraId="7B64E363" w14:textId="390DA0D4" w:rsidR="007E0E08" w:rsidRDefault="00F35F08" w:rsidP="007E0E08">
      <w:pPr>
        <w:pStyle w:val="BodyText"/>
        <w:numPr>
          <w:ilvl w:val="0"/>
          <w:numId w:val="31"/>
        </w:numPr>
      </w:pPr>
      <w:r>
        <w:t>Describe</w:t>
      </w:r>
      <w:r w:rsidR="007E0E08">
        <w:t xml:space="preserve"> how to design of training </w:t>
      </w:r>
      <w:proofErr w:type="gramStart"/>
      <w:r w:rsidR="007E0E08">
        <w:t>programs</w:t>
      </w:r>
      <w:proofErr w:type="gramEnd"/>
    </w:p>
    <w:p w14:paraId="50EA1D45" w14:textId="77777777" w:rsidR="00F35F08" w:rsidRDefault="007E0E08" w:rsidP="00F35F08">
      <w:pPr>
        <w:pStyle w:val="BodyText"/>
        <w:numPr>
          <w:ilvl w:val="0"/>
          <w:numId w:val="31"/>
        </w:numPr>
      </w:pPr>
      <w:r>
        <w:t>Adapt learning to include experiential</w:t>
      </w:r>
      <w:r w:rsidR="00F35F08">
        <w:t xml:space="preserve"> and </w:t>
      </w:r>
      <w:r>
        <w:t xml:space="preserve">discovery learning </w:t>
      </w:r>
      <w:proofErr w:type="gramStart"/>
      <w:r>
        <w:t>activities</w:t>
      </w:r>
      <w:proofErr w:type="gramEnd"/>
    </w:p>
    <w:p w14:paraId="2BD36FAC" w14:textId="2EA9F375" w:rsidR="009974B6" w:rsidRDefault="00F35F08" w:rsidP="00F35F08">
      <w:pPr>
        <w:pStyle w:val="BodyText"/>
        <w:numPr>
          <w:ilvl w:val="0"/>
          <w:numId w:val="31"/>
        </w:numPr>
      </w:pPr>
      <w:r>
        <w:t>construct</w:t>
      </w:r>
      <w:r w:rsidR="007E0E08">
        <w:t xml:space="preserve"> learning objectives for a VTS OJT </w:t>
      </w:r>
      <w:proofErr w:type="gramStart"/>
      <w:r w:rsidR="007E0E08">
        <w:t>program</w:t>
      </w:r>
      <w:proofErr w:type="gramEnd"/>
      <w:r w:rsidR="007E0E08" w:rsidRPr="00486C2D" w:rsidDel="007E0E08">
        <w:t xml:space="preserve"> </w:t>
      </w:r>
    </w:p>
    <w:p w14:paraId="696FEDED" w14:textId="77777777" w:rsidR="009974B6" w:rsidRPr="00486C2D" w:rsidRDefault="009974B6" w:rsidP="009974B6">
      <w:pPr>
        <w:pStyle w:val="ModuleHeading2"/>
      </w:pPr>
      <w:r w:rsidRPr="00486C2D">
        <w:t>Additional references relevant to this module</w:t>
      </w:r>
    </w:p>
    <w:p w14:paraId="06079224" w14:textId="77777777" w:rsidR="009974B6" w:rsidRPr="00486C2D" w:rsidRDefault="009974B6" w:rsidP="009974B6">
      <w:pPr>
        <w:pStyle w:val="Heading2separationline"/>
        <w:rPr>
          <w:lang w:eastAsia="de-DE"/>
        </w:rPr>
      </w:pPr>
    </w:p>
    <w:p w14:paraId="6B7E17E9" w14:textId="77777777" w:rsidR="009974B6" w:rsidRPr="00486C2D" w:rsidRDefault="009974B6" w:rsidP="009974B6">
      <w:pPr>
        <w:pStyle w:val="BodyText"/>
      </w:pPr>
      <w:r w:rsidRPr="00486C2D">
        <w:t xml:space="preserve">The following references are relevant to the planning and delivery of this module: </w:t>
      </w:r>
    </w:p>
    <w:p w14:paraId="6B55E9D2" w14:textId="77777777" w:rsidR="00F35F08" w:rsidRPr="00486C2D" w:rsidRDefault="00F35F08" w:rsidP="00F35F08">
      <w:pPr>
        <w:pStyle w:val="BodyText"/>
        <w:numPr>
          <w:ilvl w:val="0"/>
          <w:numId w:val="30"/>
        </w:numPr>
      </w:pPr>
      <w:r w:rsidRPr="00486C2D">
        <w:t>[</w:t>
      </w:r>
      <w:r>
        <w:t>The ITG did not identify any additional references</w:t>
      </w:r>
      <w:r w:rsidRPr="00486C2D">
        <w:t>]</w:t>
      </w:r>
    </w:p>
    <w:p w14:paraId="1D291BC2" w14:textId="77777777" w:rsidR="009974B6" w:rsidRDefault="009974B6" w:rsidP="009974B6">
      <w:pPr>
        <w:pStyle w:val="BodyText"/>
        <w:rPr>
          <w:lang w:eastAsia="de-DE"/>
        </w:rPr>
      </w:pPr>
    </w:p>
    <w:p w14:paraId="3E43C7E4" w14:textId="77777777" w:rsidR="00F35F08" w:rsidRPr="00486C2D" w:rsidRDefault="00F35F08" w:rsidP="009974B6">
      <w:pPr>
        <w:pStyle w:val="BodyText"/>
        <w:rPr>
          <w:lang w:eastAsia="de-DE"/>
        </w:rPr>
        <w:sectPr w:rsidR="00F35F08" w:rsidRPr="00486C2D" w:rsidSect="00584794">
          <w:headerReference w:type="default" r:id="rId21"/>
          <w:pgSz w:w="11906" w:h="16838" w:code="9"/>
          <w:pgMar w:top="1134" w:right="794" w:bottom="1134" w:left="907" w:header="851" w:footer="851" w:gutter="0"/>
          <w:cols w:space="708"/>
          <w:docGrid w:linePitch="360"/>
        </w:sectPr>
      </w:pPr>
    </w:p>
    <w:p w14:paraId="49585B95" w14:textId="77777777" w:rsidR="009974B6" w:rsidRPr="00486C2D" w:rsidRDefault="009974B6" w:rsidP="009974B6">
      <w:pPr>
        <w:pStyle w:val="BodyText"/>
        <w:rPr>
          <w:lang w:eastAsia="de-DE"/>
        </w:rPr>
      </w:pPr>
    </w:p>
    <w:p w14:paraId="5DBE303B" w14:textId="1A362CE4" w:rsidR="009974B6" w:rsidRPr="00486C2D" w:rsidRDefault="009974B6" w:rsidP="009974B6">
      <w:pPr>
        <w:pStyle w:val="ModuleHeading1"/>
      </w:pPr>
      <w:bookmarkStart w:id="185" w:name="_Toc158747968"/>
      <w:r w:rsidRPr="00486C2D">
        <w:t xml:space="preserve">SUBJECT OUTLINE OF MODULE </w:t>
      </w:r>
      <w:r>
        <w:t>2</w:t>
      </w:r>
      <w:bookmarkEnd w:id="185"/>
    </w:p>
    <w:p w14:paraId="644D1DC0" w14:textId="77777777" w:rsidR="009974B6" w:rsidRPr="00486C2D" w:rsidRDefault="009974B6" w:rsidP="009974B6">
      <w:pPr>
        <w:pStyle w:val="Heading2separationline"/>
      </w:pPr>
    </w:p>
    <w:p w14:paraId="7D7B322D" w14:textId="77777777" w:rsidR="009974B6" w:rsidRPr="00486C2D" w:rsidRDefault="009974B6" w:rsidP="009974B6">
      <w:pPr>
        <w:pStyle w:val="BodyText"/>
      </w:pPr>
    </w:p>
    <w:p w14:paraId="7A40E9F8" w14:textId="37CBD5C9" w:rsidR="009974B6" w:rsidRPr="00486C2D" w:rsidRDefault="009974B6" w:rsidP="009974B6">
      <w:pPr>
        <w:pStyle w:val="Tablecaption"/>
        <w:ind w:left="3357"/>
        <w:jc w:val="left"/>
      </w:pPr>
      <w:r w:rsidRPr="00486C2D">
        <w:t xml:space="preserve">Subject outline – </w:t>
      </w:r>
      <w:r>
        <w:t xml:space="preserve">Approaches to Training </w:t>
      </w:r>
    </w:p>
    <w:tbl>
      <w:tblPr>
        <w:tblW w:w="9730" w:type="dxa"/>
        <w:jc w:val="center"/>
        <w:tblLayout w:type="fixed"/>
        <w:tblLook w:val="0000" w:firstRow="0" w:lastRow="0" w:firstColumn="0" w:lastColumn="0" w:noHBand="0" w:noVBand="0"/>
      </w:tblPr>
      <w:tblGrid>
        <w:gridCol w:w="4495"/>
        <w:gridCol w:w="1800"/>
        <w:gridCol w:w="1730"/>
        <w:gridCol w:w="1705"/>
      </w:tblGrid>
      <w:tr w:rsidR="009974B6" w:rsidRPr="00486C2D" w14:paraId="0FD1EB1F" w14:textId="77777777" w:rsidTr="005C001C">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275CD897" w14:textId="77777777" w:rsidR="009974B6" w:rsidRPr="00486C2D" w:rsidRDefault="009974B6" w:rsidP="00F53641">
            <w:pPr>
              <w:pStyle w:val="Tabletext"/>
            </w:pPr>
            <w:r w:rsidRPr="00486C2D">
              <w:t xml:space="preserve">Element </w:t>
            </w: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2FEDD852" w14:textId="77777777" w:rsidR="009974B6" w:rsidRPr="00486C2D" w:rsidRDefault="009974B6" w:rsidP="00F53641">
            <w:pPr>
              <w:pStyle w:val="Tabletext"/>
            </w:pPr>
            <w:r w:rsidRPr="00486C2D">
              <w:t>Recommended Competence Level</w:t>
            </w:r>
          </w:p>
        </w:tc>
        <w:tc>
          <w:tcPr>
            <w:tcW w:w="3435" w:type="dxa"/>
            <w:gridSpan w:val="2"/>
            <w:tcBorders>
              <w:top w:val="single" w:sz="4" w:space="0" w:color="auto"/>
              <w:left w:val="single" w:sz="4" w:space="0" w:color="auto"/>
              <w:bottom w:val="single" w:sz="4" w:space="0" w:color="auto"/>
              <w:right w:val="single" w:sz="4" w:space="0" w:color="auto"/>
            </w:tcBorders>
            <w:vAlign w:val="center"/>
          </w:tcPr>
          <w:p w14:paraId="529095DC" w14:textId="77777777" w:rsidR="009974B6" w:rsidRPr="00486C2D" w:rsidRDefault="009974B6" w:rsidP="00F53641">
            <w:pPr>
              <w:pStyle w:val="Tabletext"/>
            </w:pPr>
            <w:r w:rsidRPr="00486C2D">
              <w:t>Recommended Hours</w:t>
            </w:r>
          </w:p>
        </w:tc>
      </w:tr>
      <w:tr w:rsidR="009974B6" w:rsidRPr="00486C2D" w14:paraId="5F3EB75F" w14:textId="77777777" w:rsidTr="005C001C">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0335C1B5" w14:textId="77777777" w:rsidR="009974B6" w:rsidRPr="00486C2D" w:rsidRDefault="009974B6" w:rsidP="00F53641">
            <w:pPr>
              <w:pStyle w:val="Tabletext"/>
            </w:pPr>
          </w:p>
        </w:tc>
        <w:tc>
          <w:tcPr>
            <w:tcW w:w="1800" w:type="dxa"/>
            <w:vMerge/>
            <w:tcBorders>
              <w:top w:val="single" w:sz="4" w:space="0" w:color="auto"/>
              <w:left w:val="single" w:sz="4" w:space="0" w:color="auto"/>
              <w:bottom w:val="single" w:sz="12" w:space="0" w:color="auto"/>
              <w:right w:val="single" w:sz="4" w:space="0" w:color="auto"/>
            </w:tcBorders>
            <w:vAlign w:val="center"/>
          </w:tcPr>
          <w:p w14:paraId="4054EE22" w14:textId="77777777" w:rsidR="009974B6" w:rsidRPr="00486C2D" w:rsidRDefault="009974B6" w:rsidP="00F53641">
            <w:pPr>
              <w:pStyle w:val="Tabletext"/>
            </w:pPr>
          </w:p>
        </w:tc>
        <w:tc>
          <w:tcPr>
            <w:tcW w:w="1730" w:type="dxa"/>
            <w:tcBorders>
              <w:top w:val="single" w:sz="4" w:space="0" w:color="auto"/>
              <w:left w:val="single" w:sz="4" w:space="0" w:color="auto"/>
              <w:bottom w:val="single" w:sz="12" w:space="0" w:color="auto"/>
              <w:right w:val="single" w:sz="4" w:space="0" w:color="auto"/>
            </w:tcBorders>
            <w:vAlign w:val="center"/>
          </w:tcPr>
          <w:p w14:paraId="15405CBB" w14:textId="77777777" w:rsidR="009974B6" w:rsidRPr="00486C2D" w:rsidRDefault="009974B6" w:rsidP="00F53641">
            <w:pPr>
              <w:pStyle w:val="Tabletext"/>
            </w:pPr>
            <w:r w:rsidRPr="00486C2D">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61323C43" w14:textId="77777777" w:rsidR="009974B6" w:rsidRPr="00486C2D" w:rsidRDefault="009974B6" w:rsidP="00F53641">
            <w:pPr>
              <w:pStyle w:val="Tabletext"/>
            </w:pPr>
            <w:r w:rsidRPr="00486C2D">
              <w:t>Exercises and Simulations</w:t>
            </w:r>
          </w:p>
        </w:tc>
      </w:tr>
      <w:tr w:rsidR="009974B6" w:rsidRPr="00486C2D" w14:paraId="2763EE9C" w14:textId="77777777" w:rsidTr="005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0D99F9" w14:textId="11200DBC" w:rsidR="009974B6" w:rsidRPr="00486C2D" w:rsidRDefault="00E67744" w:rsidP="00F53641">
            <w:pPr>
              <w:pStyle w:val="Tabletext"/>
              <w:ind w:left="0"/>
              <w:rPr>
                <w:b/>
                <w:bCs/>
              </w:rPr>
            </w:pPr>
            <w:r>
              <w:rPr>
                <w:b/>
                <w:bCs/>
              </w:rPr>
              <w:t xml:space="preserve">Training Program Design </w:t>
            </w:r>
            <w:r w:rsidR="009974B6">
              <w:rPr>
                <w:b/>
                <w:bCs/>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D88C7F" w14:textId="77777777" w:rsidR="009974B6" w:rsidRPr="00486C2D" w:rsidRDefault="009974B6" w:rsidP="00F53641">
            <w:pPr>
              <w:pStyle w:val="Tabletext"/>
              <w:rPr>
                <w:b/>
                <w:bCs/>
              </w:rPr>
            </w:pPr>
          </w:p>
        </w:tc>
        <w:tc>
          <w:tcPr>
            <w:tcW w:w="17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92AFF7" w14:textId="067E92C9" w:rsidR="009974B6" w:rsidRPr="00486C2D" w:rsidRDefault="0000268B" w:rsidP="00F53641">
            <w:pPr>
              <w:pStyle w:val="Tabletext"/>
              <w:rPr>
                <w:b/>
                <w:bCs/>
              </w:rPr>
            </w:pPr>
            <w:r>
              <w:rPr>
                <w:b/>
                <w:bCs/>
              </w:rPr>
              <w:t>[</w:t>
            </w:r>
            <w:r w:rsidR="00FE2058">
              <w:rPr>
                <w:b/>
                <w:bCs/>
              </w:rPr>
              <w:t>0.5</w:t>
            </w:r>
            <w:r w:rsidR="00F35F08">
              <w:rPr>
                <w:b/>
                <w:bCs/>
              </w:rPr>
              <w:t xml:space="preserve"> to 1hrs</w:t>
            </w:r>
            <w:r w:rsidR="009974B6" w:rsidRPr="00486C2D">
              <w:rPr>
                <w:b/>
                <w:bCs/>
              </w:rPr>
              <w:t>]</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7569AE" w14:textId="61473129" w:rsidR="009974B6" w:rsidRPr="00486C2D" w:rsidRDefault="009974B6" w:rsidP="00F53641">
            <w:pPr>
              <w:pStyle w:val="Tabletext"/>
              <w:rPr>
                <w:b/>
                <w:bCs/>
              </w:rPr>
            </w:pPr>
            <w:r w:rsidRPr="00486C2D">
              <w:rPr>
                <w:b/>
                <w:bCs/>
              </w:rPr>
              <w:t>[</w:t>
            </w:r>
            <w:r w:rsidR="004D021B">
              <w:rPr>
                <w:b/>
                <w:bCs/>
              </w:rPr>
              <w:t>0.</w:t>
            </w:r>
            <w:r w:rsidR="004B4F58">
              <w:rPr>
                <w:b/>
                <w:bCs/>
              </w:rPr>
              <w:t>5</w:t>
            </w:r>
            <w:r w:rsidR="004D021B">
              <w:rPr>
                <w:b/>
                <w:bCs/>
              </w:rPr>
              <w:t xml:space="preserve"> </w:t>
            </w:r>
            <w:r w:rsidRPr="00486C2D">
              <w:rPr>
                <w:b/>
                <w:bCs/>
              </w:rPr>
              <w:t xml:space="preserve">to </w:t>
            </w:r>
            <w:r w:rsidR="004D021B">
              <w:rPr>
                <w:b/>
                <w:bCs/>
              </w:rPr>
              <w:t>1</w:t>
            </w:r>
            <w:r w:rsidRPr="00486C2D">
              <w:rPr>
                <w:b/>
                <w:bCs/>
              </w:rPr>
              <w:t xml:space="preserve"> </w:t>
            </w:r>
            <w:proofErr w:type="gramStart"/>
            <w:r w:rsidRPr="00486C2D">
              <w:rPr>
                <w:b/>
                <w:bCs/>
              </w:rPr>
              <w:t>hrs</w:t>
            </w:r>
            <w:proofErr w:type="gramEnd"/>
            <w:r w:rsidRPr="00486C2D">
              <w:rPr>
                <w:b/>
                <w:bCs/>
              </w:rPr>
              <w:t>]</w:t>
            </w:r>
          </w:p>
        </w:tc>
      </w:tr>
      <w:tr w:rsidR="009974B6" w:rsidRPr="00486C2D" w14:paraId="1F26984C" w14:textId="77777777" w:rsidTr="005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FC5AB91" w14:textId="6C910C99" w:rsidR="009974B6" w:rsidRPr="00486C2D" w:rsidRDefault="00F35F08" w:rsidP="00F53641">
            <w:pPr>
              <w:pStyle w:val="Tabletext"/>
            </w:pPr>
            <w:r>
              <w:t>Training program design</w:t>
            </w:r>
            <w:r w:rsidR="00714507">
              <w:t xml:space="preserve"> methodologies</w:t>
            </w:r>
            <w:r w:rsidR="009974B6" w:rsidRPr="00486C2D">
              <w:t xml:space="preserve"> </w:t>
            </w:r>
          </w:p>
        </w:tc>
        <w:tc>
          <w:tcPr>
            <w:tcW w:w="1800" w:type="dxa"/>
          </w:tcPr>
          <w:p w14:paraId="1D53ABCD" w14:textId="7F56B2EC" w:rsidR="009974B6" w:rsidRPr="00E21568" w:rsidRDefault="00B72BF7" w:rsidP="00F53641">
            <w:pPr>
              <w:pStyle w:val="Tabletext"/>
              <w:ind w:left="0"/>
              <w:jc w:val="center"/>
              <w:rPr>
                <w:bCs/>
              </w:rPr>
            </w:pPr>
            <w:r>
              <w:rPr>
                <w:bCs/>
              </w:rPr>
              <w:t>2</w:t>
            </w:r>
          </w:p>
        </w:tc>
        <w:tc>
          <w:tcPr>
            <w:tcW w:w="1730" w:type="dxa"/>
          </w:tcPr>
          <w:p w14:paraId="2DF28DF2" w14:textId="77777777" w:rsidR="009974B6" w:rsidRPr="00486C2D" w:rsidRDefault="009974B6" w:rsidP="00F53641">
            <w:pPr>
              <w:pStyle w:val="Tabletext"/>
            </w:pPr>
          </w:p>
        </w:tc>
        <w:tc>
          <w:tcPr>
            <w:tcW w:w="1700" w:type="dxa"/>
          </w:tcPr>
          <w:p w14:paraId="4D3C58C7" w14:textId="77777777" w:rsidR="009974B6" w:rsidRPr="00486C2D" w:rsidRDefault="009974B6" w:rsidP="00F53641">
            <w:pPr>
              <w:pStyle w:val="Tabletext"/>
            </w:pPr>
          </w:p>
        </w:tc>
      </w:tr>
      <w:tr w:rsidR="009974B6" w:rsidRPr="00486C2D" w14:paraId="16A99557" w14:textId="77777777" w:rsidTr="005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6AD5275" w14:textId="2CB5B6F5" w:rsidR="009974B6" w:rsidRPr="00486C2D" w:rsidRDefault="005E1243" w:rsidP="00F53641">
            <w:pPr>
              <w:pStyle w:val="Tabletext"/>
            </w:pPr>
            <w:r>
              <w:t>VTS OJT Program Design</w:t>
            </w:r>
          </w:p>
        </w:tc>
        <w:tc>
          <w:tcPr>
            <w:tcW w:w="1800" w:type="dxa"/>
          </w:tcPr>
          <w:p w14:paraId="62412AD8" w14:textId="77777777" w:rsidR="009974B6" w:rsidRPr="00E21568" w:rsidRDefault="009974B6" w:rsidP="00F53641">
            <w:pPr>
              <w:pStyle w:val="Tabletext"/>
              <w:ind w:left="0"/>
              <w:jc w:val="center"/>
              <w:rPr>
                <w:bCs/>
              </w:rPr>
            </w:pPr>
            <w:r w:rsidRPr="00E21568">
              <w:rPr>
                <w:bCs/>
              </w:rPr>
              <w:t>3</w:t>
            </w:r>
          </w:p>
        </w:tc>
        <w:tc>
          <w:tcPr>
            <w:tcW w:w="1730" w:type="dxa"/>
          </w:tcPr>
          <w:p w14:paraId="79158039" w14:textId="77777777" w:rsidR="009974B6" w:rsidRPr="00486C2D" w:rsidRDefault="009974B6" w:rsidP="00F53641">
            <w:pPr>
              <w:pStyle w:val="Tabletext"/>
            </w:pPr>
          </w:p>
        </w:tc>
        <w:tc>
          <w:tcPr>
            <w:tcW w:w="1700" w:type="dxa"/>
          </w:tcPr>
          <w:p w14:paraId="48E51027" w14:textId="77777777" w:rsidR="009974B6" w:rsidRPr="00486C2D" w:rsidRDefault="009974B6" w:rsidP="00F53641">
            <w:pPr>
              <w:pStyle w:val="Tabletext"/>
            </w:pPr>
          </w:p>
        </w:tc>
      </w:tr>
      <w:tr w:rsidR="009974B6" w:rsidRPr="00486C2D" w14:paraId="21081A78" w14:textId="77777777" w:rsidTr="005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AD689D" w14:textId="0BA1BCA2" w:rsidR="009974B6" w:rsidRPr="00486C2D" w:rsidRDefault="004308FD" w:rsidP="00F53641">
            <w:pPr>
              <w:pStyle w:val="Tabletext"/>
              <w:ind w:left="0"/>
              <w:rPr>
                <w:b/>
                <w:bCs/>
              </w:rPr>
            </w:pPr>
            <w:r>
              <w:rPr>
                <w:b/>
                <w:bCs/>
              </w:rPr>
              <w:t>Experiential Learning</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33A2E" w14:textId="77777777" w:rsidR="009974B6" w:rsidRPr="00486C2D" w:rsidRDefault="009974B6" w:rsidP="00F53641">
            <w:pPr>
              <w:pStyle w:val="Tabletext"/>
              <w:rPr>
                <w:b/>
                <w:bCs/>
              </w:rPr>
            </w:pPr>
          </w:p>
        </w:tc>
        <w:tc>
          <w:tcPr>
            <w:tcW w:w="17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2BED53" w14:textId="7B070C41" w:rsidR="009974B6" w:rsidRPr="00486C2D" w:rsidRDefault="009974B6" w:rsidP="00F53641">
            <w:pPr>
              <w:pStyle w:val="Tabletext"/>
              <w:rPr>
                <w:b/>
                <w:bCs/>
              </w:rPr>
            </w:pPr>
            <w:r w:rsidRPr="00486C2D">
              <w:rPr>
                <w:b/>
                <w:bCs/>
              </w:rPr>
              <w:t>[</w:t>
            </w:r>
            <w:r w:rsidR="005C001C">
              <w:rPr>
                <w:b/>
                <w:bCs/>
              </w:rPr>
              <w:t xml:space="preserve">1 </w:t>
            </w:r>
            <w:r w:rsidRPr="00486C2D">
              <w:rPr>
                <w:b/>
                <w:bCs/>
              </w:rPr>
              <w:t xml:space="preserve">to </w:t>
            </w:r>
            <w:r w:rsidR="00FE2058">
              <w:rPr>
                <w:b/>
                <w:bCs/>
              </w:rPr>
              <w:t>1</w:t>
            </w:r>
            <w:r w:rsidR="005C001C">
              <w:rPr>
                <w:b/>
                <w:bCs/>
              </w:rPr>
              <w:t>.5</w:t>
            </w:r>
            <w:r w:rsidRPr="00486C2D">
              <w:rPr>
                <w:b/>
                <w:bCs/>
              </w:rPr>
              <w:t xml:space="preserve"> hrs]</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3C514F" w14:textId="33ED4190" w:rsidR="009974B6" w:rsidRPr="00486C2D" w:rsidRDefault="009974B6" w:rsidP="00F53641">
            <w:pPr>
              <w:pStyle w:val="Tabletext"/>
              <w:rPr>
                <w:b/>
                <w:bCs/>
              </w:rPr>
            </w:pPr>
            <w:r w:rsidRPr="00486C2D">
              <w:rPr>
                <w:b/>
                <w:bCs/>
              </w:rPr>
              <w:t>[</w:t>
            </w:r>
            <w:r w:rsidR="004D021B">
              <w:rPr>
                <w:b/>
                <w:bCs/>
              </w:rPr>
              <w:t>1</w:t>
            </w:r>
            <w:r w:rsidRPr="00486C2D">
              <w:rPr>
                <w:b/>
                <w:bCs/>
              </w:rPr>
              <w:t xml:space="preserve"> to </w:t>
            </w:r>
            <w:r w:rsidR="004D021B">
              <w:rPr>
                <w:b/>
                <w:bCs/>
              </w:rPr>
              <w:t xml:space="preserve">2 </w:t>
            </w:r>
            <w:r w:rsidRPr="00486C2D">
              <w:rPr>
                <w:b/>
                <w:bCs/>
              </w:rPr>
              <w:t>hrs]</w:t>
            </w:r>
          </w:p>
        </w:tc>
      </w:tr>
      <w:tr w:rsidR="009974B6" w:rsidRPr="00486C2D" w14:paraId="6CFBEE99" w14:textId="77777777" w:rsidTr="005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EEC2E1B" w14:textId="68E9CD31" w:rsidR="009974B6" w:rsidRPr="00486C2D" w:rsidRDefault="004308FD" w:rsidP="00F53641">
            <w:pPr>
              <w:pStyle w:val="Tabletext"/>
            </w:pPr>
            <w:r>
              <w:t>Experiential / Discovery learning theories</w:t>
            </w:r>
            <w:r w:rsidR="009974B6" w:rsidRPr="00486C2D">
              <w:t xml:space="preserve"> </w:t>
            </w:r>
          </w:p>
        </w:tc>
        <w:tc>
          <w:tcPr>
            <w:tcW w:w="1800" w:type="dxa"/>
          </w:tcPr>
          <w:p w14:paraId="55B1AAB5" w14:textId="621A4251" w:rsidR="009974B6" w:rsidRPr="00846504" w:rsidRDefault="00846504" w:rsidP="00846504">
            <w:pPr>
              <w:pStyle w:val="Tabletext"/>
              <w:ind w:left="0"/>
              <w:jc w:val="center"/>
              <w:rPr>
                <w:bCs/>
              </w:rPr>
            </w:pPr>
            <w:r w:rsidRPr="00846504">
              <w:rPr>
                <w:bCs/>
              </w:rPr>
              <w:t>3</w:t>
            </w:r>
          </w:p>
        </w:tc>
        <w:tc>
          <w:tcPr>
            <w:tcW w:w="1730" w:type="dxa"/>
          </w:tcPr>
          <w:p w14:paraId="1BEEC6FC" w14:textId="77777777" w:rsidR="009974B6" w:rsidRPr="00486C2D" w:rsidRDefault="009974B6" w:rsidP="00F53641">
            <w:pPr>
              <w:pStyle w:val="Tabletext"/>
            </w:pPr>
          </w:p>
        </w:tc>
        <w:tc>
          <w:tcPr>
            <w:tcW w:w="1700" w:type="dxa"/>
          </w:tcPr>
          <w:p w14:paraId="3254743C" w14:textId="77777777" w:rsidR="009974B6" w:rsidRPr="00486C2D" w:rsidRDefault="009974B6" w:rsidP="00F53641">
            <w:pPr>
              <w:pStyle w:val="Tabletext"/>
            </w:pPr>
          </w:p>
        </w:tc>
      </w:tr>
      <w:tr w:rsidR="009974B6" w:rsidRPr="00486C2D" w14:paraId="05B82531" w14:textId="77777777" w:rsidTr="005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7FD4464" w14:textId="209AA32C" w:rsidR="009974B6" w:rsidRPr="00486C2D" w:rsidRDefault="00133361" w:rsidP="00F53641">
            <w:pPr>
              <w:pStyle w:val="Tabletext"/>
            </w:pPr>
            <w:r>
              <w:t>Experiential learning and VTS OJT</w:t>
            </w:r>
            <w:r w:rsidR="009974B6">
              <w:t xml:space="preserve"> </w:t>
            </w:r>
          </w:p>
        </w:tc>
        <w:tc>
          <w:tcPr>
            <w:tcW w:w="1800" w:type="dxa"/>
          </w:tcPr>
          <w:p w14:paraId="6A357DE0" w14:textId="70950480" w:rsidR="009974B6" w:rsidRPr="00846504" w:rsidRDefault="00846504" w:rsidP="00846504">
            <w:pPr>
              <w:pStyle w:val="Tabletext"/>
              <w:ind w:left="0"/>
              <w:jc w:val="center"/>
              <w:rPr>
                <w:bCs/>
              </w:rPr>
            </w:pPr>
            <w:r w:rsidRPr="00846504">
              <w:rPr>
                <w:bCs/>
              </w:rPr>
              <w:t>4</w:t>
            </w:r>
          </w:p>
        </w:tc>
        <w:tc>
          <w:tcPr>
            <w:tcW w:w="1730" w:type="dxa"/>
          </w:tcPr>
          <w:p w14:paraId="212AFA81" w14:textId="77777777" w:rsidR="009974B6" w:rsidRPr="00486C2D" w:rsidRDefault="009974B6" w:rsidP="00F53641">
            <w:pPr>
              <w:pStyle w:val="Tabletext"/>
            </w:pPr>
          </w:p>
        </w:tc>
        <w:tc>
          <w:tcPr>
            <w:tcW w:w="1700" w:type="dxa"/>
          </w:tcPr>
          <w:p w14:paraId="08D8F192" w14:textId="77777777" w:rsidR="009974B6" w:rsidRPr="00486C2D" w:rsidRDefault="009974B6" w:rsidP="00F53641">
            <w:pPr>
              <w:pStyle w:val="Tabletext"/>
            </w:pPr>
          </w:p>
        </w:tc>
      </w:tr>
      <w:tr w:rsidR="009974B6" w:rsidRPr="00486C2D" w14:paraId="08BD9A7F" w14:textId="77777777" w:rsidTr="005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77704B" w14:textId="2A7D0C21" w:rsidR="009974B6" w:rsidRPr="00486C2D" w:rsidRDefault="004308FD" w:rsidP="00F53641">
            <w:pPr>
              <w:pStyle w:val="Tabletext"/>
              <w:ind w:left="0"/>
              <w:rPr>
                <w:b/>
                <w:bCs/>
              </w:rPr>
            </w:pPr>
            <w:r>
              <w:rPr>
                <w:b/>
                <w:bCs/>
              </w:rPr>
              <w:t>Learning Objectives</w:t>
            </w:r>
            <w:r w:rsidR="009974B6">
              <w:rPr>
                <w:b/>
                <w:bCs/>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1B9627" w14:textId="77777777" w:rsidR="009974B6" w:rsidRPr="00486C2D" w:rsidRDefault="009974B6" w:rsidP="00F53641">
            <w:pPr>
              <w:pStyle w:val="Tabletext"/>
              <w:rPr>
                <w:b/>
                <w:bCs/>
              </w:rPr>
            </w:pPr>
          </w:p>
        </w:tc>
        <w:tc>
          <w:tcPr>
            <w:tcW w:w="17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5C5D1D" w14:textId="3A4230D4" w:rsidR="009974B6" w:rsidRPr="00486C2D" w:rsidRDefault="009974B6" w:rsidP="00F53641">
            <w:pPr>
              <w:pStyle w:val="Tabletext"/>
              <w:rPr>
                <w:b/>
                <w:bCs/>
              </w:rPr>
            </w:pPr>
            <w:r w:rsidRPr="00486C2D">
              <w:rPr>
                <w:b/>
                <w:bCs/>
              </w:rPr>
              <w:t>[</w:t>
            </w:r>
            <w:r w:rsidR="004D021B">
              <w:rPr>
                <w:b/>
                <w:bCs/>
              </w:rPr>
              <w:t>1</w:t>
            </w:r>
            <w:r w:rsidR="006A22BD">
              <w:rPr>
                <w:b/>
                <w:bCs/>
              </w:rPr>
              <w:t>.5</w:t>
            </w:r>
            <w:r w:rsidRPr="00486C2D">
              <w:rPr>
                <w:b/>
                <w:bCs/>
              </w:rPr>
              <w:t xml:space="preserve"> to </w:t>
            </w:r>
            <w:r w:rsidR="006A22BD">
              <w:rPr>
                <w:b/>
                <w:bCs/>
              </w:rPr>
              <w:t>2</w:t>
            </w:r>
            <w:r w:rsidR="005C001C">
              <w:rPr>
                <w:b/>
                <w:bCs/>
              </w:rPr>
              <w:t>.5</w:t>
            </w:r>
            <w:r w:rsidRPr="00486C2D">
              <w:rPr>
                <w:b/>
                <w:bCs/>
              </w:rPr>
              <w:t xml:space="preserve"> hrs]</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6D009E" w14:textId="4C8DDF67" w:rsidR="009974B6" w:rsidRPr="00486C2D" w:rsidRDefault="009974B6" w:rsidP="00F53641">
            <w:pPr>
              <w:pStyle w:val="Tabletext"/>
              <w:rPr>
                <w:b/>
                <w:bCs/>
              </w:rPr>
            </w:pPr>
            <w:r w:rsidRPr="00486C2D">
              <w:rPr>
                <w:b/>
                <w:bCs/>
              </w:rPr>
              <w:t>[</w:t>
            </w:r>
            <w:r w:rsidR="004B4F58">
              <w:rPr>
                <w:b/>
                <w:bCs/>
              </w:rPr>
              <w:t>0.5</w:t>
            </w:r>
            <w:r w:rsidRPr="00486C2D">
              <w:rPr>
                <w:b/>
                <w:bCs/>
              </w:rPr>
              <w:t xml:space="preserve"> to </w:t>
            </w:r>
            <w:r w:rsidR="004B4F58">
              <w:rPr>
                <w:b/>
                <w:bCs/>
              </w:rPr>
              <w:t>1</w:t>
            </w:r>
            <w:r w:rsidRPr="00486C2D">
              <w:rPr>
                <w:b/>
                <w:bCs/>
              </w:rPr>
              <w:t xml:space="preserve"> </w:t>
            </w:r>
            <w:proofErr w:type="gramStart"/>
            <w:r w:rsidRPr="00486C2D">
              <w:rPr>
                <w:b/>
                <w:bCs/>
              </w:rPr>
              <w:t>hrs</w:t>
            </w:r>
            <w:proofErr w:type="gramEnd"/>
            <w:r w:rsidRPr="00486C2D">
              <w:rPr>
                <w:b/>
                <w:bCs/>
              </w:rPr>
              <w:t>]</w:t>
            </w:r>
          </w:p>
        </w:tc>
      </w:tr>
      <w:tr w:rsidR="009974B6" w:rsidRPr="00486C2D" w14:paraId="17D1D316" w14:textId="77777777" w:rsidTr="005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6CDCBF98" w14:textId="5AF7060A" w:rsidR="009974B6" w:rsidRPr="00486C2D" w:rsidRDefault="007A0683" w:rsidP="00F53641">
            <w:pPr>
              <w:pStyle w:val="Tabletext"/>
            </w:pPr>
            <w:r>
              <w:t>Elements of</w:t>
            </w:r>
            <w:r w:rsidR="00133361">
              <w:t xml:space="preserve"> objectives</w:t>
            </w:r>
            <w:r w:rsidR="009974B6" w:rsidRPr="00486C2D">
              <w:t xml:space="preserve"> </w:t>
            </w:r>
          </w:p>
        </w:tc>
        <w:tc>
          <w:tcPr>
            <w:tcW w:w="1800" w:type="dxa"/>
          </w:tcPr>
          <w:p w14:paraId="6BAF12AB" w14:textId="4C872EB7" w:rsidR="009974B6" w:rsidRPr="00846504" w:rsidRDefault="00846504" w:rsidP="00846504">
            <w:pPr>
              <w:pStyle w:val="Tabletext"/>
              <w:ind w:left="0"/>
              <w:jc w:val="center"/>
              <w:rPr>
                <w:bCs/>
              </w:rPr>
            </w:pPr>
            <w:r w:rsidRPr="00846504">
              <w:rPr>
                <w:bCs/>
              </w:rPr>
              <w:t>1</w:t>
            </w:r>
          </w:p>
        </w:tc>
        <w:tc>
          <w:tcPr>
            <w:tcW w:w="1730" w:type="dxa"/>
          </w:tcPr>
          <w:p w14:paraId="366C0C0E" w14:textId="77777777" w:rsidR="009974B6" w:rsidRPr="00486C2D" w:rsidRDefault="009974B6" w:rsidP="00F53641">
            <w:pPr>
              <w:pStyle w:val="Tabletext"/>
            </w:pPr>
          </w:p>
        </w:tc>
        <w:tc>
          <w:tcPr>
            <w:tcW w:w="1700" w:type="dxa"/>
          </w:tcPr>
          <w:p w14:paraId="6A173825" w14:textId="77777777" w:rsidR="009974B6" w:rsidRPr="00486C2D" w:rsidRDefault="009974B6" w:rsidP="00F53641">
            <w:pPr>
              <w:pStyle w:val="Tabletext"/>
            </w:pPr>
          </w:p>
        </w:tc>
      </w:tr>
      <w:tr w:rsidR="009974B6" w:rsidRPr="00486C2D" w14:paraId="2CB71E70" w14:textId="77777777" w:rsidTr="005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679BBF31" w14:textId="30719EBC" w:rsidR="009974B6" w:rsidRPr="00486C2D" w:rsidRDefault="007A0683" w:rsidP="00F53641">
            <w:pPr>
              <w:pStyle w:val="Tabletext"/>
            </w:pPr>
            <w:r>
              <w:t xml:space="preserve">Developing objectives </w:t>
            </w:r>
            <w:r w:rsidR="009974B6">
              <w:t xml:space="preserve"> </w:t>
            </w:r>
          </w:p>
        </w:tc>
        <w:tc>
          <w:tcPr>
            <w:tcW w:w="1800" w:type="dxa"/>
          </w:tcPr>
          <w:p w14:paraId="5D02B096" w14:textId="620E5F84" w:rsidR="009974B6" w:rsidRPr="00846504" w:rsidRDefault="00846504" w:rsidP="00846504">
            <w:pPr>
              <w:pStyle w:val="Tabletext"/>
              <w:ind w:left="0"/>
              <w:jc w:val="center"/>
              <w:rPr>
                <w:bCs/>
              </w:rPr>
            </w:pPr>
            <w:r w:rsidRPr="00846504">
              <w:rPr>
                <w:bCs/>
              </w:rPr>
              <w:t>5</w:t>
            </w:r>
          </w:p>
        </w:tc>
        <w:tc>
          <w:tcPr>
            <w:tcW w:w="1730" w:type="dxa"/>
          </w:tcPr>
          <w:p w14:paraId="4B3D5903" w14:textId="77777777" w:rsidR="009974B6" w:rsidRPr="00486C2D" w:rsidRDefault="009974B6" w:rsidP="00F53641">
            <w:pPr>
              <w:pStyle w:val="Tabletext"/>
            </w:pPr>
          </w:p>
        </w:tc>
        <w:tc>
          <w:tcPr>
            <w:tcW w:w="1700" w:type="dxa"/>
          </w:tcPr>
          <w:p w14:paraId="0B8C9EDC" w14:textId="77777777" w:rsidR="009974B6" w:rsidRPr="00486C2D" w:rsidRDefault="009974B6" w:rsidP="00F53641">
            <w:pPr>
              <w:pStyle w:val="Tabletext"/>
            </w:pPr>
          </w:p>
        </w:tc>
      </w:tr>
      <w:tr w:rsidR="00E4622F" w:rsidRPr="00486C2D" w14:paraId="5CB3BEBD" w14:textId="77777777" w:rsidTr="005C00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41EF3615" w14:textId="77777777" w:rsidR="00E4622F" w:rsidRPr="00486C2D" w:rsidRDefault="00E4622F" w:rsidP="00E4622F">
            <w:pPr>
              <w:pStyle w:val="Tabletext"/>
              <w:rPr>
                <w:i/>
                <w:iCs/>
              </w:rPr>
            </w:pPr>
          </w:p>
        </w:tc>
        <w:tc>
          <w:tcPr>
            <w:tcW w:w="1800" w:type="dxa"/>
            <w:shd w:val="clear" w:color="auto" w:fill="F2F2F2" w:themeFill="background1" w:themeFillShade="F2"/>
          </w:tcPr>
          <w:p w14:paraId="10FA9D65" w14:textId="77777777" w:rsidR="00E4622F" w:rsidRPr="00486C2D" w:rsidRDefault="00E4622F" w:rsidP="00E4622F">
            <w:pPr>
              <w:pStyle w:val="Tabletext"/>
              <w:rPr>
                <w:i/>
                <w:iCs/>
              </w:rPr>
            </w:pPr>
            <w:r w:rsidRPr="00486C2D">
              <w:rPr>
                <w:i/>
                <w:iCs/>
              </w:rPr>
              <w:t>Total time range</w:t>
            </w:r>
          </w:p>
        </w:tc>
        <w:tc>
          <w:tcPr>
            <w:tcW w:w="1730" w:type="dxa"/>
            <w:shd w:val="clear" w:color="auto" w:fill="F2F2F2" w:themeFill="background1" w:themeFillShade="F2"/>
          </w:tcPr>
          <w:p w14:paraId="7974F664" w14:textId="3E394E3D" w:rsidR="00E4622F" w:rsidRPr="00486C2D" w:rsidRDefault="00E4622F" w:rsidP="00E4622F">
            <w:pPr>
              <w:pStyle w:val="Tabletext"/>
              <w:rPr>
                <w:i/>
                <w:iCs/>
                <w:highlight w:val="yellow"/>
              </w:rPr>
            </w:pPr>
            <w:r w:rsidRPr="00486C2D">
              <w:rPr>
                <w:i/>
                <w:iCs/>
              </w:rPr>
              <w:t>[</w:t>
            </w:r>
            <w:r>
              <w:rPr>
                <w:i/>
                <w:iCs/>
              </w:rPr>
              <w:t>3</w:t>
            </w:r>
            <w:r w:rsidRPr="00486C2D">
              <w:rPr>
                <w:i/>
                <w:iCs/>
              </w:rPr>
              <w:t xml:space="preserve"> to </w:t>
            </w:r>
            <w:r w:rsidR="005C001C">
              <w:rPr>
                <w:i/>
                <w:iCs/>
              </w:rPr>
              <w:t>5</w:t>
            </w:r>
            <w:r w:rsidRPr="00486C2D">
              <w:rPr>
                <w:i/>
                <w:iCs/>
              </w:rPr>
              <w:t xml:space="preserve"> hrs]</w:t>
            </w:r>
          </w:p>
        </w:tc>
        <w:tc>
          <w:tcPr>
            <w:tcW w:w="1700" w:type="dxa"/>
            <w:shd w:val="clear" w:color="auto" w:fill="F2F2F2" w:themeFill="background1" w:themeFillShade="F2"/>
          </w:tcPr>
          <w:p w14:paraId="171D5E34" w14:textId="04C59D41" w:rsidR="00E4622F" w:rsidRPr="00486C2D" w:rsidRDefault="00E4622F" w:rsidP="00E4622F">
            <w:pPr>
              <w:pStyle w:val="Tabletext"/>
              <w:rPr>
                <w:i/>
                <w:iCs/>
                <w:highlight w:val="yellow"/>
              </w:rPr>
            </w:pPr>
            <w:r w:rsidRPr="00486C2D">
              <w:rPr>
                <w:i/>
                <w:iCs/>
              </w:rPr>
              <w:t>[</w:t>
            </w:r>
            <w:r>
              <w:rPr>
                <w:i/>
                <w:iCs/>
              </w:rPr>
              <w:t>2</w:t>
            </w:r>
            <w:r w:rsidRPr="00486C2D">
              <w:rPr>
                <w:i/>
                <w:iCs/>
              </w:rPr>
              <w:t xml:space="preserve"> to </w:t>
            </w:r>
            <w:r>
              <w:rPr>
                <w:i/>
                <w:iCs/>
              </w:rPr>
              <w:t>4</w:t>
            </w:r>
            <w:r w:rsidRPr="00486C2D">
              <w:rPr>
                <w:i/>
                <w:iCs/>
              </w:rPr>
              <w:t xml:space="preserve"> hrs]</w:t>
            </w:r>
          </w:p>
        </w:tc>
      </w:tr>
    </w:tbl>
    <w:p w14:paraId="76A94E4B" w14:textId="77777777" w:rsidR="009974B6" w:rsidRPr="00486C2D" w:rsidRDefault="009974B6" w:rsidP="009974B6">
      <w:pPr>
        <w:pStyle w:val="BodyText"/>
      </w:pPr>
    </w:p>
    <w:p w14:paraId="582D9A31" w14:textId="77777777" w:rsidR="009974B6" w:rsidRPr="00486C2D" w:rsidRDefault="009974B6" w:rsidP="009974B6">
      <w:pPr>
        <w:pStyle w:val="BodyText"/>
      </w:pPr>
    </w:p>
    <w:p w14:paraId="688128E2" w14:textId="77777777" w:rsidR="009974B6" w:rsidRPr="00486C2D" w:rsidRDefault="009974B6" w:rsidP="009974B6">
      <w:pPr>
        <w:pStyle w:val="BodyText"/>
        <w:ind w:left="1418"/>
        <w:rPr>
          <w:i/>
        </w:rPr>
      </w:pPr>
    </w:p>
    <w:p w14:paraId="3E0A5333" w14:textId="77777777" w:rsidR="009974B6" w:rsidRPr="00486C2D" w:rsidRDefault="009974B6" w:rsidP="009974B6">
      <w:pPr>
        <w:pStyle w:val="BodyText"/>
        <w:ind w:left="1418"/>
        <w:rPr>
          <w:i/>
        </w:rPr>
        <w:sectPr w:rsidR="009974B6" w:rsidRPr="00486C2D" w:rsidSect="00584794">
          <w:pgSz w:w="11906" w:h="16838" w:code="9"/>
          <w:pgMar w:top="1134" w:right="794" w:bottom="1134" w:left="907" w:header="851" w:footer="851" w:gutter="0"/>
          <w:cols w:space="708"/>
          <w:docGrid w:linePitch="360"/>
        </w:sectPr>
      </w:pPr>
    </w:p>
    <w:p w14:paraId="2D2690FD" w14:textId="706F613E" w:rsidR="009974B6" w:rsidRPr="00486C2D" w:rsidRDefault="009974B6" w:rsidP="009974B6">
      <w:pPr>
        <w:pStyle w:val="ModuleHeading2"/>
      </w:pPr>
      <w:r w:rsidRPr="00486C2D">
        <w:lastRenderedPageBreak/>
        <w:t xml:space="preserve">DETAILED Competence table FOR MODULE </w:t>
      </w:r>
      <w:r w:rsidR="001D4DCF">
        <w:t>2</w:t>
      </w:r>
      <w:r w:rsidRPr="00486C2D">
        <w:t xml:space="preserve"> – </w:t>
      </w:r>
      <w:r w:rsidR="001D4DCF">
        <w:t>Approaches to Training</w:t>
      </w:r>
    </w:p>
    <w:p w14:paraId="3B94FBFF" w14:textId="77777777" w:rsidR="009974B6" w:rsidRPr="00486C2D" w:rsidRDefault="009974B6" w:rsidP="009974B6">
      <w:pPr>
        <w:pStyle w:val="Heading1separatationline"/>
      </w:pPr>
    </w:p>
    <w:p w14:paraId="5D94476B" w14:textId="7F780833" w:rsidR="009974B6" w:rsidRPr="00486C2D" w:rsidRDefault="009974B6" w:rsidP="009974B6">
      <w:pPr>
        <w:pStyle w:val="Tablecaption"/>
        <w:jc w:val="left"/>
      </w:pPr>
      <w:r w:rsidRPr="00486C2D">
        <w:t xml:space="preserve">Competence Table – </w:t>
      </w:r>
      <w:r w:rsidR="001D4DCF">
        <w:t xml:space="preserve">Approaches to Training </w:t>
      </w:r>
    </w:p>
    <w:tbl>
      <w:tblPr>
        <w:tblStyle w:val="TableGrid"/>
        <w:tblW w:w="14006" w:type="dxa"/>
        <w:jc w:val="center"/>
        <w:tblLayout w:type="fixed"/>
        <w:tblLook w:val="04A0" w:firstRow="1" w:lastRow="0" w:firstColumn="1" w:lastColumn="0" w:noHBand="0" w:noVBand="1"/>
      </w:tblPr>
      <w:tblGrid>
        <w:gridCol w:w="985"/>
        <w:gridCol w:w="4383"/>
        <w:gridCol w:w="979"/>
        <w:gridCol w:w="6984"/>
        <w:gridCol w:w="675"/>
      </w:tblGrid>
      <w:tr w:rsidR="009974B6" w:rsidRPr="00486C2D" w14:paraId="6BD9EB88" w14:textId="77777777" w:rsidTr="00F53641">
        <w:trPr>
          <w:cantSplit/>
          <w:trHeight w:val="1430"/>
          <w:tblHeader/>
          <w:jc w:val="center"/>
        </w:trPr>
        <w:tc>
          <w:tcPr>
            <w:tcW w:w="985" w:type="dxa"/>
            <w:textDirection w:val="btLr"/>
            <w:vAlign w:val="center"/>
          </w:tcPr>
          <w:p w14:paraId="1C84AF49" w14:textId="77777777" w:rsidR="009974B6" w:rsidRPr="00486C2D" w:rsidRDefault="009974B6" w:rsidP="00F53641">
            <w:pPr>
              <w:pStyle w:val="Tabletexttitle"/>
            </w:pPr>
            <w:r w:rsidRPr="00486C2D">
              <w:t>Element</w:t>
            </w:r>
          </w:p>
        </w:tc>
        <w:tc>
          <w:tcPr>
            <w:tcW w:w="4383" w:type="dxa"/>
            <w:vAlign w:val="center"/>
          </w:tcPr>
          <w:p w14:paraId="29454E13" w14:textId="77777777" w:rsidR="009974B6" w:rsidRPr="00486C2D" w:rsidRDefault="009974B6" w:rsidP="00F53641">
            <w:pPr>
              <w:pStyle w:val="Tabletexttitle"/>
            </w:pPr>
            <w:r w:rsidRPr="00486C2D">
              <w:t>Session Objective</w:t>
            </w:r>
          </w:p>
        </w:tc>
        <w:tc>
          <w:tcPr>
            <w:tcW w:w="979" w:type="dxa"/>
            <w:textDirection w:val="btLr"/>
            <w:vAlign w:val="center"/>
          </w:tcPr>
          <w:p w14:paraId="62D0FE79" w14:textId="77777777" w:rsidR="009974B6" w:rsidRPr="00486C2D" w:rsidRDefault="009974B6" w:rsidP="00F53641">
            <w:pPr>
              <w:pStyle w:val="Tabletexttitle"/>
            </w:pPr>
            <w:r w:rsidRPr="00486C2D">
              <w:t>Sub-element</w:t>
            </w:r>
          </w:p>
        </w:tc>
        <w:tc>
          <w:tcPr>
            <w:tcW w:w="6984" w:type="dxa"/>
            <w:vAlign w:val="center"/>
          </w:tcPr>
          <w:p w14:paraId="06BF646B" w14:textId="77777777" w:rsidR="009974B6" w:rsidRPr="00486C2D" w:rsidRDefault="009974B6" w:rsidP="00F53641">
            <w:pPr>
              <w:pStyle w:val="Tabletexttitle"/>
            </w:pPr>
            <w:r w:rsidRPr="00486C2D">
              <w:t>Subject Elements</w:t>
            </w:r>
          </w:p>
        </w:tc>
        <w:tc>
          <w:tcPr>
            <w:tcW w:w="675" w:type="dxa"/>
            <w:textDirection w:val="btLr"/>
            <w:vAlign w:val="center"/>
          </w:tcPr>
          <w:p w14:paraId="777C0508" w14:textId="77777777" w:rsidR="009974B6" w:rsidRPr="00486C2D" w:rsidRDefault="009974B6" w:rsidP="00F53641">
            <w:pPr>
              <w:pStyle w:val="Tabletexttitle"/>
            </w:pPr>
            <w:r w:rsidRPr="00486C2D">
              <w:t>Level of Competence</w:t>
            </w:r>
          </w:p>
        </w:tc>
      </w:tr>
      <w:tr w:rsidR="009974B6" w:rsidRPr="00486C2D" w14:paraId="66711697" w14:textId="77777777" w:rsidTr="00F53641">
        <w:trPr>
          <w:trHeight w:val="343"/>
          <w:jc w:val="center"/>
        </w:trPr>
        <w:tc>
          <w:tcPr>
            <w:tcW w:w="985" w:type="dxa"/>
            <w:shd w:val="clear" w:color="auto" w:fill="F2F2F2" w:themeFill="background1" w:themeFillShade="F2"/>
          </w:tcPr>
          <w:p w14:paraId="222DA257" w14:textId="115516B0" w:rsidR="009974B6" w:rsidRPr="00486C2D" w:rsidRDefault="0055259A" w:rsidP="00F53641">
            <w:pPr>
              <w:pStyle w:val="Tabletext"/>
            </w:pPr>
            <w:r w:rsidRPr="00BC613C">
              <w:rPr>
                <w:b/>
                <w:bCs/>
              </w:rPr>
              <w:t>2</w:t>
            </w:r>
            <w:r w:rsidR="009974B6" w:rsidRPr="00BC613C">
              <w:rPr>
                <w:b/>
                <w:bCs/>
              </w:rPr>
              <w:t>.1</w:t>
            </w:r>
          </w:p>
        </w:tc>
        <w:tc>
          <w:tcPr>
            <w:tcW w:w="4383" w:type="dxa"/>
            <w:shd w:val="clear" w:color="auto" w:fill="F2F2F2" w:themeFill="background1" w:themeFillShade="F2"/>
          </w:tcPr>
          <w:p w14:paraId="4BB9A6AA" w14:textId="2F2F714C" w:rsidR="009974B6" w:rsidRPr="00486C2D" w:rsidRDefault="003E1814" w:rsidP="00F53641">
            <w:pPr>
              <w:pStyle w:val="Tabletext"/>
              <w:rPr>
                <w:i/>
              </w:rPr>
            </w:pPr>
            <w:r>
              <w:rPr>
                <w:b/>
                <w:bCs/>
              </w:rPr>
              <w:t xml:space="preserve">Training Program Design </w:t>
            </w:r>
            <w:r w:rsidR="009974B6">
              <w:rPr>
                <w:b/>
                <w:bCs/>
              </w:rPr>
              <w:t xml:space="preserve"> </w:t>
            </w:r>
          </w:p>
        </w:tc>
        <w:tc>
          <w:tcPr>
            <w:tcW w:w="979" w:type="dxa"/>
            <w:shd w:val="clear" w:color="auto" w:fill="F2F2F2" w:themeFill="background1" w:themeFillShade="F2"/>
          </w:tcPr>
          <w:p w14:paraId="2C3BB767" w14:textId="77777777" w:rsidR="009974B6" w:rsidRPr="00486C2D" w:rsidRDefault="009974B6" w:rsidP="00F53641">
            <w:pPr>
              <w:pStyle w:val="Tabletext"/>
            </w:pPr>
          </w:p>
        </w:tc>
        <w:tc>
          <w:tcPr>
            <w:tcW w:w="6984" w:type="dxa"/>
            <w:shd w:val="clear" w:color="auto" w:fill="F2F2F2" w:themeFill="background1" w:themeFillShade="F2"/>
          </w:tcPr>
          <w:p w14:paraId="09F7B6A0" w14:textId="77777777" w:rsidR="009974B6" w:rsidRPr="00486C2D" w:rsidRDefault="009974B6" w:rsidP="00F53641">
            <w:pPr>
              <w:pStyle w:val="Tabletext"/>
            </w:pPr>
          </w:p>
        </w:tc>
        <w:tc>
          <w:tcPr>
            <w:tcW w:w="675" w:type="dxa"/>
            <w:shd w:val="clear" w:color="auto" w:fill="F2F2F2" w:themeFill="background1" w:themeFillShade="F2"/>
          </w:tcPr>
          <w:p w14:paraId="7F25C12F" w14:textId="77777777" w:rsidR="009974B6" w:rsidRPr="00486C2D" w:rsidRDefault="009974B6" w:rsidP="00F53641">
            <w:pPr>
              <w:pStyle w:val="Tabletext"/>
            </w:pPr>
          </w:p>
        </w:tc>
      </w:tr>
      <w:tr w:rsidR="009974B6" w:rsidRPr="00486C2D" w14:paraId="77C7BAAE" w14:textId="77777777" w:rsidTr="00F53641">
        <w:trPr>
          <w:jc w:val="center"/>
        </w:trPr>
        <w:tc>
          <w:tcPr>
            <w:tcW w:w="985" w:type="dxa"/>
            <w:vMerge w:val="restart"/>
          </w:tcPr>
          <w:p w14:paraId="1B7C9C10" w14:textId="77A3BDE2" w:rsidR="009974B6" w:rsidRPr="00486C2D" w:rsidRDefault="0055259A" w:rsidP="00F53641">
            <w:pPr>
              <w:pStyle w:val="Tabletext"/>
            </w:pPr>
            <w:r>
              <w:t>2</w:t>
            </w:r>
            <w:r w:rsidR="009974B6" w:rsidRPr="00486C2D">
              <w:t>.1.1</w:t>
            </w:r>
          </w:p>
        </w:tc>
        <w:tc>
          <w:tcPr>
            <w:tcW w:w="4383" w:type="dxa"/>
            <w:vMerge w:val="restart"/>
          </w:tcPr>
          <w:p w14:paraId="167BD94C" w14:textId="769107D2" w:rsidR="009974B6" w:rsidRPr="00237A39" w:rsidRDefault="003E1814" w:rsidP="00F53641">
            <w:pPr>
              <w:pStyle w:val="Tabletext"/>
              <w:rPr>
                <w:i/>
                <w:iCs/>
              </w:rPr>
            </w:pPr>
            <w:r w:rsidRPr="00237A39">
              <w:rPr>
                <w:i/>
                <w:iCs/>
              </w:rPr>
              <w:t xml:space="preserve">Describe </w:t>
            </w:r>
            <w:r w:rsidR="007502E5" w:rsidRPr="00237A39">
              <w:rPr>
                <w:i/>
                <w:iCs/>
              </w:rPr>
              <w:t>approaches to training program design</w:t>
            </w:r>
            <w:r w:rsidR="00980ED6">
              <w:rPr>
                <w:i/>
                <w:iCs/>
              </w:rPr>
              <w:t>.</w:t>
            </w:r>
            <w:r w:rsidR="007502E5" w:rsidRPr="00237A39">
              <w:rPr>
                <w:i/>
                <w:iCs/>
              </w:rPr>
              <w:t xml:space="preserve"> </w:t>
            </w:r>
          </w:p>
          <w:p w14:paraId="284BF707" w14:textId="77777777" w:rsidR="009974B6" w:rsidRPr="00486C2D" w:rsidRDefault="009974B6" w:rsidP="00F53641">
            <w:pPr>
              <w:pStyle w:val="Tabletext"/>
            </w:pPr>
            <w:r>
              <w:rPr>
                <w:b/>
                <w:bCs/>
              </w:rPr>
              <w:t xml:space="preserve"> </w:t>
            </w:r>
          </w:p>
        </w:tc>
        <w:tc>
          <w:tcPr>
            <w:tcW w:w="979" w:type="dxa"/>
          </w:tcPr>
          <w:p w14:paraId="055086C9" w14:textId="0CE64A5B" w:rsidR="009974B6" w:rsidRPr="00486C2D" w:rsidRDefault="0055259A" w:rsidP="00F53641">
            <w:pPr>
              <w:pStyle w:val="Tabletext"/>
              <w:ind w:left="60" w:right="74"/>
            </w:pPr>
            <w:r>
              <w:t>2</w:t>
            </w:r>
            <w:r w:rsidR="009974B6" w:rsidRPr="00486C2D">
              <w:t>.1.1.1</w:t>
            </w:r>
          </w:p>
        </w:tc>
        <w:tc>
          <w:tcPr>
            <w:tcW w:w="6984" w:type="dxa"/>
          </w:tcPr>
          <w:p w14:paraId="7D4F8C2E" w14:textId="3CF96509" w:rsidR="009974B6" w:rsidRPr="00486C2D" w:rsidRDefault="007502E5" w:rsidP="00F53641">
            <w:pPr>
              <w:pStyle w:val="Tabletext"/>
            </w:pPr>
            <w:r>
              <w:t>Instruction System Design (ISD)</w:t>
            </w:r>
            <w:r w:rsidR="002D4BA6">
              <w:t xml:space="preserve"> / ADDIE (Analyse, Design, Develop Implement, Evaluate)</w:t>
            </w:r>
          </w:p>
        </w:tc>
        <w:tc>
          <w:tcPr>
            <w:tcW w:w="675" w:type="dxa"/>
          </w:tcPr>
          <w:p w14:paraId="6FC1C5A2" w14:textId="10578E11" w:rsidR="009974B6" w:rsidRPr="00486C2D" w:rsidRDefault="00B72BF7" w:rsidP="00F53641">
            <w:pPr>
              <w:pStyle w:val="Tabletext"/>
            </w:pPr>
            <w:r>
              <w:t>2</w:t>
            </w:r>
          </w:p>
        </w:tc>
      </w:tr>
      <w:tr w:rsidR="009974B6" w:rsidRPr="00486C2D" w14:paraId="7C6C3F49" w14:textId="77777777" w:rsidTr="00F53641">
        <w:trPr>
          <w:trHeight w:val="474"/>
          <w:jc w:val="center"/>
        </w:trPr>
        <w:tc>
          <w:tcPr>
            <w:tcW w:w="985" w:type="dxa"/>
            <w:vMerge/>
          </w:tcPr>
          <w:p w14:paraId="44519587" w14:textId="77777777" w:rsidR="009974B6" w:rsidRPr="00486C2D" w:rsidRDefault="009974B6" w:rsidP="00F53641">
            <w:pPr>
              <w:pStyle w:val="Tabletext"/>
            </w:pPr>
          </w:p>
        </w:tc>
        <w:tc>
          <w:tcPr>
            <w:tcW w:w="4383" w:type="dxa"/>
            <w:vMerge/>
          </w:tcPr>
          <w:p w14:paraId="08E240AD" w14:textId="77777777" w:rsidR="009974B6" w:rsidRPr="00486C2D" w:rsidRDefault="009974B6" w:rsidP="00F53641">
            <w:pPr>
              <w:pStyle w:val="Tabletext"/>
            </w:pPr>
          </w:p>
        </w:tc>
        <w:tc>
          <w:tcPr>
            <w:tcW w:w="979" w:type="dxa"/>
          </w:tcPr>
          <w:p w14:paraId="6AD7DE26" w14:textId="5F98A3E3" w:rsidR="009974B6" w:rsidRPr="00486C2D" w:rsidRDefault="0055259A" w:rsidP="00F53641">
            <w:pPr>
              <w:pStyle w:val="Tabletext"/>
              <w:ind w:left="60" w:right="74"/>
            </w:pPr>
            <w:r>
              <w:t>2</w:t>
            </w:r>
            <w:r w:rsidR="009974B6" w:rsidRPr="00486C2D">
              <w:t>.1.1.2</w:t>
            </w:r>
          </w:p>
        </w:tc>
        <w:tc>
          <w:tcPr>
            <w:tcW w:w="6984" w:type="dxa"/>
          </w:tcPr>
          <w:p w14:paraId="07CF7D06" w14:textId="77777777" w:rsidR="00956E46" w:rsidRDefault="00956E46" w:rsidP="00642D30">
            <w:pPr>
              <w:pStyle w:val="Tabletext"/>
              <w:ind w:left="0"/>
            </w:pPr>
            <w:r>
              <w:t xml:space="preserve">Dimensions of competence: </w:t>
            </w:r>
          </w:p>
          <w:p w14:paraId="0FFC00F2" w14:textId="77777777" w:rsidR="00956E46" w:rsidRDefault="00956E46" w:rsidP="00090D88">
            <w:pPr>
              <w:pStyle w:val="Tabletext"/>
              <w:numPr>
                <w:ilvl w:val="0"/>
                <w:numId w:val="30"/>
              </w:numPr>
            </w:pPr>
            <w:r>
              <w:t>Task skills</w:t>
            </w:r>
          </w:p>
          <w:p w14:paraId="4EAAF56B" w14:textId="77777777" w:rsidR="00956E46" w:rsidRDefault="00956E46" w:rsidP="00090D88">
            <w:pPr>
              <w:pStyle w:val="Tabletext"/>
              <w:numPr>
                <w:ilvl w:val="0"/>
                <w:numId w:val="30"/>
              </w:numPr>
            </w:pPr>
            <w:r>
              <w:t xml:space="preserve">Task / management skills </w:t>
            </w:r>
          </w:p>
          <w:p w14:paraId="50A8E0A8" w14:textId="77777777" w:rsidR="00956E46" w:rsidRDefault="00956E46" w:rsidP="00090D88">
            <w:pPr>
              <w:pStyle w:val="Tabletext"/>
              <w:numPr>
                <w:ilvl w:val="0"/>
                <w:numId w:val="30"/>
              </w:numPr>
            </w:pPr>
            <w:r>
              <w:t xml:space="preserve">Contingency management skills </w:t>
            </w:r>
          </w:p>
          <w:p w14:paraId="333AE295" w14:textId="77777777" w:rsidR="00956E46" w:rsidRDefault="00956E46" w:rsidP="00090D88">
            <w:pPr>
              <w:pStyle w:val="Tabletext"/>
              <w:numPr>
                <w:ilvl w:val="0"/>
                <w:numId w:val="30"/>
              </w:numPr>
            </w:pPr>
            <w:r>
              <w:t xml:space="preserve">Job/role environment skills </w:t>
            </w:r>
          </w:p>
          <w:p w14:paraId="76724592" w14:textId="538B0B80" w:rsidR="00956E46" w:rsidRPr="00486C2D" w:rsidRDefault="00956E46" w:rsidP="00090D88">
            <w:pPr>
              <w:pStyle w:val="Tabletext"/>
              <w:numPr>
                <w:ilvl w:val="0"/>
                <w:numId w:val="30"/>
              </w:numPr>
            </w:pPr>
            <w:r>
              <w:t xml:space="preserve">Transfer of skills </w:t>
            </w:r>
          </w:p>
        </w:tc>
        <w:tc>
          <w:tcPr>
            <w:tcW w:w="675" w:type="dxa"/>
          </w:tcPr>
          <w:p w14:paraId="18E3F64A" w14:textId="32CDCA37" w:rsidR="009974B6" w:rsidRPr="00486C2D" w:rsidRDefault="00C52E0B" w:rsidP="00F53641">
            <w:pPr>
              <w:pStyle w:val="Tabletext"/>
            </w:pPr>
            <w:r>
              <w:t>2</w:t>
            </w:r>
          </w:p>
        </w:tc>
      </w:tr>
      <w:tr w:rsidR="00642D30" w:rsidRPr="00486C2D" w14:paraId="19C7687F" w14:textId="77777777" w:rsidTr="00F624AA">
        <w:trPr>
          <w:trHeight w:val="280"/>
          <w:jc w:val="center"/>
        </w:trPr>
        <w:tc>
          <w:tcPr>
            <w:tcW w:w="985" w:type="dxa"/>
            <w:vMerge/>
          </w:tcPr>
          <w:p w14:paraId="5FC4BB85" w14:textId="77777777" w:rsidR="00642D30" w:rsidRPr="00486C2D" w:rsidRDefault="00642D30" w:rsidP="00F53641">
            <w:pPr>
              <w:pStyle w:val="Tabletext"/>
            </w:pPr>
          </w:p>
        </w:tc>
        <w:tc>
          <w:tcPr>
            <w:tcW w:w="4383" w:type="dxa"/>
            <w:vMerge/>
          </w:tcPr>
          <w:p w14:paraId="195ABBA7" w14:textId="77777777" w:rsidR="00642D30" w:rsidRPr="00486C2D" w:rsidRDefault="00642D30" w:rsidP="00F53641">
            <w:pPr>
              <w:pStyle w:val="Tabletext"/>
            </w:pPr>
          </w:p>
        </w:tc>
        <w:tc>
          <w:tcPr>
            <w:tcW w:w="979" w:type="dxa"/>
          </w:tcPr>
          <w:p w14:paraId="48DDC371" w14:textId="00CBC8AE" w:rsidR="00642D30" w:rsidRPr="00486C2D" w:rsidRDefault="00642D30" w:rsidP="00F53641">
            <w:pPr>
              <w:pStyle w:val="Tabletext"/>
              <w:ind w:left="60" w:right="74"/>
            </w:pPr>
            <w:r>
              <w:t>2</w:t>
            </w:r>
            <w:r w:rsidRPr="00486C2D">
              <w:t>.1.1.3</w:t>
            </w:r>
          </w:p>
        </w:tc>
        <w:tc>
          <w:tcPr>
            <w:tcW w:w="6984" w:type="dxa"/>
          </w:tcPr>
          <w:p w14:paraId="7E9FB4B7" w14:textId="3099C824" w:rsidR="00642D30" w:rsidRPr="00486C2D" w:rsidRDefault="00E70ECD" w:rsidP="00E70ECD">
            <w:pPr>
              <w:pStyle w:val="Tabletext"/>
            </w:pPr>
            <w:r>
              <w:t>Difference between a curriculum (combination of topics) and a syllabus (</w:t>
            </w:r>
            <w:r w:rsidR="00F624AA">
              <w:t xml:space="preserve">portions of topic in a particular subject) </w:t>
            </w:r>
          </w:p>
        </w:tc>
        <w:tc>
          <w:tcPr>
            <w:tcW w:w="675" w:type="dxa"/>
          </w:tcPr>
          <w:p w14:paraId="4FE4DB8C" w14:textId="11015C23" w:rsidR="00642D30" w:rsidRPr="00486C2D" w:rsidRDefault="00C52E0B" w:rsidP="00F53641">
            <w:pPr>
              <w:pStyle w:val="Tabletext"/>
            </w:pPr>
            <w:r>
              <w:t>2</w:t>
            </w:r>
          </w:p>
        </w:tc>
      </w:tr>
      <w:tr w:rsidR="00406A39" w:rsidRPr="00486C2D" w14:paraId="470A46A6" w14:textId="77777777" w:rsidTr="00406A39">
        <w:trPr>
          <w:trHeight w:val="280"/>
          <w:jc w:val="center"/>
        </w:trPr>
        <w:tc>
          <w:tcPr>
            <w:tcW w:w="985" w:type="dxa"/>
            <w:shd w:val="clear" w:color="auto" w:fill="auto"/>
          </w:tcPr>
          <w:p w14:paraId="461A3C59" w14:textId="77777777" w:rsidR="00406A39" w:rsidRPr="00BC613C" w:rsidRDefault="00406A39" w:rsidP="00F53641">
            <w:pPr>
              <w:pStyle w:val="Tabletext"/>
              <w:rPr>
                <w:b/>
                <w:bCs/>
              </w:rPr>
            </w:pPr>
          </w:p>
        </w:tc>
        <w:tc>
          <w:tcPr>
            <w:tcW w:w="4383" w:type="dxa"/>
            <w:shd w:val="clear" w:color="auto" w:fill="auto"/>
          </w:tcPr>
          <w:p w14:paraId="7789F8B9" w14:textId="77777777" w:rsidR="00406A39" w:rsidRPr="00BC613C" w:rsidRDefault="00406A39" w:rsidP="00F53641">
            <w:pPr>
              <w:pStyle w:val="Tabletext"/>
              <w:rPr>
                <w:b/>
                <w:bCs/>
              </w:rPr>
            </w:pPr>
          </w:p>
        </w:tc>
        <w:tc>
          <w:tcPr>
            <w:tcW w:w="979" w:type="dxa"/>
            <w:shd w:val="clear" w:color="auto" w:fill="auto"/>
          </w:tcPr>
          <w:p w14:paraId="0317BB9C" w14:textId="2B7C3806" w:rsidR="00406A39" w:rsidRPr="00486C2D" w:rsidRDefault="00406A39" w:rsidP="00F53641">
            <w:pPr>
              <w:pStyle w:val="Tabletext"/>
              <w:ind w:left="60" w:right="74"/>
            </w:pPr>
            <w:r>
              <w:t>2.1.1.4</w:t>
            </w:r>
          </w:p>
        </w:tc>
        <w:tc>
          <w:tcPr>
            <w:tcW w:w="6984" w:type="dxa"/>
            <w:shd w:val="clear" w:color="auto" w:fill="auto"/>
          </w:tcPr>
          <w:p w14:paraId="17961355" w14:textId="7D1E25B3" w:rsidR="00406A39" w:rsidRDefault="00406A39" w:rsidP="00406A39">
            <w:pPr>
              <w:pStyle w:val="Tabletext"/>
            </w:pPr>
            <w:r>
              <w:t xml:space="preserve">Elements of a teaching </w:t>
            </w:r>
            <w:r w:rsidR="0011602B">
              <w:t>syllabus</w:t>
            </w:r>
            <w:r>
              <w:t>:</w:t>
            </w:r>
          </w:p>
          <w:p w14:paraId="7370606B" w14:textId="2DB805D6" w:rsidR="00406A39" w:rsidRDefault="00406A39" w:rsidP="00406A39">
            <w:pPr>
              <w:pStyle w:val="Tabletext"/>
              <w:numPr>
                <w:ilvl w:val="0"/>
                <w:numId w:val="30"/>
              </w:numPr>
            </w:pPr>
            <w:r>
              <w:t xml:space="preserve">Objectives </w:t>
            </w:r>
          </w:p>
          <w:p w14:paraId="392FE015" w14:textId="17B210E1" w:rsidR="00406A39" w:rsidRDefault="00406A39" w:rsidP="00406A39">
            <w:pPr>
              <w:pStyle w:val="Tabletext"/>
              <w:numPr>
                <w:ilvl w:val="0"/>
                <w:numId w:val="30"/>
              </w:numPr>
            </w:pPr>
            <w:r>
              <w:t xml:space="preserve">Teaching methodology </w:t>
            </w:r>
          </w:p>
          <w:p w14:paraId="7CB45F2A" w14:textId="04895131" w:rsidR="00406A39" w:rsidRDefault="00406A39" w:rsidP="00406A39">
            <w:pPr>
              <w:pStyle w:val="Tabletext"/>
              <w:numPr>
                <w:ilvl w:val="0"/>
                <w:numId w:val="30"/>
              </w:numPr>
            </w:pPr>
            <w:r>
              <w:t xml:space="preserve">Assessment and Evaluation methodology </w:t>
            </w:r>
          </w:p>
          <w:p w14:paraId="2EB3D0C9" w14:textId="77777777" w:rsidR="00406A39" w:rsidRDefault="00406A39" w:rsidP="00406A39">
            <w:pPr>
              <w:pStyle w:val="Tabletext"/>
              <w:numPr>
                <w:ilvl w:val="0"/>
                <w:numId w:val="30"/>
              </w:numPr>
            </w:pPr>
            <w:r>
              <w:t>Lesson plan / course content</w:t>
            </w:r>
          </w:p>
          <w:p w14:paraId="40850073" w14:textId="435D72AE" w:rsidR="00406A39" w:rsidRPr="00486C2D" w:rsidRDefault="00406A39" w:rsidP="00F624AA">
            <w:pPr>
              <w:pStyle w:val="Tabletext"/>
              <w:numPr>
                <w:ilvl w:val="0"/>
                <w:numId w:val="30"/>
              </w:numPr>
            </w:pPr>
            <w:r>
              <w:t>Exercises / activities</w:t>
            </w:r>
          </w:p>
        </w:tc>
        <w:tc>
          <w:tcPr>
            <w:tcW w:w="675" w:type="dxa"/>
            <w:shd w:val="clear" w:color="auto" w:fill="auto"/>
          </w:tcPr>
          <w:p w14:paraId="496F1F22" w14:textId="08E77982" w:rsidR="00406A39" w:rsidRPr="00486C2D" w:rsidRDefault="00C52E0B" w:rsidP="00F53641">
            <w:pPr>
              <w:pStyle w:val="Tabletext"/>
            </w:pPr>
            <w:r>
              <w:t>2</w:t>
            </w:r>
          </w:p>
        </w:tc>
      </w:tr>
      <w:tr w:rsidR="009974B6" w:rsidRPr="00486C2D" w14:paraId="19546609" w14:textId="77777777" w:rsidTr="00F53641">
        <w:trPr>
          <w:trHeight w:val="280"/>
          <w:jc w:val="center"/>
        </w:trPr>
        <w:tc>
          <w:tcPr>
            <w:tcW w:w="985" w:type="dxa"/>
            <w:shd w:val="clear" w:color="auto" w:fill="F2F2F2" w:themeFill="background1" w:themeFillShade="F2"/>
          </w:tcPr>
          <w:p w14:paraId="1F42048D" w14:textId="3408A17D" w:rsidR="009974B6" w:rsidRPr="00BC613C" w:rsidRDefault="0055259A" w:rsidP="00F53641">
            <w:pPr>
              <w:pStyle w:val="Tabletext"/>
              <w:rPr>
                <w:b/>
                <w:bCs/>
              </w:rPr>
            </w:pPr>
            <w:r w:rsidRPr="00BC613C">
              <w:rPr>
                <w:b/>
                <w:bCs/>
              </w:rPr>
              <w:t>2</w:t>
            </w:r>
            <w:r w:rsidR="009974B6" w:rsidRPr="00BC613C">
              <w:rPr>
                <w:b/>
                <w:bCs/>
              </w:rPr>
              <w:t>.2</w:t>
            </w:r>
          </w:p>
        </w:tc>
        <w:tc>
          <w:tcPr>
            <w:tcW w:w="4383" w:type="dxa"/>
            <w:shd w:val="clear" w:color="auto" w:fill="F2F2F2" w:themeFill="background1" w:themeFillShade="F2"/>
          </w:tcPr>
          <w:p w14:paraId="42B56253" w14:textId="1233593E" w:rsidR="009974B6" w:rsidRPr="00BC613C" w:rsidRDefault="007502E5" w:rsidP="00F53641">
            <w:pPr>
              <w:pStyle w:val="Tabletext"/>
              <w:rPr>
                <w:b/>
                <w:bCs/>
              </w:rPr>
            </w:pPr>
            <w:r w:rsidRPr="00BC613C">
              <w:rPr>
                <w:b/>
                <w:bCs/>
              </w:rPr>
              <w:t xml:space="preserve">Experiential Learning </w:t>
            </w:r>
          </w:p>
        </w:tc>
        <w:tc>
          <w:tcPr>
            <w:tcW w:w="979" w:type="dxa"/>
            <w:shd w:val="clear" w:color="auto" w:fill="F2F2F2" w:themeFill="background1" w:themeFillShade="F2"/>
          </w:tcPr>
          <w:p w14:paraId="4389E078" w14:textId="77777777" w:rsidR="009974B6" w:rsidRPr="00486C2D" w:rsidRDefault="009974B6" w:rsidP="00F53641">
            <w:pPr>
              <w:pStyle w:val="Tabletext"/>
              <w:ind w:left="60" w:right="74"/>
            </w:pPr>
          </w:p>
        </w:tc>
        <w:tc>
          <w:tcPr>
            <w:tcW w:w="6984" w:type="dxa"/>
            <w:shd w:val="clear" w:color="auto" w:fill="F2F2F2" w:themeFill="background1" w:themeFillShade="F2"/>
          </w:tcPr>
          <w:p w14:paraId="1B753F07" w14:textId="77777777" w:rsidR="009974B6" w:rsidRPr="00486C2D" w:rsidRDefault="009974B6" w:rsidP="00F53641">
            <w:pPr>
              <w:pStyle w:val="Tabletext"/>
            </w:pPr>
          </w:p>
        </w:tc>
        <w:tc>
          <w:tcPr>
            <w:tcW w:w="675" w:type="dxa"/>
            <w:shd w:val="clear" w:color="auto" w:fill="F2F2F2" w:themeFill="background1" w:themeFillShade="F2"/>
          </w:tcPr>
          <w:p w14:paraId="7BFFA470" w14:textId="77777777" w:rsidR="009974B6" w:rsidRPr="00486C2D" w:rsidRDefault="009974B6" w:rsidP="00F53641">
            <w:pPr>
              <w:pStyle w:val="Tabletext"/>
            </w:pPr>
          </w:p>
        </w:tc>
      </w:tr>
      <w:tr w:rsidR="009974B6" w:rsidRPr="00486C2D" w14:paraId="5AEA8D63" w14:textId="77777777" w:rsidTr="00F53641">
        <w:trPr>
          <w:trHeight w:val="280"/>
          <w:jc w:val="center"/>
        </w:trPr>
        <w:tc>
          <w:tcPr>
            <w:tcW w:w="985" w:type="dxa"/>
            <w:vMerge w:val="restart"/>
            <w:shd w:val="clear" w:color="auto" w:fill="FFFFFF" w:themeFill="background1"/>
          </w:tcPr>
          <w:p w14:paraId="55DB18CC" w14:textId="74CF28A9" w:rsidR="009974B6" w:rsidRPr="00486C2D" w:rsidRDefault="0055259A" w:rsidP="00F53641">
            <w:pPr>
              <w:pStyle w:val="Tabletext"/>
            </w:pPr>
            <w:r>
              <w:t>2</w:t>
            </w:r>
            <w:r w:rsidR="009974B6" w:rsidRPr="00486C2D">
              <w:t>.2.1</w:t>
            </w:r>
          </w:p>
        </w:tc>
        <w:tc>
          <w:tcPr>
            <w:tcW w:w="4383" w:type="dxa"/>
            <w:vMerge w:val="restart"/>
            <w:shd w:val="clear" w:color="auto" w:fill="FFFFFF" w:themeFill="background1"/>
          </w:tcPr>
          <w:p w14:paraId="5153266C" w14:textId="17C15213" w:rsidR="009974B6" w:rsidRPr="00237A39" w:rsidRDefault="007502E5" w:rsidP="00F53641">
            <w:pPr>
              <w:pStyle w:val="Tabletext"/>
              <w:rPr>
                <w:b/>
                <w:bCs/>
                <w:i/>
                <w:iCs/>
              </w:rPr>
            </w:pPr>
            <w:r w:rsidRPr="00237A39">
              <w:rPr>
                <w:i/>
                <w:iCs/>
              </w:rPr>
              <w:t xml:space="preserve">Explain </w:t>
            </w:r>
            <w:r w:rsidR="00E37C30" w:rsidRPr="00237A39">
              <w:rPr>
                <w:i/>
                <w:iCs/>
              </w:rPr>
              <w:t>experiential / discovery learning</w:t>
            </w:r>
            <w:r w:rsidR="00980ED6">
              <w:rPr>
                <w:i/>
                <w:iCs/>
              </w:rPr>
              <w:t>.</w:t>
            </w:r>
            <w:r w:rsidR="00E37C30" w:rsidRPr="00237A39">
              <w:rPr>
                <w:i/>
                <w:iCs/>
              </w:rPr>
              <w:t xml:space="preserve"> </w:t>
            </w:r>
          </w:p>
          <w:p w14:paraId="7DF5CEAE" w14:textId="77777777" w:rsidR="009974B6" w:rsidRPr="00237A39" w:rsidRDefault="009974B6" w:rsidP="00F53641">
            <w:pPr>
              <w:pStyle w:val="Tabletext"/>
              <w:rPr>
                <w:b/>
                <w:bCs/>
                <w:i/>
                <w:iCs/>
              </w:rPr>
            </w:pPr>
          </w:p>
        </w:tc>
        <w:tc>
          <w:tcPr>
            <w:tcW w:w="979" w:type="dxa"/>
            <w:shd w:val="clear" w:color="auto" w:fill="FFFFFF" w:themeFill="background1"/>
          </w:tcPr>
          <w:p w14:paraId="5A06D40F" w14:textId="08773B4B" w:rsidR="009974B6" w:rsidRPr="00486C2D" w:rsidRDefault="0055259A" w:rsidP="00F53641">
            <w:pPr>
              <w:pStyle w:val="Tabletext"/>
              <w:ind w:left="60" w:right="74"/>
            </w:pPr>
            <w:r>
              <w:lastRenderedPageBreak/>
              <w:t>2</w:t>
            </w:r>
            <w:r w:rsidR="009974B6" w:rsidRPr="00486C2D">
              <w:t>.2.1.1</w:t>
            </w:r>
          </w:p>
        </w:tc>
        <w:tc>
          <w:tcPr>
            <w:tcW w:w="6984" w:type="dxa"/>
            <w:shd w:val="clear" w:color="auto" w:fill="FFFFFF" w:themeFill="background1"/>
          </w:tcPr>
          <w:p w14:paraId="5FAB607A" w14:textId="435AAD98" w:rsidR="009974B6" w:rsidRPr="00486C2D" w:rsidRDefault="00980ED6" w:rsidP="00E37C30">
            <w:pPr>
              <w:pStyle w:val="Tabletext"/>
            </w:pPr>
            <w:r>
              <w:t>Experiential learning (Kolb)</w:t>
            </w:r>
          </w:p>
        </w:tc>
        <w:tc>
          <w:tcPr>
            <w:tcW w:w="675" w:type="dxa"/>
            <w:shd w:val="clear" w:color="auto" w:fill="FFFFFF" w:themeFill="background1"/>
          </w:tcPr>
          <w:p w14:paraId="4CA1168A" w14:textId="63599C64" w:rsidR="009974B6" w:rsidRPr="00486C2D" w:rsidRDefault="003A7E72" w:rsidP="00F53641">
            <w:pPr>
              <w:pStyle w:val="Tabletext"/>
            </w:pPr>
            <w:r>
              <w:t>3</w:t>
            </w:r>
          </w:p>
        </w:tc>
      </w:tr>
      <w:tr w:rsidR="009974B6" w:rsidRPr="00486C2D" w14:paraId="38F7BCDB" w14:textId="77777777" w:rsidTr="00F53641">
        <w:trPr>
          <w:trHeight w:val="280"/>
          <w:jc w:val="center"/>
        </w:trPr>
        <w:tc>
          <w:tcPr>
            <w:tcW w:w="985" w:type="dxa"/>
            <w:vMerge/>
            <w:shd w:val="clear" w:color="auto" w:fill="FFFFFF" w:themeFill="background1"/>
          </w:tcPr>
          <w:p w14:paraId="733F0653" w14:textId="77777777" w:rsidR="009974B6" w:rsidRPr="00486C2D" w:rsidRDefault="009974B6" w:rsidP="00F53641">
            <w:pPr>
              <w:pStyle w:val="Tabletext"/>
            </w:pPr>
          </w:p>
        </w:tc>
        <w:tc>
          <w:tcPr>
            <w:tcW w:w="4383" w:type="dxa"/>
            <w:vMerge/>
            <w:shd w:val="clear" w:color="auto" w:fill="FFFFFF" w:themeFill="background1"/>
          </w:tcPr>
          <w:p w14:paraId="53E2858D" w14:textId="77777777" w:rsidR="009974B6" w:rsidRPr="00237A39" w:rsidRDefault="009974B6" w:rsidP="00F53641">
            <w:pPr>
              <w:pStyle w:val="Tabletext"/>
              <w:rPr>
                <w:i/>
                <w:iCs/>
              </w:rPr>
            </w:pPr>
          </w:p>
        </w:tc>
        <w:tc>
          <w:tcPr>
            <w:tcW w:w="979" w:type="dxa"/>
            <w:shd w:val="clear" w:color="auto" w:fill="FFFFFF" w:themeFill="background1"/>
          </w:tcPr>
          <w:p w14:paraId="342A658A" w14:textId="55155F9B" w:rsidR="009974B6" w:rsidRPr="00486C2D" w:rsidRDefault="0055259A" w:rsidP="00F53641">
            <w:pPr>
              <w:pStyle w:val="Tabletext"/>
              <w:ind w:left="60" w:right="74"/>
            </w:pPr>
            <w:r>
              <w:t>2</w:t>
            </w:r>
            <w:r w:rsidR="009974B6" w:rsidRPr="00486C2D">
              <w:t>.2.1.2</w:t>
            </w:r>
          </w:p>
        </w:tc>
        <w:tc>
          <w:tcPr>
            <w:tcW w:w="6984" w:type="dxa"/>
            <w:shd w:val="clear" w:color="auto" w:fill="FFFFFF" w:themeFill="background1"/>
          </w:tcPr>
          <w:p w14:paraId="59862783" w14:textId="635FEEEA" w:rsidR="009974B6" w:rsidRPr="00486C2D" w:rsidRDefault="00E37C30" w:rsidP="00F53641">
            <w:pPr>
              <w:pStyle w:val="Tabletext"/>
            </w:pPr>
            <w:r>
              <w:t xml:space="preserve">Discovery learning (Piaget) </w:t>
            </w:r>
          </w:p>
        </w:tc>
        <w:tc>
          <w:tcPr>
            <w:tcW w:w="675" w:type="dxa"/>
            <w:shd w:val="clear" w:color="auto" w:fill="FFFFFF" w:themeFill="background1"/>
          </w:tcPr>
          <w:p w14:paraId="0AA6B844" w14:textId="45FF6CFA" w:rsidR="009974B6" w:rsidRPr="00486C2D" w:rsidRDefault="00386EBE" w:rsidP="00F53641">
            <w:pPr>
              <w:pStyle w:val="Tabletext"/>
            </w:pPr>
            <w:r>
              <w:t>3</w:t>
            </w:r>
          </w:p>
        </w:tc>
      </w:tr>
      <w:tr w:rsidR="009974B6" w:rsidRPr="00486C2D" w14:paraId="448A8A34" w14:textId="77777777" w:rsidTr="00F53641">
        <w:trPr>
          <w:trHeight w:val="368"/>
          <w:jc w:val="center"/>
        </w:trPr>
        <w:tc>
          <w:tcPr>
            <w:tcW w:w="985" w:type="dxa"/>
            <w:vMerge w:val="restart"/>
            <w:shd w:val="clear" w:color="auto" w:fill="FFFFFF" w:themeFill="background1"/>
          </w:tcPr>
          <w:p w14:paraId="1314E139" w14:textId="094E79ED" w:rsidR="009974B6" w:rsidRPr="00486C2D" w:rsidRDefault="0055259A" w:rsidP="00F53641">
            <w:pPr>
              <w:pStyle w:val="Tabletext"/>
            </w:pPr>
            <w:r>
              <w:t>2</w:t>
            </w:r>
            <w:r w:rsidR="009974B6" w:rsidRPr="00486C2D">
              <w:t>.2.2</w:t>
            </w:r>
          </w:p>
        </w:tc>
        <w:tc>
          <w:tcPr>
            <w:tcW w:w="4383" w:type="dxa"/>
            <w:vMerge w:val="restart"/>
            <w:shd w:val="clear" w:color="auto" w:fill="FFFFFF" w:themeFill="background1"/>
          </w:tcPr>
          <w:p w14:paraId="2310FC02" w14:textId="00A31EB1" w:rsidR="009974B6" w:rsidRPr="00237A39" w:rsidRDefault="00610713" w:rsidP="00F53641">
            <w:pPr>
              <w:pStyle w:val="Tabletext"/>
              <w:rPr>
                <w:i/>
                <w:iCs/>
              </w:rPr>
            </w:pPr>
            <w:r w:rsidRPr="00237A39">
              <w:rPr>
                <w:i/>
                <w:iCs/>
              </w:rPr>
              <w:t>Adapt</w:t>
            </w:r>
            <w:r w:rsidR="00E37C30" w:rsidRPr="00237A39">
              <w:rPr>
                <w:i/>
                <w:iCs/>
              </w:rPr>
              <w:t xml:space="preserve"> experiential / discovery learning to </w:t>
            </w:r>
            <w:r w:rsidR="0055259A" w:rsidRPr="00237A39">
              <w:rPr>
                <w:i/>
                <w:iCs/>
              </w:rPr>
              <w:t>VTS OJT</w:t>
            </w:r>
            <w:r w:rsidR="00980ED6">
              <w:rPr>
                <w:i/>
                <w:iCs/>
              </w:rPr>
              <w:t>.</w:t>
            </w:r>
          </w:p>
        </w:tc>
        <w:tc>
          <w:tcPr>
            <w:tcW w:w="979" w:type="dxa"/>
            <w:shd w:val="clear" w:color="auto" w:fill="FFFFFF" w:themeFill="background1"/>
          </w:tcPr>
          <w:p w14:paraId="5DA0AA52" w14:textId="62A273C6" w:rsidR="009974B6" w:rsidRPr="00486C2D" w:rsidRDefault="0055259A" w:rsidP="00F53641">
            <w:pPr>
              <w:pStyle w:val="Tabletext"/>
              <w:ind w:left="60" w:right="74"/>
            </w:pPr>
            <w:r>
              <w:t>2</w:t>
            </w:r>
            <w:r w:rsidR="009974B6" w:rsidRPr="00486C2D">
              <w:t>.2.2.1</w:t>
            </w:r>
          </w:p>
        </w:tc>
        <w:tc>
          <w:tcPr>
            <w:tcW w:w="6984" w:type="dxa"/>
            <w:shd w:val="clear" w:color="auto" w:fill="FFFFFF" w:themeFill="background1"/>
          </w:tcPr>
          <w:p w14:paraId="77B30492" w14:textId="78EEC799" w:rsidR="009974B6" w:rsidRPr="00486C2D" w:rsidRDefault="0055259A" w:rsidP="00F53641">
            <w:pPr>
              <w:pStyle w:val="Tabletext"/>
            </w:pPr>
            <w:r>
              <w:t>Design activities based on experiential learning</w:t>
            </w:r>
          </w:p>
        </w:tc>
        <w:tc>
          <w:tcPr>
            <w:tcW w:w="675" w:type="dxa"/>
            <w:shd w:val="clear" w:color="auto" w:fill="FFFFFF" w:themeFill="background1"/>
          </w:tcPr>
          <w:p w14:paraId="29C34DC0" w14:textId="6806B3C2" w:rsidR="009974B6" w:rsidRPr="00486C2D" w:rsidRDefault="00610713" w:rsidP="00F53641">
            <w:pPr>
              <w:pStyle w:val="Tabletext"/>
            </w:pPr>
            <w:r>
              <w:t>4</w:t>
            </w:r>
          </w:p>
        </w:tc>
      </w:tr>
      <w:tr w:rsidR="009974B6" w:rsidRPr="00486C2D" w14:paraId="44398156" w14:textId="77777777" w:rsidTr="00F53641">
        <w:trPr>
          <w:trHeight w:val="280"/>
          <w:jc w:val="center"/>
        </w:trPr>
        <w:tc>
          <w:tcPr>
            <w:tcW w:w="985" w:type="dxa"/>
            <w:vMerge/>
            <w:shd w:val="clear" w:color="auto" w:fill="FFFFFF" w:themeFill="background1"/>
          </w:tcPr>
          <w:p w14:paraId="11E4C35C" w14:textId="77777777" w:rsidR="009974B6" w:rsidRPr="00486C2D" w:rsidRDefault="009974B6" w:rsidP="00F53641">
            <w:pPr>
              <w:pStyle w:val="Tabletext"/>
            </w:pPr>
          </w:p>
        </w:tc>
        <w:tc>
          <w:tcPr>
            <w:tcW w:w="4383" w:type="dxa"/>
            <w:vMerge/>
            <w:shd w:val="clear" w:color="auto" w:fill="FFFFFF" w:themeFill="background1"/>
          </w:tcPr>
          <w:p w14:paraId="10276B6E" w14:textId="77777777" w:rsidR="009974B6" w:rsidRPr="00486C2D" w:rsidRDefault="009974B6" w:rsidP="00F53641">
            <w:pPr>
              <w:pStyle w:val="Tabletext"/>
            </w:pPr>
          </w:p>
        </w:tc>
        <w:tc>
          <w:tcPr>
            <w:tcW w:w="979" w:type="dxa"/>
            <w:shd w:val="clear" w:color="auto" w:fill="FFFFFF" w:themeFill="background1"/>
          </w:tcPr>
          <w:p w14:paraId="5351079E" w14:textId="650DCA31" w:rsidR="009974B6" w:rsidRPr="00486C2D" w:rsidRDefault="0055259A" w:rsidP="00F53641">
            <w:pPr>
              <w:pStyle w:val="Tabletext"/>
              <w:ind w:left="60" w:right="74"/>
            </w:pPr>
            <w:r>
              <w:t>2</w:t>
            </w:r>
            <w:r w:rsidR="009974B6" w:rsidRPr="00486C2D">
              <w:t>.2.2.2</w:t>
            </w:r>
          </w:p>
        </w:tc>
        <w:tc>
          <w:tcPr>
            <w:tcW w:w="6984" w:type="dxa"/>
            <w:shd w:val="clear" w:color="auto" w:fill="FFFFFF" w:themeFill="background1"/>
          </w:tcPr>
          <w:p w14:paraId="669E1C20" w14:textId="7F0548A2" w:rsidR="009974B6" w:rsidRPr="00486C2D" w:rsidRDefault="0055259A" w:rsidP="00F53641">
            <w:pPr>
              <w:pStyle w:val="Tabletext"/>
            </w:pPr>
            <w:r>
              <w:t>Brief / debrief of experiential learning activities</w:t>
            </w:r>
          </w:p>
        </w:tc>
        <w:tc>
          <w:tcPr>
            <w:tcW w:w="675" w:type="dxa"/>
            <w:shd w:val="clear" w:color="auto" w:fill="FFFFFF" w:themeFill="background1"/>
          </w:tcPr>
          <w:p w14:paraId="5AA9EEC2" w14:textId="25D7C79E" w:rsidR="009974B6" w:rsidRPr="00486C2D" w:rsidRDefault="00980ED6" w:rsidP="00F53641">
            <w:pPr>
              <w:pStyle w:val="Tabletext"/>
            </w:pPr>
            <w:r>
              <w:t>4</w:t>
            </w:r>
          </w:p>
        </w:tc>
      </w:tr>
      <w:tr w:rsidR="00635CED" w:rsidRPr="00486C2D" w14:paraId="243F824E" w14:textId="77777777" w:rsidTr="00A138C4">
        <w:trPr>
          <w:trHeight w:val="388"/>
          <w:jc w:val="center"/>
        </w:trPr>
        <w:tc>
          <w:tcPr>
            <w:tcW w:w="985" w:type="dxa"/>
            <w:vMerge/>
            <w:shd w:val="clear" w:color="auto" w:fill="FFFFFF" w:themeFill="background1"/>
          </w:tcPr>
          <w:p w14:paraId="6D23998E" w14:textId="77777777" w:rsidR="00635CED" w:rsidRPr="00486C2D" w:rsidRDefault="00635CED" w:rsidP="00F53641">
            <w:pPr>
              <w:pStyle w:val="Tabletext"/>
            </w:pPr>
          </w:p>
        </w:tc>
        <w:tc>
          <w:tcPr>
            <w:tcW w:w="4383" w:type="dxa"/>
            <w:vMerge/>
            <w:shd w:val="clear" w:color="auto" w:fill="FFFFFF" w:themeFill="background1"/>
          </w:tcPr>
          <w:p w14:paraId="09C6CA36" w14:textId="77777777" w:rsidR="00635CED" w:rsidRPr="00486C2D" w:rsidRDefault="00635CED" w:rsidP="00F53641">
            <w:pPr>
              <w:pStyle w:val="Tabletext"/>
            </w:pPr>
          </w:p>
        </w:tc>
        <w:tc>
          <w:tcPr>
            <w:tcW w:w="979" w:type="dxa"/>
            <w:shd w:val="clear" w:color="auto" w:fill="FFFFFF" w:themeFill="background1"/>
          </w:tcPr>
          <w:p w14:paraId="2A482334" w14:textId="60525F5E" w:rsidR="00635CED" w:rsidRPr="00486C2D" w:rsidRDefault="00635CED" w:rsidP="00F53641">
            <w:pPr>
              <w:pStyle w:val="Tabletext"/>
              <w:ind w:left="60" w:right="74"/>
            </w:pPr>
            <w:r>
              <w:t>2</w:t>
            </w:r>
            <w:r w:rsidRPr="00486C2D">
              <w:t>.2.2.3</w:t>
            </w:r>
          </w:p>
        </w:tc>
        <w:tc>
          <w:tcPr>
            <w:tcW w:w="6984" w:type="dxa"/>
            <w:shd w:val="clear" w:color="auto" w:fill="FFFFFF" w:themeFill="background1"/>
          </w:tcPr>
          <w:p w14:paraId="2C7B5477" w14:textId="08C05CC6" w:rsidR="00635CED" w:rsidRPr="00486C2D" w:rsidRDefault="00635CED" w:rsidP="00F53641">
            <w:pPr>
              <w:pStyle w:val="Tabletext"/>
            </w:pPr>
            <w:r>
              <w:t xml:space="preserve">Link experiential learning to case studies / scenarios / simulation </w:t>
            </w:r>
          </w:p>
        </w:tc>
        <w:tc>
          <w:tcPr>
            <w:tcW w:w="675" w:type="dxa"/>
            <w:shd w:val="clear" w:color="auto" w:fill="FFFFFF" w:themeFill="background1"/>
          </w:tcPr>
          <w:p w14:paraId="12641327" w14:textId="7904703D" w:rsidR="00635CED" w:rsidRPr="00486C2D" w:rsidRDefault="00980ED6" w:rsidP="00F53641">
            <w:pPr>
              <w:pStyle w:val="Tabletext"/>
            </w:pPr>
            <w:r>
              <w:t>4</w:t>
            </w:r>
          </w:p>
        </w:tc>
      </w:tr>
      <w:tr w:rsidR="009974B6" w:rsidRPr="00486C2D" w14:paraId="21CED56E" w14:textId="77777777" w:rsidTr="00F53641">
        <w:trPr>
          <w:trHeight w:val="70"/>
          <w:jc w:val="center"/>
        </w:trPr>
        <w:tc>
          <w:tcPr>
            <w:tcW w:w="985" w:type="dxa"/>
            <w:shd w:val="clear" w:color="auto" w:fill="F2F2F2" w:themeFill="background1" w:themeFillShade="F2"/>
          </w:tcPr>
          <w:p w14:paraId="721DFD25" w14:textId="25DAE77E" w:rsidR="009974B6" w:rsidRPr="00E843B3" w:rsidRDefault="0055259A" w:rsidP="00F53641">
            <w:pPr>
              <w:pStyle w:val="Tabletext"/>
              <w:rPr>
                <w:b/>
                <w:bCs/>
              </w:rPr>
            </w:pPr>
            <w:r w:rsidRPr="00E843B3">
              <w:rPr>
                <w:b/>
                <w:bCs/>
              </w:rPr>
              <w:t>2</w:t>
            </w:r>
            <w:r w:rsidR="009974B6" w:rsidRPr="00E843B3">
              <w:rPr>
                <w:b/>
                <w:bCs/>
              </w:rPr>
              <w:t>.3</w:t>
            </w:r>
          </w:p>
        </w:tc>
        <w:tc>
          <w:tcPr>
            <w:tcW w:w="4383" w:type="dxa"/>
            <w:shd w:val="clear" w:color="auto" w:fill="F2F2F2" w:themeFill="background1" w:themeFillShade="F2"/>
          </w:tcPr>
          <w:p w14:paraId="0385692F" w14:textId="5DC89301" w:rsidR="009974B6" w:rsidRPr="00E843B3" w:rsidRDefault="00610713" w:rsidP="00F53641">
            <w:pPr>
              <w:pStyle w:val="Tabletext"/>
              <w:rPr>
                <w:b/>
                <w:bCs/>
              </w:rPr>
            </w:pPr>
            <w:r w:rsidRPr="00E843B3">
              <w:rPr>
                <w:b/>
                <w:bCs/>
              </w:rPr>
              <w:t>Learning Objectives</w:t>
            </w:r>
          </w:p>
        </w:tc>
        <w:tc>
          <w:tcPr>
            <w:tcW w:w="979" w:type="dxa"/>
            <w:shd w:val="clear" w:color="auto" w:fill="F2F2F2" w:themeFill="background1" w:themeFillShade="F2"/>
          </w:tcPr>
          <w:p w14:paraId="3020E38D" w14:textId="77777777" w:rsidR="009974B6" w:rsidRPr="00486C2D" w:rsidRDefault="009974B6" w:rsidP="00F53641">
            <w:pPr>
              <w:pStyle w:val="Tabletext"/>
              <w:ind w:left="60" w:right="74"/>
            </w:pPr>
          </w:p>
        </w:tc>
        <w:tc>
          <w:tcPr>
            <w:tcW w:w="6984" w:type="dxa"/>
            <w:shd w:val="clear" w:color="auto" w:fill="F2F2F2" w:themeFill="background1" w:themeFillShade="F2"/>
          </w:tcPr>
          <w:p w14:paraId="78C669E4" w14:textId="77777777" w:rsidR="009974B6" w:rsidRPr="00486C2D" w:rsidRDefault="009974B6" w:rsidP="00F53641">
            <w:pPr>
              <w:pStyle w:val="Tabletext"/>
            </w:pPr>
          </w:p>
        </w:tc>
        <w:tc>
          <w:tcPr>
            <w:tcW w:w="675" w:type="dxa"/>
            <w:shd w:val="clear" w:color="auto" w:fill="F2F2F2" w:themeFill="background1" w:themeFillShade="F2"/>
          </w:tcPr>
          <w:p w14:paraId="6ED94F94" w14:textId="77777777" w:rsidR="009974B6" w:rsidRPr="00486C2D" w:rsidRDefault="009974B6" w:rsidP="00F53641">
            <w:pPr>
              <w:pStyle w:val="Tabletext"/>
            </w:pPr>
          </w:p>
        </w:tc>
      </w:tr>
      <w:tr w:rsidR="009974B6" w:rsidRPr="00486C2D" w14:paraId="02483407" w14:textId="77777777" w:rsidTr="00F53641">
        <w:tblPrEx>
          <w:jc w:val="left"/>
        </w:tblPrEx>
        <w:tc>
          <w:tcPr>
            <w:tcW w:w="985" w:type="dxa"/>
            <w:vMerge w:val="restart"/>
          </w:tcPr>
          <w:p w14:paraId="16DEAFC2" w14:textId="11195A0F" w:rsidR="009974B6" w:rsidRPr="00486C2D" w:rsidRDefault="0055259A" w:rsidP="00F53641">
            <w:pPr>
              <w:pStyle w:val="Tabletext"/>
            </w:pPr>
            <w:r>
              <w:t>2</w:t>
            </w:r>
            <w:r w:rsidR="009974B6" w:rsidRPr="00486C2D">
              <w:t>.</w:t>
            </w:r>
            <w:r w:rsidR="009974B6">
              <w:t>3</w:t>
            </w:r>
            <w:r w:rsidR="009974B6" w:rsidRPr="00486C2D">
              <w:t>.1</w:t>
            </w:r>
          </w:p>
        </w:tc>
        <w:tc>
          <w:tcPr>
            <w:tcW w:w="4383" w:type="dxa"/>
            <w:vMerge w:val="restart"/>
          </w:tcPr>
          <w:p w14:paraId="1DBF8B1C" w14:textId="7363E85F" w:rsidR="009974B6" w:rsidRPr="00806C10" w:rsidRDefault="00610713" w:rsidP="00F53641">
            <w:pPr>
              <w:pStyle w:val="Tabletext"/>
              <w:rPr>
                <w:i/>
                <w:iCs/>
              </w:rPr>
            </w:pPr>
            <w:r w:rsidRPr="00806C10">
              <w:rPr>
                <w:i/>
                <w:iCs/>
              </w:rPr>
              <w:t>Identify the elements of a learning objective</w:t>
            </w:r>
            <w:r w:rsidR="00386EBE">
              <w:rPr>
                <w:i/>
                <w:iCs/>
              </w:rPr>
              <w:t>.</w:t>
            </w:r>
          </w:p>
        </w:tc>
        <w:tc>
          <w:tcPr>
            <w:tcW w:w="979" w:type="dxa"/>
          </w:tcPr>
          <w:p w14:paraId="5848829E" w14:textId="3CB20DCC" w:rsidR="009974B6" w:rsidRPr="00486C2D" w:rsidRDefault="0055259A" w:rsidP="00F53641">
            <w:pPr>
              <w:pStyle w:val="Tabletext"/>
              <w:ind w:left="60" w:right="74"/>
            </w:pPr>
            <w:r>
              <w:t>2</w:t>
            </w:r>
            <w:r w:rsidR="009974B6" w:rsidRPr="00486C2D">
              <w:t>.</w:t>
            </w:r>
            <w:r>
              <w:t>3</w:t>
            </w:r>
            <w:r w:rsidR="009974B6" w:rsidRPr="00486C2D">
              <w:t>.1.1</w:t>
            </w:r>
          </w:p>
        </w:tc>
        <w:tc>
          <w:tcPr>
            <w:tcW w:w="6984" w:type="dxa"/>
          </w:tcPr>
          <w:p w14:paraId="0F6366F5" w14:textId="77777777" w:rsidR="00980ED6" w:rsidRDefault="00980ED6" w:rsidP="00F53641">
            <w:pPr>
              <w:pStyle w:val="Tabletext"/>
            </w:pPr>
            <w:r>
              <w:t>Hierarchy</w:t>
            </w:r>
            <w:r w:rsidR="00610713">
              <w:t xml:space="preserve"> of objectives: </w:t>
            </w:r>
          </w:p>
          <w:p w14:paraId="3737F6F8" w14:textId="02C1D03A" w:rsidR="00980ED6" w:rsidRDefault="00023D0B" w:rsidP="00980ED6">
            <w:pPr>
              <w:pStyle w:val="Tabletext"/>
              <w:numPr>
                <w:ilvl w:val="0"/>
                <w:numId w:val="30"/>
              </w:numPr>
            </w:pPr>
            <w:r>
              <w:t>Prog</w:t>
            </w:r>
            <w:r w:rsidR="00C15EC7">
              <w:t>ram</w:t>
            </w:r>
            <w:r w:rsidR="00980ED6">
              <w:t xml:space="preserve"> </w:t>
            </w:r>
            <w:proofErr w:type="gramStart"/>
            <w:r w:rsidR="00980ED6">
              <w:t>objective</w:t>
            </w:r>
            <w:proofErr w:type="gramEnd"/>
            <w:r w:rsidR="00C15EC7">
              <w:t xml:space="preserve"> </w:t>
            </w:r>
          </w:p>
          <w:p w14:paraId="3E1FE76F" w14:textId="55270484" w:rsidR="00980ED6" w:rsidRDefault="009528D9" w:rsidP="00980ED6">
            <w:pPr>
              <w:pStyle w:val="Tabletext"/>
              <w:numPr>
                <w:ilvl w:val="0"/>
                <w:numId w:val="30"/>
              </w:numPr>
            </w:pPr>
            <w:r>
              <w:t>Terminal</w:t>
            </w:r>
            <w:r w:rsidR="00980ED6">
              <w:t xml:space="preserve"> objective</w:t>
            </w:r>
            <w:r>
              <w:t xml:space="preserve"> </w:t>
            </w:r>
          </w:p>
          <w:p w14:paraId="6BA0A188" w14:textId="7334FD44" w:rsidR="00980ED6" w:rsidRDefault="009528D9" w:rsidP="00980ED6">
            <w:pPr>
              <w:pStyle w:val="Tabletext"/>
              <w:numPr>
                <w:ilvl w:val="0"/>
                <w:numId w:val="30"/>
              </w:numPr>
            </w:pPr>
            <w:r>
              <w:t>Enabling</w:t>
            </w:r>
            <w:r w:rsidR="00980ED6">
              <w:t xml:space="preserve"> objective</w:t>
            </w:r>
            <w:r>
              <w:t xml:space="preserve"> </w:t>
            </w:r>
          </w:p>
          <w:p w14:paraId="70C7D23E" w14:textId="0BE50294" w:rsidR="009974B6" w:rsidRPr="00486C2D" w:rsidRDefault="009528D9" w:rsidP="00980ED6">
            <w:pPr>
              <w:pStyle w:val="Tabletext"/>
              <w:numPr>
                <w:ilvl w:val="0"/>
                <w:numId w:val="30"/>
              </w:numPr>
            </w:pPr>
            <w:r>
              <w:t>Teaching points</w:t>
            </w:r>
          </w:p>
        </w:tc>
        <w:tc>
          <w:tcPr>
            <w:tcW w:w="675" w:type="dxa"/>
          </w:tcPr>
          <w:p w14:paraId="3CD9957A" w14:textId="789AF5A6" w:rsidR="009974B6" w:rsidRPr="00486C2D" w:rsidRDefault="0045225D" w:rsidP="00F53641">
            <w:pPr>
              <w:pStyle w:val="Tabletext"/>
            </w:pPr>
            <w:r>
              <w:t>1</w:t>
            </w:r>
          </w:p>
        </w:tc>
      </w:tr>
      <w:tr w:rsidR="009974B6" w:rsidRPr="00486C2D" w14:paraId="01E48D4E" w14:textId="77777777" w:rsidTr="00F53641">
        <w:tblPrEx>
          <w:jc w:val="left"/>
        </w:tblPrEx>
        <w:trPr>
          <w:trHeight w:val="474"/>
        </w:trPr>
        <w:tc>
          <w:tcPr>
            <w:tcW w:w="985" w:type="dxa"/>
            <w:vMerge/>
          </w:tcPr>
          <w:p w14:paraId="2700A7B1" w14:textId="77777777" w:rsidR="009974B6" w:rsidRPr="00486C2D" w:rsidRDefault="009974B6" w:rsidP="00F53641">
            <w:pPr>
              <w:pStyle w:val="Tabletext"/>
            </w:pPr>
          </w:p>
        </w:tc>
        <w:tc>
          <w:tcPr>
            <w:tcW w:w="4383" w:type="dxa"/>
            <w:vMerge/>
          </w:tcPr>
          <w:p w14:paraId="5F2DFF27" w14:textId="77777777" w:rsidR="009974B6" w:rsidRPr="00806C10" w:rsidRDefault="009974B6" w:rsidP="00F53641">
            <w:pPr>
              <w:pStyle w:val="Tabletext"/>
              <w:rPr>
                <w:i/>
                <w:iCs/>
              </w:rPr>
            </w:pPr>
          </w:p>
        </w:tc>
        <w:tc>
          <w:tcPr>
            <w:tcW w:w="979" w:type="dxa"/>
          </w:tcPr>
          <w:p w14:paraId="02A26173" w14:textId="67AD4E31" w:rsidR="009974B6" w:rsidRPr="00486C2D" w:rsidRDefault="0055259A" w:rsidP="00F53641">
            <w:pPr>
              <w:pStyle w:val="Tabletext"/>
              <w:ind w:left="60" w:right="74"/>
            </w:pPr>
            <w:r>
              <w:t>2</w:t>
            </w:r>
            <w:r w:rsidR="009974B6" w:rsidRPr="00486C2D">
              <w:t>.</w:t>
            </w:r>
            <w:r>
              <w:t>3</w:t>
            </w:r>
            <w:r w:rsidR="009974B6" w:rsidRPr="00486C2D">
              <w:t>.1.2</w:t>
            </w:r>
          </w:p>
        </w:tc>
        <w:tc>
          <w:tcPr>
            <w:tcW w:w="6984" w:type="dxa"/>
          </w:tcPr>
          <w:p w14:paraId="2088B2B5" w14:textId="77777777" w:rsidR="00C15EC7" w:rsidRDefault="009528D9" w:rsidP="00F53641">
            <w:pPr>
              <w:pStyle w:val="Tabletext"/>
            </w:pPr>
            <w:r>
              <w:t xml:space="preserve">Elements of objectives: </w:t>
            </w:r>
          </w:p>
          <w:p w14:paraId="31418137" w14:textId="77777777" w:rsidR="00C15EC7" w:rsidRDefault="00C15EC7" w:rsidP="00090D88">
            <w:pPr>
              <w:pStyle w:val="Tabletext"/>
              <w:numPr>
                <w:ilvl w:val="0"/>
                <w:numId w:val="30"/>
              </w:numPr>
            </w:pPr>
            <w:r>
              <w:t>Performance</w:t>
            </w:r>
          </w:p>
          <w:p w14:paraId="40C75710" w14:textId="77777777" w:rsidR="00C15EC7" w:rsidRDefault="00C15EC7" w:rsidP="00090D88">
            <w:pPr>
              <w:pStyle w:val="Tabletext"/>
              <w:numPr>
                <w:ilvl w:val="0"/>
                <w:numId w:val="30"/>
              </w:numPr>
            </w:pPr>
            <w:r>
              <w:t>Condition</w:t>
            </w:r>
          </w:p>
          <w:p w14:paraId="2A8129EF" w14:textId="35D50AF4" w:rsidR="009974B6" w:rsidRPr="00486C2D" w:rsidRDefault="008D6A06" w:rsidP="00090D88">
            <w:pPr>
              <w:pStyle w:val="Tabletext"/>
              <w:numPr>
                <w:ilvl w:val="0"/>
                <w:numId w:val="30"/>
              </w:numPr>
            </w:pPr>
            <w:r>
              <w:t>Standard</w:t>
            </w:r>
            <w:r w:rsidR="009528D9">
              <w:t xml:space="preserve"> </w:t>
            </w:r>
          </w:p>
        </w:tc>
        <w:tc>
          <w:tcPr>
            <w:tcW w:w="675" w:type="dxa"/>
          </w:tcPr>
          <w:p w14:paraId="38326F4C" w14:textId="3619A82E" w:rsidR="009974B6" w:rsidRPr="00486C2D" w:rsidRDefault="00386EBE" w:rsidP="00F53641">
            <w:pPr>
              <w:pStyle w:val="Tabletext"/>
            </w:pPr>
            <w:r>
              <w:t>1</w:t>
            </w:r>
          </w:p>
        </w:tc>
      </w:tr>
      <w:tr w:rsidR="00386EBE" w:rsidRPr="00486C2D" w14:paraId="71A4A520" w14:textId="77777777" w:rsidTr="00386EBE">
        <w:tblPrEx>
          <w:jc w:val="left"/>
        </w:tblPrEx>
        <w:trPr>
          <w:trHeight w:val="451"/>
        </w:trPr>
        <w:tc>
          <w:tcPr>
            <w:tcW w:w="985" w:type="dxa"/>
            <w:vMerge/>
          </w:tcPr>
          <w:p w14:paraId="380DA2E2" w14:textId="77777777" w:rsidR="00386EBE" w:rsidRPr="00486C2D" w:rsidRDefault="00386EBE" w:rsidP="00F53641">
            <w:pPr>
              <w:pStyle w:val="Tabletext"/>
            </w:pPr>
          </w:p>
        </w:tc>
        <w:tc>
          <w:tcPr>
            <w:tcW w:w="4383" w:type="dxa"/>
            <w:vMerge/>
          </w:tcPr>
          <w:p w14:paraId="7E2E7EC2" w14:textId="77777777" w:rsidR="00386EBE" w:rsidRPr="00806C10" w:rsidRDefault="00386EBE" w:rsidP="00F53641">
            <w:pPr>
              <w:pStyle w:val="Tabletext"/>
              <w:rPr>
                <w:i/>
                <w:iCs/>
              </w:rPr>
            </w:pPr>
          </w:p>
        </w:tc>
        <w:tc>
          <w:tcPr>
            <w:tcW w:w="979" w:type="dxa"/>
          </w:tcPr>
          <w:p w14:paraId="58C1D455" w14:textId="381ED2CD" w:rsidR="00386EBE" w:rsidRPr="00486C2D" w:rsidRDefault="00386EBE" w:rsidP="00F53641">
            <w:pPr>
              <w:pStyle w:val="Tabletext"/>
              <w:ind w:left="60" w:right="74"/>
            </w:pPr>
            <w:r>
              <w:t>2.3.1.3</w:t>
            </w:r>
          </w:p>
        </w:tc>
        <w:tc>
          <w:tcPr>
            <w:tcW w:w="6984" w:type="dxa"/>
          </w:tcPr>
          <w:p w14:paraId="1EFBA476" w14:textId="385A7E6A" w:rsidR="00386EBE" w:rsidRPr="00486C2D" w:rsidRDefault="00386EBE" w:rsidP="00F53641">
            <w:pPr>
              <w:pStyle w:val="Tabletext"/>
            </w:pPr>
            <w:r>
              <w:t>“SMART” objectives (specific, measurable, achievable, relevant, time-bound)</w:t>
            </w:r>
          </w:p>
        </w:tc>
        <w:tc>
          <w:tcPr>
            <w:tcW w:w="675" w:type="dxa"/>
          </w:tcPr>
          <w:p w14:paraId="36E105B4" w14:textId="53237D32" w:rsidR="00386EBE" w:rsidRPr="00486C2D" w:rsidRDefault="00386EBE" w:rsidP="00F53641">
            <w:pPr>
              <w:pStyle w:val="Tabletext"/>
            </w:pPr>
            <w:r>
              <w:t>1</w:t>
            </w:r>
          </w:p>
        </w:tc>
      </w:tr>
      <w:tr w:rsidR="009974B6" w:rsidRPr="00486C2D" w14:paraId="216024A4" w14:textId="77777777" w:rsidTr="00F53641">
        <w:tblPrEx>
          <w:jc w:val="left"/>
        </w:tblPrEx>
        <w:trPr>
          <w:trHeight w:val="70"/>
        </w:trPr>
        <w:tc>
          <w:tcPr>
            <w:tcW w:w="985" w:type="dxa"/>
            <w:vMerge w:val="restart"/>
          </w:tcPr>
          <w:p w14:paraId="160A664F" w14:textId="24B2B1A4" w:rsidR="009974B6" w:rsidRPr="00486C2D" w:rsidRDefault="0055259A" w:rsidP="00F53641">
            <w:pPr>
              <w:pStyle w:val="Tabletext"/>
            </w:pPr>
            <w:r>
              <w:t>2</w:t>
            </w:r>
            <w:r w:rsidR="009974B6" w:rsidRPr="00486C2D">
              <w:t>.</w:t>
            </w:r>
            <w:r w:rsidR="009974B6">
              <w:t>3</w:t>
            </w:r>
            <w:r w:rsidR="009974B6" w:rsidRPr="00486C2D">
              <w:t>.2</w:t>
            </w:r>
          </w:p>
        </w:tc>
        <w:tc>
          <w:tcPr>
            <w:tcW w:w="4383" w:type="dxa"/>
            <w:vMerge w:val="restart"/>
          </w:tcPr>
          <w:p w14:paraId="28039B40" w14:textId="1D2A0C00" w:rsidR="009974B6" w:rsidRPr="00806C10" w:rsidRDefault="00887CEB" w:rsidP="00F53641">
            <w:pPr>
              <w:pStyle w:val="Tabletext"/>
              <w:rPr>
                <w:i/>
                <w:iCs/>
              </w:rPr>
            </w:pPr>
            <w:r w:rsidRPr="00806C10">
              <w:rPr>
                <w:i/>
                <w:iCs/>
              </w:rPr>
              <w:t>Construct learning objectives for a VTS OJT program</w:t>
            </w:r>
            <w:r w:rsidR="00386EBE">
              <w:rPr>
                <w:i/>
                <w:iCs/>
              </w:rPr>
              <w:t>.</w:t>
            </w:r>
          </w:p>
        </w:tc>
        <w:tc>
          <w:tcPr>
            <w:tcW w:w="979" w:type="dxa"/>
          </w:tcPr>
          <w:p w14:paraId="2D67A2B8" w14:textId="451CCDA3" w:rsidR="009974B6" w:rsidRPr="00486C2D" w:rsidRDefault="00A138C4" w:rsidP="00F53641">
            <w:pPr>
              <w:pStyle w:val="Tabletext"/>
              <w:ind w:left="60" w:right="74"/>
            </w:pPr>
            <w:r>
              <w:t>2.3.2.1</w:t>
            </w:r>
          </w:p>
        </w:tc>
        <w:tc>
          <w:tcPr>
            <w:tcW w:w="6984" w:type="dxa"/>
          </w:tcPr>
          <w:p w14:paraId="7BDA36B8" w14:textId="5B03EE9F" w:rsidR="009974B6" w:rsidRPr="00486C2D" w:rsidRDefault="00386EBE" w:rsidP="00F53641">
            <w:pPr>
              <w:pStyle w:val="Tabletext"/>
            </w:pPr>
            <w:r>
              <w:t xml:space="preserve">Using </w:t>
            </w:r>
            <w:r w:rsidR="00511918">
              <w:t>IALA competence / action verbs</w:t>
            </w:r>
          </w:p>
        </w:tc>
        <w:tc>
          <w:tcPr>
            <w:tcW w:w="675" w:type="dxa"/>
          </w:tcPr>
          <w:p w14:paraId="7D7234CA" w14:textId="0FB777D6" w:rsidR="009974B6" w:rsidRPr="00486C2D" w:rsidRDefault="009D512D" w:rsidP="00F53641">
            <w:pPr>
              <w:pStyle w:val="Tabletext"/>
            </w:pPr>
            <w:r>
              <w:t>4</w:t>
            </w:r>
          </w:p>
        </w:tc>
      </w:tr>
      <w:tr w:rsidR="009974B6" w:rsidRPr="00486C2D" w14:paraId="5F343A53" w14:textId="77777777" w:rsidTr="00F53641">
        <w:tblPrEx>
          <w:jc w:val="left"/>
        </w:tblPrEx>
        <w:trPr>
          <w:trHeight w:val="70"/>
        </w:trPr>
        <w:tc>
          <w:tcPr>
            <w:tcW w:w="985" w:type="dxa"/>
            <w:vMerge/>
          </w:tcPr>
          <w:p w14:paraId="006A79C7" w14:textId="77777777" w:rsidR="009974B6" w:rsidRPr="00486C2D" w:rsidRDefault="009974B6" w:rsidP="00F53641">
            <w:pPr>
              <w:pStyle w:val="Tabletext"/>
            </w:pPr>
          </w:p>
        </w:tc>
        <w:tc>
          <w:tcPr>
            <w:tcW w:w="4383" w:type="dxa"/>
            <w:vMerge/>
          </w:tcPr>
          <w:p w14:paraId="0FCE84BD" w14:textId="77777777" w:rsidR="009974B6" w:rsidRPr="00486C2D" w:rsidRDefault="009974B6" w:rsidP="00F53641">
            <w:pPr>
              <w:pStyle w:val="Tabletext"/>
            </w:pPr>
          </w:p>
        </w:tc>
        <w:tc>
          <w:tcPr>
            <w:tcW w:w="979" w:type="dxa"/>
          </w:tcPr>
          <w:p w14:paraId="00C6F80B" w14:textId="4DBFCCF5" w:rsidR="009974B6" w:rsidRPr="00486C2D" w:rsidRDefault="00A138C4" w:rsidP="00F53641">
            <w:pPr>
              <w:pStyle w:val="Tabletext"/>
              <w:ind w:left="60" w:right="74"/>
            </w:pPr>
            <w:r>
              <w:t>2.3.2.2</w:t>
            </w:r>
          </w:p>
        </w:tc>
        <w:tc>
          <w:tcPr>
            <w:tcW w:w="6984" w:type="dxa"/>
          </w:tcPr>
          <w:p w14:paraId="6C267182" w14:textId="12BFD9F8" w:rsidR="009974B6" w:rsidRPr="00486C2D" w:rsidRDefault="00511918" w:rsidP="00F53641">
            <w:pPr>
              <w:pStyle w:val="Tabletext"/>
            </w:pPr>
            <w:r>
              <w:t xml:space="preserve">Confirming all element of objective included (performance, condition, standard) </w:t>
            </w:r>
          </w:p>
        </w:tc>
        <w:tc>
          <w:tcPr>
            <w:tcW w:w="675" w:type="dxa"/>
          </w:tcPr>
          <w:p w14:paraId="19DD7091" w14:textId="5B24BEB4" w:rsidR="009974B6" w:rsidRPr="00486C2D" w:rsidRDefault="00386EBE" w:rsidP="00F53641">
            <w:pPr>
              <w:pStyle w:val="Tabletext"/>
            </w:pPr>
            <w:r>
              <w:t>4</w:t>
            </w:r>
          </w:p>
        </w:tc>
      </w:tr>
      <w:tr w:rsidR="00A138C4" w:rsidRPr="00486C2D" w14:paraId="58733455" w14:textId="77777777" w:rsidTr="00A138C4">
        <w:tblPrEx>
          <w:jc w:val="left"/>
        </w:tblPrEx>
        <w:trPr>
          <w:trHeight w:val="460"/>
        </w:trPr>
        <w:tc>
          <w:tcPr>
            <w:tcW w:w="985" w:type="dxa"/>
            <w:vMerge/>
          </w:tcPr>
          <w:p w14:paraId="71AE5F36" w14:textId="77777777" w:rsidR="00A138C4" w:rsidRPr="00486C2D" w:rsidRDefault="00A138C4" w:rsidP="00F53641">
            <w:pPr>
              <w:pStyle w:val="Tabletext"/>
            </w:pPr>
          </w:p>
        </w:tc>
        <w:tc>
          <w:tcPr>
            <w:tcW w:w="4383" w:type="dxa"/>
            <w:vMerge/>
          </w:tcPr>
          <w:p w14:paraId="49878B62" w14:textId="77777777" w:rsidR="00A138C4" w:rsidRPr="00486C2D" w:rsidRDefault="00A138C4" w:rsidP="00F53641">
            <w:pPr>
              <w:pStyle w:val="Tabletext"/>
            </w:pPr>
          </w:p>
        </w:tc>
        <w:tc>
          <w:tcPr>
            <w:tcW w:w="979" w:type="dxa"/>
          </w:tcPr>
          <w:p w14:paraId="6FFB16AD" w14:textId="7862F845" w:rsidR="00A138C4" w:rsidRPr="00486C2D" w:rsidRDefault="00A138C4" w:rsidP="00F53641">
            <w:pPr>
              <w:pStyle w:val="Tabletext"/>
              <w:ind w:left="60" w:right="74"/>
            </w:pPr>
            <w:r>
              <w:t>2.3.2.3</w:t>
            </w:r>
          </w:p>
        </w:tc>
        <w:tc>
          <w:tcPr>
            <w:tcW w:w="6984" w:type="dxa"/>
          </w:tcPr>
          <w:p w14:paraId="0EA1D027" w14:textId="6E747689" w:rsidR="00A138C4" w:rsidRPr="00486C2D" w:rsidRDefault="00A138C4" w:rsidP="00F53641">
            <w:pPr>
              <w:pStyle w:val="Tabletext"/>
            </w:pPr>
            <w:r>
              <w:t>Confirming objective is ‘SMART’</w:t>
            </w:r>
          </w:p>
        </w:tc>
        <w:tc>
          <w:tcPr>
            <w:tcW w:w="675" w:type="dxa"/>
          </w:tcPr>
          <w:p w14:paraId="70BB31D2" w14:textId="3E34B0B3" w:rsidR="00A138C4" w:rsidRPr="00486C2D" w:rsidRDefault="00386EBE" w:rsidP="00F53641">
            <w:pPr>
              <w:pStyle w:val="Tabletext"/>
            </w:pPr>
            <w:r>
              <w:t>4</w:t>
            </w:r>
          </w:p>
        </w:tc>
      </w:tr>
    </w:tbl>
    <w:p w14:paraId="4D1F4EDF" w14:textId="08492097" w:rsidR="008A6F39" w:rsidRPr="00486C2D" w:rsidRDefault="008A6F39" w:rsidP="002F11E5">
      <w:pPr>
        <w:pStyle w:val="BodyText"/>
      </w:pPr>
    </w:p>
    <w:p w14:paraId="4B97354C" w14:textId="77777777" w:rsidR="00BE32A4" w:rsidRPr="00486C2D" w:rsidRDefault="00BE32A4" w:rsidP="009A5E86">
      <w:pPr>
        <w:pStyle w:val="Part"/>
        <w:rPr>
          <w:caps w:val="0"/>
        </w:rPr>
        <w:sectPr w:rsidR="00BE32A4" w:rsidRPr="00486C2D" w:rsidSect="00584794">
          <w:pgSz w:w="16838" w:h="11906" w:orient="landscape" w:code="9"/>
          <w:pgMar w:top="907" w:right="1134" w:bottom="794" w:left="1134" w:header="851" w:footer="851" w:gutter="0"/>
          <w:cols w:space="708"/>
          <w:docGrid w:linePitch="360"/>
        </w:sectPr>
      </w:pPr>
    </w:p>
    <w:p w14:paraId="74D3959E" w14:textId="75A5A797" w:rsidR="001D4DCF" w:rsidRPr="00486C2D" w:rsidRDefault="005F4308" w:rsidP="001D4DCF">
      <w:pPr>
        <w:pStyle w:val="Module"/>
      </w:pPr>
      <w:bookmarkStart w:id="186" w:name="_Toc158747969"/>
      <w:r>
        <w:lastRenderedPageBreak/>
        <w:t>Learning and Teaching Styles</w:t>
      </w:r>
      <w:bookmarkEnd w:id="186"/>
    </w:p>
    <w:p w14:paraId="01E70B79" w14:textId="77777777" w:rsidR="001D4DCF" w:rsidRPr="00486C2D" w:rsidRDefault="001D4DCF" w:rsidP="001D4DCF">
      <w:pPr>
        <w:pStyle w:val="ModuleHeading1"/>
      </w:pPr>
      <w:bookmarkStart w:id="187" w:name="_Toc158747970"/>
      <w:r w:rsidRPr="00486C2D">
        <w:t>SUBJECT FRAMEWORK</w:t>
      </w:r>
      <w:bookmarkEnd w:id="187"/>
    </w:p>
    <w:p w14:paraId="17AFDF13" w14:textId="77777777" w:rsidR="001D4DCF" w:rsidRPr="00486C2D" w:rsidRDefault="001D4DCF" w:rsidP="001D4DCF">
      <w:pPr>
        <w:pStyle w:val="Heading1separatationline"/>
      </w:pPr>
    </w:p>
    <w:p w14:paraId="510DA5A2" w14:textId="77777777" w:rsidR="001D4DCF" w:rsidRPr="00486C2D" w:rsidRDefault="001D4DCF" w:rsidP="001D4DCF">
      <w:pPr>
        <w:pStyle w:val="ModuleHeading2"/>
      </w:pPr>
      <w:r w:rsidRPr="00486C2D">
        <w:t>Scope</w:t>
      </w:r>
    </w:p>
    <w:p w14:paraId="52DB5537" w14:textId="77777777" w:rsidR="0067573C" w:rsidRDefault="001D4DCF" w:rsidP="00D04C58">
      <w:pPr>
        <w:pStyle w:val="BodyText"/>
      </w:pPr>
      <w:r w:rsidRPr="00486C2D">
        <w:t xml:space="preserve">This module covers the </w:t>
      </w:r>
      <w:r w:rsidR="00D04C58" w:rsidRPr="00D04C58">
        <w:t xml:space="preserve">learning and teaching styles, instructional techniques and adapting teaching styles for different learners.  </w:t>
      </w:r>
    </w:p>
    <w:p w14:paraId="4DD70EDB" w14:textId="2D0278A6" w:rsidR="001D4DCF" w:rsidRPr="00486C2D" w:rsidRDefault="001D4DCF" w:rsidP="0067573C">
      <w:pPr>
        <w:pStyle w:val="ModuleHeading2"/>
      </w:pPr>
      <w:r w:rsidRPr="00486C2D">
        <w:t xml:space="preserve">Objective of Module </w:t>
      </w:r>
      <w:r w:rsidR="005F4308">
        <w:t>3</w:t>
      </w:r>
    </w:p>
    <w:p w14:paraId="4E61D926" w14:textId="7B4E6F2E" w:rsidR="001D4DCF" w:rsidRPr="00486C2D" w:rsidRDefault="001D4DCF" w:rsidP="001D4DCF">
      <w:pPr>
        <w:pStyle w:val="BodyText"/>
        <w:spacing w:line="216" w:lineRule="atLeast"/>
      </w:pPr>
      <w:r w:rsidRPr="00486C2D">
        <w:t>On completion of the module the student will:</w:t>
      </w:r>
    </w:p>
    <w:p w14:paraId="7D57B14E" w14:textId="58C3AB9D" w:rsidR="00333B02" w:rsidRDefault="006D1E31" w:rsidP="00333B02">
      <w:pPr>
        <w:pStyle w:val="BodyText"/>
        <w:numPr>
          <w:ilvl w:val="0"/>
          <w:numId w:val="31"/>
        </w:numPr>
      </w:pPr>
      <w:r>
        <w:t>e</w:t>
      </w:r>
      <w:r w:rsidR="00F10F14">
        <w:t xml:space="preserve">xplain the goals of </w:t>
      </w:r>
      <w:proofErr w:type="gramStart"/>
      <w:r w:rsidR="00F10F14">
        <w:t>learning</w:t>
      </w:r>
      <w:proofErr w:type="gramEnd"/>
      <w:r w:rsidR="00F10F14">
        <w:t xml:space="preserve"> </w:t>
      </w:r>
    </w:p>
    <w:p w14:paraId="2839FE84" w14:textId="736F0562" w:rsidR="00333B02" w:rsidRDefault="006D1E31" w:rsidP="00333B02">
      <w:pPr>
        <w:pStyle w:val="BodyText"/>
        <w:numPr>
          <w:ilvl w:val="0"/>
          <w:numId w:val="31"/>
        </w:numPr>
      </w:pPr>
      <w:r>
        <w:t>d</w:t>
      </w:r>
      <w:r w:rsidR="00F10F14">
        <w:t>escr</w:t>
      </w:r>
      <w:r w:rsidR="002D33AC">
        <w:t xml:space="preserve">ibe the impact of </w:t>
      </w:r>
      <w:r w:rsidR="00333B02">
        <w:t xml:space="preserve">preferred learning styles and barriers that </w:t>
      </w:r>
      <w:r w:rsidR="00697834">
        <w:t>may affect</w:t>
      </w:r>
      <w:r w:rsidR="00333B02">
        <w:t xml:space="preserve"> </w:t>
      </w:r>
      <w:proofErr w:type="gramStart"/>
      <w:r w:rsidR="00333B02">
        <w:t>learning</w:t>
      </w:r>
      <w:proofErr w:type="gramEnd"/>
    </w:p>
    <w:p w14:paraId="53E5C71F" w14:textId="03C7FFF3" w:rsidR="00333B02" w:rsidRDefault="006D1E31" w:rsidP="00333B02">
      <w:pPr>
        <w:pStyle w:val="BodyText"/>
        <w:numPr>
          <w:ilvl w:val="0"/>
          <w:numId w:val="31"/>
        </w:numPr>
      </w:pPr>
      <w:r>
        <w:t>a</w:t>
      </w:r>
      <w:r w:rsidR="00333B02">
        <w:t xml:space="preserve">dapt teaching styles for different </w:t>
      </w:r>
      <w:proofErr w:type="gramStart"/>
      <w:r w:rsidR="00333B02">
        <w:t>learners</w:t>
      </w:r>
      <w:proofErr w:type="gramEnd"/>
    </w:p>
    <w:p w14:paraId="62A8D34C" w14:textId="77777777" w:rsidR="001D4DCF" w:rsidRPr="00486C2D" w:rsidRDefault="001D4DCF" w:rsidP="001D4DCF">
      <w:pPr>
        <w:pStyle w:val="ModuleHeading2"/>
      </w:pPr>
      <w:r w:rsidRPr="00486C2D">
        <w:t>Additional references relevant to this module</w:t>
      </w:r>
    </w:p>
    <w:p w14:paraId="01BF02E0" w14:textId="77777777" w:rsidR="001D4DCF" w:rsidRPr="00486C2D" w:rsidRDefault="001D4DCF" w:rsidP="001D4DCF">
      <w:pPr>
        <w:pStyle w:val="Heading2separationline"/>
        <w:rPr>
          <w:lang w:eastAsia="de-DE"/>
        </w:rPr>
      </w:pPr>
    </w:p>
    <w:p w14:paraId="17DDECF2" w14:textId="77777777" w:rsidR="001D4DCF" w:rsidRPr="00486C2D" w:rsidRDefault="001D4DCF" w:rsidP="001D4DCF">
      <w:pPr>
        <w:pStyle w:val="BodyText"/>
      </w:pPr>
      <w:r w:rsidRPr="00486C2D">
        <w:t xml:space="preserve">The following references are relevant to the planning and delivery of this module: </w:t>
      </w:r>
    </w:p>
    <w:p w14:paraId="284BA865" w14:textId="77777777" w:rsidR="00697834" w:rsidRPr="00486C2D" w:rsidRDefault="00697834" w:rsidP="00697834">
      <w:pPr>
        <w:pStyle w:val="BodyText"/>
        <w:numPr>
          <w:ilvl w:val="0"/>
          <w:numId w:val="30"/>
        </w:numPr>
      </w:pPr>
      <w:r w:rsidRPr="00486C2D">
        <w:t>[</w:t>
      </w:r>
      <w:r>
        <w:t>The ITG did not identify any additional references</w:t>
      </w:r>
      <w:r w:rsidRPr="00486C2D">
        <w:t>]</w:t>
      </w:r>
    </w:p>
    <w:p w14:paraId="717F1DB1" w14:textId="5746B374" w:rsidR="00815D25" w:rsidRDefault="00815D25" w:rsidP="001D4DCF">
      <w:pPr>
        <w:pStyle w:val="BodyText"/>
      </w:pPr>
      <w:r>
        <w:br w:type="page"/>
      </w:r>
    </w:p>
    <w:p w14:paraId="4E5F42E7" w14:textId="77777777" w:rsidR="001D4DCF" w:rsidRPr="00486C2D" w:rsidRDefault="001D4DCF" w:rsidP="001D4DCF">
      <w:pPr>
        <w:pStyle w:val="BodyText"/>
        <w:rPr>
          <w:lang w:eastAsia="de-DE"/>
        </w:rPr>
      </w:pPr>
    </w:p>
    <w:p w14:paraId="34A2FFEB" w14:textId="161FB6EE" w:rsidR="001D4DCF" w:rsidRPr="00486C2D" w:rsidRDefault="001D4DCF" w:rsidP="001D4DCF">
      <w:pPr>
        <w:pStyle w:val="ModuleHeading1"/>
      </w:pPr>
      <w:bookmarkStart w:id="188" w:name="_Toc158747971"/>
      <w:r w:rsidRPr="00486C2D">
        <w:t xml:space="preserve">SUBJECT OUTLINE OF MODULE </w:t>
      </w:r>
      <w:r w:rsidR="005F4308">
        <w:t>3</w:t>
      </w:r>
      <w:bookmarkEnd w:id="188"/>
    </w:p>
    <w:p w14:paraId="6C40B482" w14:textId="77777777" w:rsidR="001D4DCF" w:rsidRPr="00486C2D" w:rsidRDefault="001D4DCF" w:rsidP="001D4DCF">
      <w:pPr>
        <w:pStyle w:val="Heading2separationline"/>
      </w:pPr>
    </w:p>
    <w:p w14:paraId="0959CCC7" w14:textId="77777777" w:rsidR="001D4DCF" w:rsidRPr="00486C2D" w:rsidRDefault="001D4DCF" w:rsidP="001D4DCF">
      <w:pPr>
        <w:pStyle w:val="BodyText"/>
      </w:pPr>
    </w:p>
    <w:p w14:paraId="551190FC" w14:textId="7642256D" w:rsidR="001D4DCF" w:rsidRPr="00486C2D" w:rsidRDefault="001D4DCF" w:rsidP="001D4DCF">
      <w:pPr>
        <w:pStyle w:val="Tablecaption"/>
        <w:ind w:left="3357"/>
        <w:jc w:val="left"/>
      </w:pPr>
      <w:r w:rsidRPr="00486C2D">
        <w:t xml:space="preserve">Subject outline – </w:t>
      </w:r>
      <w:r w:rsidR="005F4308">
        <w:t>Learning and Teaching Styles</w:t>
      </w:r>
      <w:r>
        <w:t xml:space="preserve"> </w:t>
      </w:r>
    </w:p>
    <w:tbl>
      <w:tblPr>
        <w:tblW w:w="9715" w:type="dxa"/>
        <w:jc w:val="center"/>
        <w:tblLayout w:type="fixed"/>
        <w:tblLook w:val="0000" w:firstRow="0" w:lastRow="0" w:firstColumn="0" w:lastColumn="0" w:noHBand="0" w:noVBand="0"/>
      </w:tblPr>
      <w:tblGrid>
        <w:gridCol w:w="4495"/>
        <w:gridCol w:w="1870"/>
        <w:gridCol w:w="1650"/>
        <w:gridCol w:w="1700"/>
      </w:tblGrid>
      <w:tr w:rsidR="001D4DCF" w:rsidRPr="00486C2D" w14:paraId="723330DF" w14:textId="77777777" w:rsidTr="00F53641">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1DF3F136" w14:textId="77777777" w:rsidR="001D4DCF" w:rsidRPr="00486C2D" w:rsidRDefault="001D4DCF" w:rsidP="00F53641">
            <w:pPr>
              <w:pStyle w:val="Tabletext"/>
            </w:pPr>
            <w:r w:rsidRPr="00486C2D">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32795A0B" w14:textId="77777777" w:rsidR="001D4DCF" w:rsidRPr="00486C2D" w:rsidRDefault="001D4DCF" w:rsidP="00F53641">
            <w:pPr>
              <w:pStyle w:val="Tabletext"/>
            </w:pPr>
            <w:r w:rsidRPr="00486C2D">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74801F06" w14:textId="77777777" w:rsidR="001D4DCF" w:rsidRPr="00486C2D" w:rsidRDefault="001D4DCF" w:rsidP="00F53641">
            <w:pPr>
              <w:pStyle w:val="Tabletext"/>
            </w:pPr>
            <w:r w:rsidRPr="00486C2D">
              <w:t>Recommended Hours</w:t>
            </w:r>
          </w:p>
        </w:tc>
      </w:tr>
      <w:tr w:rsidR="001D4DCF" w:rsidRPr="00486C2D" w14:paraId="7D988705" w14:textId="77777777" w:rsidTr="00F53641">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30E6D96B" w14:textId="77777777" w:rsidR="001D4DCF" w:rsidRPr="00486C2D" w:rsidRDefault="001D4DCF" w:rsidP="00F53641">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232FA1D5" w14:textId="77777777" w:rsidR="001D4DCF" w:rsidRPr="00486C2D" w:rsidRDefault="001D4DCF" w:rsidP="00F53641">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7560388D" w14:textId="77777777" w:rsidR="001D4DCF" w:rsidRPr="00486C2D" w:rsidRDefault="001D4DCF" w:rsidP="00F53641">
            <w:pPr>
              <w:pStyle w:val="Tabletext"/>
            </w:pPr>
            <w:r w:rsidRPr="00486C2D">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076660B4" w14:textId="77777777" w:rsidR="001D4DCF" w:rsidRPr="00486C2D" w:rsidRDefault="001D4DCF" w:rsidP="00F53641">
            <w:pPr>
              <w:pStyle w:val="Tabletext"/>
            </w:pPr>
            <w:r w:rsidRPr="00486C2D">
              <w:t>Exercises and Simulations</w:t>
            </w:r>
          </w:p>
        </w:tc>
      </w:tr>
      <w:tr w:rsidR="001D4DCF" w:rsidRPr="00486C2D" w14:paraId="38C503E7"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0BC68" w14:textId="712B851D" w:rsidR="001D4DCF" w:rsidRPr="00486C2D" w:rsidRDefault="005F4308" w:rsidP="00F53641">
            <w:pPr>
              <w:pStyle w:val="Tabletext"/>
              <w:ind w:left="0"/>
              <w:rPr>
                <w:b/>
                <w:bCs/>
              </w:rPr>
            </w:pPr>
            <w:r>
              <w:rPr>
                <w:b/>
                <w:bCs/>
              </w:rPr>
              <w:t>Learning environment</w:t>
            </w:r>
            <w:r w:rsidR="001D4DCF">
              <w:rPr>
                <w:b/>
                <w:bCs/>
              </w:rPr>
              <w:t xml:space="preserve">  </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8C9B4" w14:textId="77777777" w:rsidR="001D4DCF" w:rsidRPr="00486C2D" w:rsidRDefault="001D4DCF" w:rsidP="00F53641">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EEFC1E" w14:textId="66C088F1" w:rsidR="001D4DCF" w:rsidRPr="00486C2D" w:rsidRDefault="001D4DCF" w:rsidP="00F53641">
            <w:pPr>
              <w:pStyle w:val="Tabletext"/>
              <w:rPr>
                <w:b/>
                <w:bCs/>
              </w:rPr>
            </w:pPr>
            <w:r w:rsidRPr="00486C2D">
              <w:rPr>
                <w:b/>
                <w:bCs/>
              </w:rPr>
              <w:t>[</w:t>
            </w:r>
            <w:r w:rsidR="00FE353C">
              <w:rPr>
                <w:b/>
                <w:bCs/>
              </w:rPr>
              <w:t>1.5</w:t>
            </w:r>
            <w:r w:rsidRPr="00486C2D">
              <w:rPr>
                <w:b/>
                <w:bCs/>
              </w:rPr>
              <w:t xml:space="preserve"> to </w:t>
            </w:r>
            <w:r w:rsidR="00FE353C">
              <w:rPr>
                <w:b/>
                <w:bCs/>
              </w:rPr>
              <w:t>2</w:t>
            </w:r>
            <w:r w:rsidRPr="00486C2D">
              <w:rPr>
                <w:b/>
                <w:bCs/>
              </w:rPr>
              <w:t xml:space="preserve"> hrs]</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4B0328" w14:textId="54D1B549" w:rsidR="001D4DCF" w:rsidRPr="00486C2D" w:rsidRDefault="001D4DCF" w:rsidP="00F53641">
            <w:pPr>
              <w:pStyle w:val="Tabletext"/>
              <w:rPr>
                <w:b/>
                <w:bCs/>
              </w:rPr>
            </w:pPr>
            <w:r w:rsidRPr="00486C2D">
              <w:rPr>
                <w:b/>
                <w:bCs/>
              </w:rPr>
              <w:t>[</w:t>
            </w:r>
            <w:r w:rsidR="00FE353C">
              <w:rPr>
                <w:b/>
                <w:bCs/>
              </w:rPr>
              <w:t>0.5</w:t>
            </w:r>
            <w:r w:rsidRPr="00486C2D">
              <w:rPr>
                <w:b/>
                <w:bCs/>
              </w:rPr>
              <w:t xml:space="preserve"> to </w:t>
            </w:r>
            <w:r w:rsidR="00FE353C">
              <w:rPr>
                <w:b/>
                <w:bCs/>
              </w:rPr>
              <w:t>1</w:t>
            </w:r>
            <w:r w:rsidRPr="00486C2D">
              <w:rPr>
                <w:b/>
                <w:bCs/>
              </w:rPr>
              <w:t xml:space="preserve"> </w:t>
            </w:r>
            <w:proofErr w:type="gramStart"/>
            <w:r w:rsidRPr="00486C2D">
              <w:rPr>
                <w:b/>
                <w:bCs/>
              </w:rPr>
              <w:t>hrs</w:t>
            </w:r>
            <w:proofErr w:type="gramEnd"/>
            <w:r w:rsidRPr="00486C2D">
              <w:rPr>
                <w:b/>
                <w:bCs/>
              </w:rPr>
              <w:t>]</w:t>
            </w:r>
          </w:p>
        </w:tc>
      </w:tr>
      <w:tr w:rsidR="001D4DCF" w:rsidRPr="00486C2D" w14:paraId="48C35A36"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79337DBF" w14:textId="30968716" w:rsidR="001D4DCF" w:rsidRPr="00486C2D" w:rsidRDefault="009C4EF8" w:rsidP="00F53641">
            <w:pPr>
              <w:pStyle w:val="Tabletext"/>
            </w:pPr>
            <w:r>
              <w:t>Safe learning environment</w:t>
            </w:r>
            <w:r w:rsidR="001D4DCF" w:rsidRPr="00486C2D">
              <w:t xml:space="preserve"> </w:t>
            </w:r>
          </w:p>
        </w:tc>
        <w:tc>
          <w:tcPr>
            <w:tcW w:w="1870" w:type="dxa"/>
          </w:tcPr>
          <w:p w14:paraId="476BF781" w14:textId="2890EDF8" w:rsidR="001D4DCF" w:rsidRPr="00E21568" w:rsidRDefault="0081294C" w:rsidP="00F53641">
            <w:pPr>
              <w:pStyle w:val="Tabletext"/>
              <w:ind w:left="0"/>
              <w:jc w:val="center"/>
              <w:rPr>
                <w:bCs/>
              </w:rPr>
            </w:pPr>
            <w:r>
              <w:rPr>
                <w:bCs/>
              </w:rPr>
              <w:t>3</w:t>
            </w:r>
          </w:p>
        </w:tc>
        <w:tc>
          <w:tcPr>
            <w:tcW w:w="1650" w:type="dxa"/>
          </w:tcPr>
          <w:p w14:paraId="1402F817" w14:textId="77777777" w:rsidR="001D4DCF" w:rsidRPr="00486C2D" w:rsidRDefault="001D4DCF" w:rsidP="00F53641">
            <w:pPr>
              <w:pStyle w:val="Tabletext"/>
            </w:pPr>
          </w:p>
        </w:tc>
        <w:tc>
          <w:tcPr>
            <w:tcW w:w="1700" w:type="dxa"/>
          </w:tcPr>
          <w:p w14:paraId="50F4573B" w14:textId="77777777" w:rsidR="001D4DCF" w:rsidRPr="00486C2D" w:rsidRDefault="001D4DCF" w:rsidP="00F53641">
            <w:pPr>
              <w:pStyle w:val="Tabletext"/>
            </w:pPr>
          </w:p>
        </w:tc>
      </w:tr>
      <w:tr w:rsidR="001D4DCF" w:rsidRPr="00486C2D" w14:paraId="5E0D9668"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968930D" w14:textId="262F056D" w:rsidR="001D4DCF" w:rsidRPr="00486C2D" w:rsidRDefault="009C4EF8" w:rsidP="00F53641">
            <w:pPr>
              <w:pStyle w:val="Tabletext"/>
            </w:pPr>
            <w:r>
              <w:t>Learning environment to support adult learners</w:t>
            </w:r>
          </w:p>
        </w:tc>
        <w:tc>
          <w:tcPr>
            <w:tcW w:w="1870" w:type="dxa"/>
          </w:tcPr>
          <w:p w14:paraId="0BDE0D80" w14:textId="54A12631" w:rsidR="001D4DCF" w:rsidRPr="00E21568" w:rsidRDefault="0081294C" w:rsidP="00F53641">
            <w:pPr>
              <w:pStyle w:val="Tabletext"/>
              <w:ind w:left="0"/>
              <w:jc w:val="center"/>
              <w:rPr>
                <w:bCs/>
              </w:rPr>
            </w:pPr>
            <w:r>
              <w:rPr>
                <w:bCs/>
              </w:rPr>
              <w:t>2</w:t>
            </w:r>
          </w:p>
        </w:tc>
        <w:tc>
          <w:tcPr>
            <w:tcW w:w="1650" w:type="dxa"/>
          </w:tcPr>
          <w:p w14:paraId="60B8AEAE" w14:textId="77777777" w:rsidR="001D4DCF" w:rsidRPr="00486C2D" w:rsidRDefault="001D4DCF" w:rsidP="00F53641">
            <w:pPr>
              <w:pStyle w:val="Tabletext"/>
            </w:pPr>
          </w:p>
        </w:tc>
        <w:tc>
          <w:tcPr>
            <w:tcW w:w="1700" w:type="dxa"/>
          </w:tcPr>
          <w:p w14:paraId="2812387B" w14:textId="77777777" w:rsidR="001D4DCF" w:rsidRPr="00486C2D" w:rsidRDefault="001D4DCF" w:rsidP="00F53641">
            <w:pPr>
              <w:pStyle w:val="Tabletext"/>
            </w:pPr>
          </w:p>
        </w:tc>
      </w:tr>
      <w:tr w:rsidR="001D4DCF" w:rsidRPr="00486C2D" w14:paraId="6505908F"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A4FF7CF" w14:textId="6C5681E6" w:rsidR="001D4DCF" w:rsidRPr="00486C2D" w:rsidRDefault="00183977" w:rsidP="00F53641">
            <w:pPr>
              <w:pStyle w:val="Tabletext"/>
            </w:pPr>
            <w:r>
              <w:t>Goals of le</w:t>
            </w:r>
            <w:r w:rsidR="0081294C">
              <w:t>arning</w:t>
            </w:r>
          </w:p>
        </w:tc>
        <w:tc>
          <w:tcPr>
            <w:tcW w:w="1870" w:type="dxa"/>
          </w:tcPr>
          <w:p w14:paraId="78E2ACD8" w14:textId="2C3E23DC" w:rsidR="001D4DCF" w:rsidRPr="00E21568" w:rsidRDefault="0081294C" w:rsidP="00F53641">
            <w:pPr>
              <w:pStyle w:val="Tabletext"/>
              <w:ind w:left="0"/>
              <w:jc w:val="center"/>
              <w:rPr>
                <w:bCs/>
              </w:rPr>
            </w:pPr>
            <w:r>
              <w:rPr>
                <w:bCs/>
              </w:rPr>
              <w:t>3</w:t>
            </w:r>
          </w:p>
        </w:tc>
        <w:tc>
          <w:tcPr>
            <w:tcW w:w="1650" w:type="dxa"/>
          </w:tcPr>
          <w:p w14:paraId="2B0DC2D8" w14:textId="77777777" w:rsidR="001D4DCF" w:rsidRPr="00486C2D" w:rsidRDefault="001D4DCF" w:rsidP="00F53641">
            <w:pPr>
              <w:pStyle w:val="Tabletext"/>
            </w:pPr>
          </w:p>
        </w:tc>
        <w:tc>
          <w:tcPr>
            <w:tcW w:w="1700" w:type="dxa"/>
          </w:tcPr>
          <w:p w14:paraId="49F8B35B" w14:textId="77777777" w:rsidR="001D4DCF" w:rsidRPr="00486C2D" w:rsidRDefault="001D4DCF" w:rsidP="00F53641">
            <w:pPr>
              <w:pStyle w:val="Tabletext"/>
            </w:pPr>
          </w:p>
        </w:tc>
      </w:tr>
      <w:tr w:rsidR="001D4DCF" w:rsidRPr="00486C2D" w14:paraId="482D03FE"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7AA5F" w14:textId="76800303" w:rsidR="001D4DCF" w:rsidRPr="00486C2D" w:rsidRDefault="005F4308" w:rsidP="00F53641">
            <w:pPr>
              <w:pStyle w:val="Tabletext"/>
              <w:ind w:left="0"/>
              <w:rPr>
                <w:b/>
                <w:bCs/>
              </w:rPr>
            </w:pPr>
            <w:r>
              <w:rPr>
                <w:b/>
                <w:bCs/>
              </w:rPr>
              <w:t>Learning styles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D1FB" w14:textId="77777777" w:rsidR="001D4DCF" w:rsidRPr="00486C2D" w:rsidRDefault="001D4DCF" w:rsidP="00F53641">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715C" w14:textId="7048F5BF" w:rsidR="001D4DCF" w:rsidRPr="00486C2D" w:rsidRDefault="001D4DCF" w:rsidP="00F53641">
            <w:pPr>
              <w:pStyle w:val="Tabletext"/>
              <w:rPr>
                <w:b/>
                <w:bCs/>
              </w:rPr>
            </w:pPr>
            <w:r w:rsidRPr="00486C2D">
              <w:rPr>
                <w:b/>
                <w:bCs/>
              </w:rPr>
              <w:t>[</w:t>
            </w:r>
            <w:r w:rsidR="00FE353C">
              <w:rPr>
                <w:b/>
                <w:bCs/>
              </w:rPr>
              <w:t>0.5</w:t>
            </w:r>
            <w:r w:rsidRPr="00486C2D">
              <w:rPr>
                <w:b/>
                <w:bCs/>
              </w:rPr>
              <w:t xml:space="preserve"> to </w:t>
            </w:r>
            <w:r w:rsidR="00FE353C">
              <w:rPr>
                <w:b/>
                <w:bCs/>
              </w:rPr>
              <w:t>1</w:t>
            </w:r>
            <w:r w:rsidRPr="00486C2D">
              <w:rPr>
                <w:b/>
                <w:bCs/>
              </w:rPr>
              <w:t xml:space="preserve"> </w:t>
            </w:r>
            <w:proofErr w:type="gramStart"/>
            <w:r w:rsidRPr="00486C2D">
              <w:rPr>
                <w:b/>
                <w:bCs/>
              </w:rPr>
              <w:t>hrs</w:t>
            </w:r>
            <w:proofErr w:type="gramEnd"/>
            <w:r w:rsidRPr="00486C2D">
              <w:rPr>
                <w:b/>
                <w:bCs/>
              </w:rPr>
              <w:t>]</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D4B4E8" w14:textId="0A44A290" w:rsidR="001D4DCF" w:rsidRPr="00486C2D" w:rsidRDefault="00FE353C" w:rsidP="00F53641">
            <w:pPr>
              <w:pStyle w:val="Tabletext"/>
              <w:rPr>
                <w:b/>
                <w:bCs/>
              </w:rPr>
            </w:pPr>
            <w:r w:rsidRPr="00486C2D">
              <w:rPr>
                <w:b/>
                <w:bCs/>
              </w:rPr>
              <w:t>[</w:t>
            </w:r>
            <w:r>
              <w:rPr>
                <w:b/>
                <w:bCs/>
              </w:rPr>
              <w:t>0.5</w:t>
            </w:r>
            <w:r w:rsidRPr="00486C2D">
              <w:rPr>
                <w:b/>
                <w:bCs/>
              </w:rPr>
              <w:t xml:space="preserve"> to </w:t>
            </w:r>
            <w:r>
              <w:rPr>
                <w:b/>
                <w:bCs/>
              </w:rPr>
              <w:t>1</w:t>
            </w:r>
            <w:r w:rsidRPr="00486C2D">
              <w:rPr>
                <w:b/>
                <w:bCs/>
              </w:rPr>
              <w:t xml:space="preserve"> </w:t>
            </w:r>
            <w:proofErr w:type="gramStart"/>
            <w:r w:rsidRPr="00486C2D">
              <w:rPr>
                <w:b/>
                <w:bCs/>
              </w:rPr>
              <w:t>hrs</w:t>
            </w:r>
            <w:proofErr w:type="gramEnd"/>
            <w:r w:rsidRPr="00486C2D">
              <w:rPr>
                <w:b/>
                <w:bCs/>
              </w:rPr>
              <w:t>]</w:t>
            </w:r>
          </w:p>
        </w:tc>
      </w:tr>
      <w:tr w:rsidR="001D4DCF" w:rsidRPr="00486C2D" w14:paraId="51D0FA07"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B870D70" w14:textId="77E73E92" w:rsidR="001D4DCF" w:rsidRPr="00486C2D" w:rsidRDefault="0049772B" w:rsidP="00F53641">
            <w:pPr>
              <w:pStyle w:val="Tabletext"/>
            </w:pPr>
            <w:r>
              <w:t>Barriers to learning</w:t>
            </w:r>
            <w:r w:rsidR="001D4DCF">
              <w:t xml:space="preserve"> </w:t>
            </w:r>
          </w:p>
        </w:tc>
        <w:tc>
          <w:tcPr>
            <w:tcW w:w="1870" w:type="dxa"/>
          </w:tcPr>
          <w:p w14:paraId="671B662A" w14:textId="780C88DC" w:rsidR="001D4DCF" w:rsidRPr="0081294C" w:rsidRDefault="0081294C" w:rsidP="0081294C">
            <w:pPr>
              <w:pStyle w:val="Tabletext"/>
              <w:ind w:left="0"/>
              <w:jc w:val="center"/>
              <w:rPr>
                <w:bCs/>
              </w:rPr>
            </w:pPr>
            <w:r w:rsidRPr="0081294C">
              <w:rPr>
                <w:bCs/>
              </w:rPr>
              <w:t>2</w:t>
            </w:r>
          </w:p>
        </w:tc>
        <w:tc>
          <w:tcPr>
            <w:tcW w:w="1650" w:type="dxa"/>
          </w:tcPr>
          <w:p w14:paraId="212B495A" w14:textId="77777777" w:rsidR="001D4DCF" w:rsidRPr="00486C2D" w:rsidRDefault="001D4DCF" w:rsidP="00F53641">
            <w:pPr>
              <w:pStyle w:val="Tabletext"/>
            </w:pPr>
          </w:p>
        </w:tc>
        <w:tc>
          <w:tcPr>
            <w:tcW w:w="1700" w:type="dxa"/>
          </w:tcPr>
          <w:p w14:paraId="14A9D159" w14:textId="77777777" w:rsidR="001D4DCF" w:rsidRPr="00486C2D" w:rsidRDefault="001D4DCF" w:rsidP="00F53641">
            <w:pPr>
              <w:pStyle w:val="Tabletext"/>
            </w:pPr>
          </w:p>
        </w:tc>
      </w:tr>
      <w:tr w:rsidR="00A6702B" w:rsidRPr="00486C2D" w14:paraId="715E4824"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B1CE932" w14:textId="74201C95" w:rsidR="00A6702B" w:rsidRPr="00486C2D" w:rsidRDefault="00F52816" w:rsidP="00F53641">
            <w:pPr>
              <w:pStyle w:val="Tabletext"/>
            </w:pPr>
            <w:r>
              <w:t xml:space="preserve">Individual </w:t>
            </w:r>
            <w:r w:rsidR="00A6702B">
              <w:t xml:space="preserve">Learning styles </w:t>
            </w:r>
            <w:r w:rsidR="00A6702B" w:rsidRPr="00486C2D">
              <w:t xml:space="preserve"> </w:t>
            </w:r>
          </w:p>
        </w:tc>
        <w:tc>
          <w:tcPr>
            <w:tcW w:w="1870" w:type="dxa"/>
          </w:tcPr>
          <w:p w14:paraId="0F2AE69A" w14:textId="3C0F6477" w:rsidR="00A6702B" w:rsidRPr="0081294C" w:rsidRDefault="0081294C" w:rsidP="0081294C">
            <w:pPr>
              <w:pStyle w:val="Tabletext"/>
              <w:ind w:left="0"/>
              <w:jc w:val="center"/>
              <w:rPr>
                <w:bCs/>
              </w:rPr>
            </w:pPr>
            <w:r w:rsidRPr="0081294C">
              <w:rPr>
                <w:bCs/>
              </w:rPr>
              <w:t>1</w:t>
            </w:r>
          </w:p>
        </w:tc>
        <w:tc>
          <w:tcPr>
            <w:tcW w:w="1650" w:type="dxa"/>
          </w:tcPr>
          <w:p w14:paraId="7BDD67B3" w14:textId="77777777" w:rsidR="00A6702B" w:rsidRPr="00486C2D" w:rsidRDefault="00A6702B" w:rsidP="00F53641">
            <w:pPr>
              <w:pStyle w:val="Tabletext"/>
            </w:pPr>
          </w:p>
        </w:tc>
        <w:tc>
          <w:tcPr>
            <w:tcW w:w="1700" w:type="dxa"/>
          </w:tcPr>
          <w:p w14:paraId="77E04259" w14:textId="77777777" w:rsidR="00A6702B" w:rsidRPr="00486C2D" w:rsidRDefault="00A6702B" w:rsidP="00F53641">
            <w:pPr>
              <w:pStyle w:val="Tabletext"/>
            </w:pPr>
          </w:p>
        </w:tc>
      </w:tr>
      <w:tr w:rsidR="0049772B" w:rsidRPr="00486C2D" w14:paraId="0C9A2F08"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738442F" w14:textId="3393DBC4" w:rsidR="0049772B" w:rsidRPr="00486C2D" w:rsidRDefault="00A6702B" w:rsidP="00F53641">
            <w:pPr>
              <w:pStyle w:val="Tabletext"/>
            </w:pPr>
            <w:r>
              <w:t xml:space="preserve">Teaching styles </w:t>
            </w:r>
          </w:p>
        </w:tc>
        <w:tc>
          <w:tcPr>
            <w:tcW w:w="1870" w:type="dxa"/>
          </w:tcPr>
          <w:p w14:paraId="649C8F9F" w14:textId="4AA20437" w:rsidR="0049772B" w:rsidRPr="00E21568" w:rsidRDefault="0081294C" w:rsidP="00F53641">
            <w:pPr>
              <w:pStyle w:val="Tabletext"/>
              <w:ind w:left="0"/>
              <w:jc w:val="center"/>
              <w:rPr>
                <w:bCs/>
              </w:rPr>
            </w:pPr>
            <w:r>
              <w:rPr>
                <w:bCs/>
              </w:rPr>
              <w:t>3</w:t>
            </w:r>
          </w:p>
        </w:tc>
        <w:tc>
          <w:tcPr>
            <w:tcW w:w="1650" w:type="dxa"/>
          </w:tcPr>
          <w:p w14:paraId="653EAAB7" w14:textId="77777777" w:rsidR="0049772B" w:rsidRPr="00486C2D" w:rsidRDefault="0049772B" w:rsidP="00F53641">
            <w:pPr>
              <w:pStyle w:val="Tabletext"/>
            </w:pPr>
          </w:p>
        </w:tc>
        <w:tc>
          <w:tcPr>
            <w:tcW w:w="1700" w:type="dxa"/>
          </w:tcPr>
          <w:p w14:paraId="30281429" w14:textId="77777777" w:rsidR="0049772B" w:rsidRPr="00486C2D" w:rsidRDefault="0049772B" w:rsidP="00F53641">
            <w:pPr>
              <w:pStyle w:val="Tabletext"/>
            </w:pPr>
          </w:p>
        </w:tc>
      </w:tr>
      <w:tr w:rsidR="001D4DCF" w:rsidRPr="00486C2D" w14:paraId="09EFB39F"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14CF4F" w14:textId="78F7EE90" w:rsidR="001D4DCF" w:rsidRPr="00486C2D" w:rsidRDefault="00F553BE" w:rsidP="00F53641">
            <w:pPr>
              <w:pStyle w:val="Tabletext"/>
              <w:ind w:left="0"/>
              <w:rPr>
                <w:b/>
                <w:bCs/>
              </w:rPr>
            </w:pPr>
            <w:r>
              <w:rPr>
                <w:b/>
                <w:bCs/>
              </w:rPr>
              <w:t>Instructional Techniques</w:t>
            </w:r>
            <w:r w:rsidR="001D4DCF">
              <w:rPr>
                <w:b/>
                <w:bCs/>
              </w:rPr>
              <w:t xml:space="preserve"> </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F1B4" w14:textId="77777777" w:rsidR="001D4DCF" w:rsidRPr="00486C2D" w:rsidRDefault="001D4DCF" w:rsidP="00F53641">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823E5C" w14:textId="4644E66D" w:rsidR="001D4DCF" w:rsidRPr="00486C2D" w:rsidRDefault="001D4DCF" w:rsidP="00F53641">
            <w:pPr>
              <w:pStyle w:val="Tabletext"/>
              <w:rPr>
                <w:b/>
                <w:bCs/>
              </w:rPr>
            </w:pPr>
            <w:r w:rsidRPr="00486C2D">
              <w:rPr>
                <w:b/>
                <w:bCs/>
              </w:rPr>
              <w:t>[</w:t>
            </w:r>
            <w:r w:rsidR="00FE353C">
              <w:rPr>
                <w:b/>
                <w:bCs/>
              </w:rPr>
              <w:t>1</w:t>
            </w:r>
            <w:r w:rsidRPr="00486C2D">
              <w:rPr>
                <w:b/>
                <w:bCs/>
              </w:rPr>
              <w:t xml:space="preserve"> to </w:t>
            </w:r>
            <w:r w:rsidR="00FE353C">
              <w:rPr>
                <w:b/>
                <w:bCs/>
              </w:rPr>
              <w:t>2</w:t>
            </w:r>
            <w:r w:rsidRPr="00486C2D">
              <w:rPr>
                <w:b/>
                <w:bCs/>
              </w:rPr>
              <w:t xml:space="preserve"> hrs]</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9F4390" w14:textId="42363027" w:rsidR="001D4DCF" w:rsidRPr="00486C2D" w:rsidRDefault="001D4DCF" w:rsidP="00F53641">
            <w:pPr>
              <w:pStyle w:val="Tabletext"/>
              <w:rPr>
                <w:b/>
                <w:bCs/>
              </w:rPr>
            </w:pPr>
            <w:r w:rsidRPr="00486C2D">
              <w:rPr>
                <w:b/>
                <w:bCs/>
              </w:rPr>
              <w:t>[</w:t>
            </w:r>
            <w:r w:rsidR="00FE353C">
              <w:rPr>
                <w:b/>
                <w:bCs/>
              </w:rPr>
              <w:t>1</w:t>
            </w:r>
            <w:r w:rsidRPr="00486C2D">
              <w:rPr>
                <w:b/>
                <w:bCs/>
              </w:rPr>
              <w:t xml:space="preserve"> to </w:t>
            </w:r>
            <w:r w:rsidR="00FE353C">
              <w:rPr>
                <w:b/>
                <w:bCs/>
              </w:rPr>
              <w:t>2</w:t>
            </w:r>
            <w:r w:rsidRPr="00486C2D">
              <w:rPr>
                <w:b/>
                <w:bCs/>
              </w:rPr>
              <w:t>hrs]</w:t>
            </w:r>
          </w:p>
        </w:tc>
      </w:tr>
      <w:tr w:rsidR="001D4DCF" w:rsidRPr="00486C2D" w14:paraId="5F26F600"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BCA991A" w14:textId="06689F80" w:rsidR="001D4DCF" w:rsidRPr="00486C2D" w:rsidRDefault="003F315E" w:rsidP="00F53641">
            <w:pPr>
              <w:pStyle w:val="Tabletext"/>
            </w:pPr>
            <w:r>
              <w:t xml:space="preserve">Techniques to support learning </w:t>
            </w:r>
            <w:r w:rsidR="001D4DCF" w:rsidRPr="00486C2D">
              <w:t xml:space="preserve"> </w:t>
            </w:r>
          </w:p>
        </w:tc>
        <w:tc>
          <w:tcPr>
            <w:tcW w:w="1870" w:type="dxa"/>
          </w:tcPr>
          <w:p w14:paraId="36605915" w14:textId="7FDABD1A" w:rsidR="001D4DCF" w:rsidRPr="00846504" w:rsidRDefault="00846504" w:rsidP="00846504">
            <w:pPr>
              <w:pStyle w:val="Tabletext"/>
              <w:ind w:left="0"/>
              <w:jc w:val="center"/>
              <w:rPr>
                <w:bCs/>
              </w:rPr>
            </w:pPr>
            <w:r w:rsidRPr="00846504">
              <w:rPr>
                <w:bCs/>
              </w:rPr>
              <w:t>1</w:t>
            </w:r>
          </w:p>
        </w:tc>
        <w:tc>
          <w:tcPr>
            <w:tcW w:w="1650" w:type="dxa"/>
          </w:tcPr>
          <w:p w14:paraId="29463DEB" w14:textId="77777777" w:rsidR="001D4DCF" w:rsidRPr="00486C2D" w:rsidRDefault="001D4DCF" w:rsidP="00F53641">
            <w:pPr>
              <w:pStyle w:val="Tabletext"/>
            </w:pPr>
          </w:p>
        </w:tc>
        <w:tc>
          <w:tcPr>
            <w:tcW w:w="1700" w:type="dxa"/>
          </w:tcPr>
          <w:p w14:paraId="06C21832" w14:textId="77777777" w:rsidR="001D4DCF" w:rsidRPr="00486C2D" w:rsidRDefault="001D4DCF" w:rsidP="00F53641">
            <w:pPr>
              <w:pStyle w:val="Tabletext"/>
            </w:pPr>
          </w:p>
        </w:tc>
      </w:tr>
      <w:tr w:rsidR="001D4DCF" w:rsidRPr="00486C2D" w14:paraId="7FE4A553"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74B854E9" w14:textId="62C17331" w:rsidR="001D4DCF" w:rsidRPr="00486C2D" w:rsidRDefault="003F315E" w:rsidP="00F53641">
            <w:pPr>
              <w:pStyle w:val="Tabletext"/>
            </w:pPr>
            <w:r>
              <w:t xml:space="preserve">Learning </w:t>
            </w:r>
            <w:r w:rsidR="003E7C93">
              <w:t>styles and instructional techniques</w:t>
            </w:r>
            <w:r w:rsidR="001D4DCF">
              <w:t xml:space="preserve">  </w:t>
            </w:r>
          </w:p>
        </w:tc>
        <w:tc>
          <w:tcPr>
            <w:tcW w:w="1870" w:type="dxa"/>
          </w:tcPr>
          <w:p w14:paraId="5E9E5299" w14:textId="6199B9DE" w:rsidR="001D4DCF" w:rsidRPr="00846504" w:rsidRDefault="00846504" w:rsidP="00846504">
            <w:pPr>
              <w:pStyle w:val="Tabletext"/>
              <w:ind w:left="0"/>
              <w:jc w:val="center"/>
              <w:rPr>
                <w:bCs/>
              </w:rPr>
            </w:pPr>
            <w:r w:rsidRPr="00846504">
              <w:rPr>
                <w:bCs/>
              </w:rPr>
              <w:t>4</w:t>
            </w:r>
          </w:p>
        </w:tc>
        <w:tc>
          <w:tcPr>
            <w:tcW w:w="1650" w:type="dxa"/>
          </w:tcPr>
          <w:p w14:paraId="7AD39D68" w14:textId="77777777" w:rsidR="001D4DCF" w:rsidRPr="00486C2D" w:rsidRDefault="001D4DCF" w:rsidP="00F53641">
            <w:pPr>
              <w:pStyle w:val="Tabletext"/>
            </w:pPr>
          </w:p>
        </w:tc>
        <w:tc>
          <w:tcPr>
            <w:tcW w:w="1700" w:type="dxa"/>
          </w:tcPr>
          <w:p w14:paraId="234A9937" w14:textId="77777777" w:rsidR="001D4DCF" w:rsidRPr="00486C2D" w:rsidRDefault="001D4DCF" w:rsidP="00F53641">
            <w:pPr>
              <w:pStyle w:val="Tabletext"/>
            </w:pPr>
          </w:p>
        </w:tc>
      </w:tr>
      <w:tr w:rsidR="001D4DCF" w:rsidRPr="00486C2D" w14:paraId="3C15E571"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1A752E6" w14:textId="524C6900" w:rsidR="001D4DCF" w:rsidRPr="00486C2D" w:rsidRDefault="00956D96" w:rsidP="00F53641">
            <w:pPr>
              <w:pStyle w:val="Tabletext"/>
            </w:pPr>
            <w:r>
              <w:t>Teaching styles for different learners</w:t>
            </w:r>
          </w:p>
        </w:tc>
        <w:tc>
          <w:tcPr>
            <w:tcW w:w="1870" w:type="dxa"/>
          </w:tcPr>
          <w:p w14:paraId="0B23EAD8" w14:textId="4CB69163" w:rsidR="001D4DCF" w:rsidRPr="00486C2D" w:rsidRDefault="00846504" w:rsidP="00846504">
            <w:pPr>
              <w:pStyle w:val="Tabletext"/>
              <w:ind w:left="0"/>
              <w:jc w:val="center"/>
              <w:rPr>
                <w:bCs/>
              </w:rPr>
            </w:pPr>
            <w:r>
              <w:rPr>
                <w:bCs/>
              </w:rPr>
              <w:t>1</w:t>
            </w:r>
          </w:p>
        </w:tc>
        <w:tc>
          <w:tcPr>
            <w:tcW w:w="1650" w:type="dxa"/>
          </w:tcPr>
          <w:p w14:paraId="7BF5172A" w14:textId="77777777" w:rsidR="001D4DCF" w:rsidRPr="00486C2D" w:rsidRDefault="001D4DCF" w:rsidP="00F53641">
            <w:pPr>
              <w:pStyle w:val="Tabletext"/>
            </w:pPr>
          </w:p>
        </w:tc>
        <w:tc>
          <w:tcPr>
            <w:tcW w:w="1700" w:type="dxa"/>
          </w:tcPr>
          <w:p w14:paraId="0486A288" w14:textId="77777777" w:rsidR="001D4DCF" w:rsidRPr="00486C2D" w:rsidRDefault="001D4DCF" w:rsidP="00F53641">
            <w:pPr>
              <w:pStyle w:val="Tabletext"/>
            </w:pPr>
          </w:p>
        </w:tc>
      </w:tr>
      <w:tr w:rsidR="001D4DCF" w:rsidRPr="00486C2D" w14:paraId="365F2606"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2F0FF612" w14:textId="77777777" w:rsidR="001D4DCF" w:rsidRPr="00486C2D" w:rsidRDefault="001D4DCF" w:rsidP="00F53641">
            <w:pPr>
              <w:pStyle w:val="Tabletext"/>
              <w:rPr>
                <w:i/>
                <w:iCs/>
              </w:rPr>
            </w:pPr>
          </w:p>
        </w:tc>
        <w:tc>
          <w:tcPr>
            <w:tcW w:w="1870" w:type="dxa"/>
            <w:shd w:val="clear" w:color="auto" w:fill="F2F2F2" w:themeFill="background1" w:themeFillShade="F2"/>
          </w:tcPr>
          <w:p w14:paraId="125FD819" w14:textId="77777777" w:rsidR="001D4DCF" w:rsidRPr="00486C2D" w:rsidRDefault="001D4DCF" w:rsidP="00F53641">
            <w:pPr>
              <w:pStyle w:val="Tabletext"/>
              <w:rPr>
                <w:i/>
                <w:iCs/>
              </w:rPr>
            </w:pPr>
            <w:r w:rsidRPr="00486C2D">
              <w:rPr>
                <w:i/>
                <w:iCs/>
              </w:rPr>
              <w:t>Total time range</w:t>
            </w:r>
          </w:p>
        </w:tc>
        <w:tc>
          <w:tcPr>
            <w:tcW w:w="1650" w:type="dxa"/>
            <w:shd w:val="clear" w:color="auto" w:fill="F2F2F2" w:themeFill="background1" w:themeFillShade="F2"/>
          </w:tcPr>
          <w:p w14:paraId="01F1FC78" w14:textId="0E4F62CD" w:rsidR="001D4DCF" w:rsidRPr="00486C2D" w:rsidRDefault="001D4DCF" w:rsidP="00F53641">
            <w:pPr>
              <w:pStyle w:val="Tabletext"/>
              <w:rPr>
                <w:i/>
                <w:iCs/>
                <w:highlight w:val="yellow"/>
              </w:rPr>
            </w:pPr>
            <w:r w:rsidRPr="00486C2D">
              <w:rPr>
                <w:i/>
                <w:iCs/>
              </w:rPr>
              <w:t>[</w:t>
            </w:r>
            <w:r w:rsidR="00FE353C">
              <w:rPr>
                <w:i/>
                <w:iCs/>
              </w:rPr>
              <w:t>3</w:t>
            </w:r>
            <w:r w:rsidRPr="00486C2D">
              <w:rPr>
                <w:i/>
                <w:iCs/>
              </w:rPr>
              <w:t xml:space="preserve"> to </w:t>
            </w:r>
            <w:r w:rsidR="00FE353C">
              <w:rPr>
                <w:i/>
                <w:iCs/>
              </w:rPr>
              <w:t>5</w:t>
            </w:r>
            <w:r w:rsidRPr="00486C2D">
              <w:rPr>
                <w:i/>
                <w:iCs/>
              </w:rPr>
              <w:t xml:space="preserve"> hrs]</w:t>
            </w:r>
          </w:p>
        </w:tc>
        <w:tc>
          <w:tcPr>
            <w:tcW w:w="1700" w:type="dxa"/>
            <w:shd w:val="clear" w:color="auto" w:fill="F2F2F2" w:themeFill="background1" w:themeFillShade="F2"/>
          </w:tcPr>
          <w:p w14:paraId="3B6F42B6" w14:textId="154215C2" w:rsidR="001D4DCF" w:rsidRPr="00486C2D" w:rsidRDefault="001D4DCF" w:rsidP="00F53641">
            <w:pPr>
              <w:pStyle w:val="Tabletext"/>
              <w:rPr>
                <w:i/>
                <w:iCs/>
                <w:highlight w:val="yellow"/>
              </w:rPr>
            </w:pPr>
            <w:r w:rsidRPr="00486C2D">
              <w:rPr>
                <w:i/>
                <w:iCs/>
              </w:rPr>
              <w:t>[</w:t>
            </w:r>
            <w:r w:rsidR="00FE353C">
              <w:rPr>
                <w:i/>
                <w:iCs/>
              </w:rPr>
              <w:t>2</w:t>
            </w:r>
            <w:r w:rsidRPr="00486C2D">
              <w:rPr>
                <w:i/>
                <w:iCs/>
              </w:rPr>
              <w:t xml:space="preserve"> to </w:t>
            </w:r>
            <w:r w:rsidR="00FE353C">
              <w:rPr>
                <w:i/>
                <w:iCs/>
              </w:rPr>
              <w:t>4</w:t>
            </w:r>
            <w:r w:rsidRPr="00486C2D">
              <w:rPr>
                <w:i/>
                <w:iCs/>
              </w:rPr>
              <w:t xml:space="preserve"> hrs]</w:t>
            </w:r>
          </w:p>
        </w:tc>
      </w:tr>
    </w:tbl>
    <w:p w14:paraId="7B427FDB" w14:textId="77777777" w:rsidR="001D4DCF" w:rsidRPr="00486C2D" w:rsidRDefault="001D4DCF" w:rsidP="001D4DCF">
      <w:pPr>
        <w:pStyle w:val="BodyText"/>
      </w:pPr>
    </w:p>
    <w:p w14:paraId="412FDFEE" w14:textId="77777777" w:rsidR="001D4DCF" w:rsidRPr="00486C2D" w:rsidRDefault="001D4DCF" w:rsidP="001D4DCF">
      <w:pPr>
        <w:pStyle w:val="BodyText"/>
      </w:pPr>
    </w:p>
    <w:p w14:paraId="64AE928A" w14:textId="77777777" w:rsidR="001D4DCF" w:rsidRPr="00486C2D" w:rsidRDefault="001D4DCF" w:rsidP="001D4DCF">
      <w:pPr>
        <w:pStyle w:val="BodyText"/>
        <w:ind w:left="1418"/>
        <w:rPr>
          <w:i/>
        </w:rPr>
      </w:pPr>
    </w:p>
    <w:p w14:paraId="18389340" w14:textId="77777777" w:rsidR="001D4DCF" w:rsidRPr="00486C2D" w:rsidRDefault="001D4DCF" w:rsidP="001D4DCF">
      <w:pPr>
        <w:pStyle w:val="BodyText"/>
        <w:ind w:left="1418"/>
        <w:rPr>
          <w:i/>
        </w:rPr>
        <w:sectPr w:rsidR="001D4DCF" w:rsidRPr="00486C2D" w:rsidSect="00584794">
          <w:headerReference w:type="default" r:id="rId22"/>
          <w:pgSz w:w="11906" w:h="16838" w:code="9"/>
          <w:pgMar w:top="1134" w:right="794" w:bottom="1134" w:left="907" w:header="851" w:footer="851" w:gutter="0"/>
          <w:cols w:space="708"/>
          <w:docGrid w:linePitch="360"/>
        </w:sectPr>
      </w:pPr>
    </w:p>
    <w:p w14:paraId="4D75ACEE" w14:textId="16AF4630" w:rsidR="001D4DCF" w:rsidRPr="00486C2D" w:rsidRDefault="001D4DCF" w:rsidP="001D4DCF">
      <w:pPr>
        <w:pStyle w:val="ModuleHeading2"/>
      </w:pPr>
      <w:r w:rsidRPr="00486C2D">
        <w:lastRenderedPageBreak/>
        <w:t xml:space="preserve">DETAILED Competence table FOR MODULE </w:t>
      </w:r>
      <w:r w:rsidR="00956D96">
        <w:t>3</w:t>
      </w:r>
      <w:r w:rsidRPr="00486C2D">
        <w:t xml:space="preserve"> – </w:t>
      </w:r>
      <w:r w:rsidR="00956D96">
        <w:t>Learning and Teaching Styles</w:t>
      </w:r>
    </w:p>
    <w:p w14:paraId="36780685" w14:textId="77777777" w:rsidR="001D4DCF" w:rsidRPr="00486C2D" w:rsidRDefault="001D4DCF" w:rsidP="001D4DCF">
      <w:pPr>
        <w:pStyle w:val="Heading1separatationline"/>
      </w:pPr>
    </w:p>
    <w:p w14:paraId="359EF0E9" w14:textId="4A5CBC3C" w:rsidR="001D4DCF" w:rsidRPr="00486C2D" w:rsidRDefault="001D4DCF" w:rsidP="001D4DCF">
      <w:pPr>
        <w:pStyle w:val="Tablecaption"/>
        <w:jc w:val="left"/>
      </w:pPr>
      <w:r w:rsidRPr="00486C2D">
        <w:t xml:space="preserve">Competence Table – </w:t>
      </w:r>
      <w:r w:rsidR="00956D96">
        <w:t>Learning and Teaching Styles</w:t>
      </w:r>
    </w:p>
    <w:tbl>
      <w:tblPr>
        <w:tblStyle w:val="TableGrid"/>
        <w:tblW w:w="14006" w:type="dxa"/>
        <w:jc w:val="center"/>
        <w:tblLayout w:type="fixed"/>
        <w:tblLook w:val="04A0" w:firstRow="1" w:lastRow="0" w:firstColumn="1" w:lastColumn="0" w:noHBand="0" w:noVBand="1"/>
      </w:tblPr>
      <w:tblGrid>
        <w:gridCol w:w="985"/>
        <w:gridCol w:w="4383"/>
        <w:gridCol w:w="979"/>
        <w:gridCol w:w="6984"/>
        <w:gridCol w:w="675"/>
      </w:tblGrid>
      <w:tr w:rsidR="001D4DCF" w:rsidRPr="00486C2D" w14:paraId="2B77E736" w14:textId="77777777" w:rsidTr="00F53641">
        <w:trPr>
          <w:cantSplit/>
          <w:trHeight w:val="1430"/>
          <w:tblHeader/>
          <w:jc w:val="center"/>
        </w:trPr>
        <w:tc>
          <w:tcPr>
            <w:tcW w:w="985" w:type="dxa"/>
            <w:textDirection w:val="btLr"/>
            <w:vAlign w:val="center"/>
          </w:tcPr>
          <w:p w14:paraId="2D8CF742" w14:textId="77777777" w:rsidR="001D4DCF" w:rsidRPr="00486C2D" w:rsidRDefault="001D4DCF" w:rsidP="00F53641">
            <w:pPr>
              <w:pStyle w:val="Tabletexttitle"/>
            </w:pPr>
            <w:r w:rsidRPr="00486C2D">
              <w:t>Element</w:t>
            </w:r>
          </w:p>
        </w:tc>
        <w:tc>
          <w:tcPr>
            <w:tcW w:w="4383" w:type="dxa"/>
            <w:vAlign w:val="center"/>
          </w:tcPr>
          <w:p w14:paraId="13F665F0" w14:textId="77777777" w:rsidR="001D4DCF" w:rsidRPr="00486C2D" w:rsidRDefault="001D4DCF" w:rsidP="00F53641">
            <w:pPr>
              <w:pStyle w:val="Tabletexttitle"/>
            </w:pPr>
            <w:r w:rsidRPr="00486C2D">
              <w:t>Session Objective</w:t>
            </w:r>
          </w:p>
        </w:tc>
        <w:tc>
          <w:tcPr>
            <w:tcW w:w="979" w:type="dxa"/>
            <w:textDirection w:val="btLr"/>
            <w:vAlign w:val="center"/>
          </w:tcPr>
          <w:p w14:paraId="6EB15C2F" w14:textId="77777777" w:rsidR="001D4DCF" w:rsidRPr="00486C2D" w:rsidRDefault="001D4DCF" w:rsidP="00F53641">
            <w:pPr>
              <w:pStyle w:val="Tabletexttitle"/>
            </w:pPr>
            <w:r w:rsidRPr="00486C2D">
              <w:t>Sub-element</w:t>
            </w:r>
          </w:p>
        </w:tc>
        <w:tc>
          <w:tcPr>
            <w:tcW w:w="6984" w:type="dxa"/>
            <w:vAlign w:val="center"/>
          </w:tcPr>
          <w:p w14:paraId="252A7987" w14:textId="77777777" w:rsidR="001D4DCF" w:rsidRPr="00486C2D" w:rsidRDefault="001D4DCF" w:rsidP="00F53641">
            <w:pPr>
              <w:pStyle w:val="Tabletexttitle"/>
            </w:pPr>
            <w:r w:rsidRPr="00486C2D">
              <w:t>Subject Elements</w:t>
            </w:r>
          </w:p>
        </w:tc>
        <w:tc>
          <w:tcPr>
            <w:tcW w:w="675" w:type="dxa"/>
            <w:textDirection w:val="btLr"/>
            <w:vAlign w:val="center"/>
          </w:tcPr>
          <w:p w14:paraId="6984ECA8" w14:textId="77777777" w:rsidR="001D4DCF" w:rsidRPr="00486C2D" w:rsidRDefault="001D4DCF" w:rsidP="00F53641">
            <w:pPr>
              <w:pStyle w:val="Tabletexttitle"/>
            </w:pPr>
            <w:r w:rsidRPr="00486C2D">
              <w:t>Level of Competence</w:t>
            </w:r>
          </w:p>
        </w:tc>
      </w:tr>
      <w:tr w:rsidR="001D4DCF" w:rsidRPr="00486C2D" w14:paraId="59054AEF" w14:textId="77777777" w:rsidTr="00F53641">
        <w:trPr>
          <w:trHeight w:val="343"/>
          <w:jc w:val="center"/>
        </w:trPr>
        <w:tc>
          <w:tcPr>
            <w:tcW w:w="985" w:type="dxa"/>
            <w:shd w:val="clear" w:color="auto" w:fill="F2F2F2" w:themeFill="background1" w:themeFillShade="F2"/>
          </w:tcPr>
          <w:p w14:paraId="31EDD7F6" w14:textId="42C40601" w:rsidR="001D4DCF" w:rsidRPr="00E843B3" w:rsidRDefault="00956D96" w:rsidP="00F53641">
            <w:pPr>
              <w:pStyle w:val="Tabletext"/>
              <w:rPr>
                <w:b/>
                <w:bCs/>
              </w:rPr>
            </w:pPr>
            <w:r w:rsidRPr="00E843B3">
              <w:rPr>
                <w:b/>
                <w:bCs/>
              </w:rPr>
              <w:t>3</w:t>
            </w:r>
            <w:r w:rsidR="001D4DCF" w:rsidRPr="00E843B3">
              <w:rPr>
                <w:b/>
                <w:bCs/>
              </w:rPr>
              <w:t>.1</w:t>
            </w:r>
          </w:p>
        </w:tc>
        <w:tc>
          <w:tcPr>
            <w:tcW w:w="4383" w:type="dxa"/>
            <w:shd w:val="clear" w:color="auto" w:fill="F2F2F2" w:themeFill="background1" w:themeFillShade="F2"/>
          </w:tcPr>
          <w:p w14:paraId="0C82CDF0" w14:textId="21C1CEEA" w:rsidR="001D4DCF" w:rsidRPr="00E843B3" w:rsidRDefault="00956D96" w:rsidP="00F53641">
            <w:pPr>
              <w:pStyle w:val="Tabletext"/>
              <w:rPr>
                <w:b/>
                <w:bCs/>
              </w:rPr>
            </w:pPr>
            <w:r>
              <w:rPr>
                <w:b/>
                <w:bCs/>
              </w:rPr>
              <w:t>Learning Environment</w:t>
            </w:r>
            <w:r w:rsidR="001D4DCF">
              <w:rPr>
                <w:b/>
                <w:bCs/>
              </w:rPr>
              <w:t xml:space="preserve">  </w:t>
            </w:r>
          </w:p>
        </w:tc>
        <w:tc>
          <w:tcPr>
            <w:tcW w:w="979" w:type="dxa"/>
            <w:shd w:val="clear" w:color="auto" w:fill="F2F2F2" w:themeFill="background1" w:themeFillShade="F2"/>
          </w:tcPr>
          <w:p w14:paraId="1123344D" w14:textId="77777777" w:rsidR="001D4DCF" w:rsidRPr="00486C2D" w:rsidRDefault="001D4DCF" w:rsidP="00F53641">
            <w:pPr>
              <w:pStyle w:val="Tabletext"/>
            </w:pPr>
          </w:p>
        </w:tc>
        <w:tc>
          <w:tcPr>
            <w:tcW w:w="6984" w:type="dxa"/>
            <w:shd w:val="clear" w:color="auto" w:fill="F2F2F2" w:themeFill="background1" w:themeFillShade="F2"/>
          </w:tcPr>
          <w:p w14:paraId="0E9A25B9" w14:textId="77777777" w:rsidR="001D4DCF" w:rsidRPr="00486C2D" w:rsidRDefault="001D4DCF" w:rsidP="00F53641">
            <w:pPr>
              <w:pStyle w:val="Tabletext"/>
            </w:pPr>
          </w:p>
        </w:tc>
        <w:tc>
          <w:tcPr>
            <w:tcW w:w="675" w:type="dxa"/>
            <w:shd w:val="clear" w:color="auto" w:fill="F2F2F2" w:themeFill="background1" w:themeFillShade="F2"/>
          </w:tcPr>
          <w:p w14:paraId="4AA5E314" w14:textId="77777777" w:rsidR="001D4DCF" w:rsidRPr="00486C2D" w:rsidRDefault="001D4DCF" w:rsidP="00F53641">
            <w:pPr>
              <w:pStyle w:val="Tabletext"/>
            </w:pPr>
          </w:p>
        </w:tc>
      </w:tr>
      <w:tr w:rsidR="001D4DCF" w:rsidRPr="00486C2D" w14:paraId="705E78ED" w14:textId="77777777" w:rsidTr="00F53641">
        <w:trPr>
          <w:jc w:val="center"/>
        </w:trPr>
        <w:tc>
          <w:tcPr>
            <w:tcW w:w="985" w:type="dxa"/>
            <w:vMerge w:val="restart"/>
          </w:tcPr>
          <w:p w14:paraId="3B189668" w14:textId="0B38A3DF" w:rsidR="001D4DCF" w:rsidRPr="00486C2D" w:rsidRDefault="00956D96" w:rsidP="00F53641">
            <w:pPr>
              <w:pStyle w:val="Tabletext"/>
            </w:pPr>
            <w:r>
              <w:t>3</w:t>
            </w:r>
            <w:r w:rsidR="001D4DCF" w:rsidRPr="00486C2D">
              <w:t>.1.1</w:t>
            </w:r>
          </w:p>
        </w:tc>
        <w:tc>
          <w:tcPr>
            <w:tcW w:w="4383" w:type="dxa"/>
            <w:vMerge w:val="restart"/>
          </w:tcPr>
          <w:p w14:paraId="394ED69E" w14:textId="748170A9" w:rsidR="001D4DCF" w:rsidRPr="00806C10" w:rsidRDefault="002E6C86" w:rsidP="00F53641">
            <w:pPr>
              <w:pStyle w:val="Tabletext"/>
              <w:rPr>
                <w:i/>
                <w:iCs/>
              </w:rPr>
            </w:pPr>
            <w:r w:rsidRPr="00806C10">
              <w:rPr>
                <w:i/>
                <w:iCs/>
              </w:rPr>
              <w:t xml:space="preserve">Explain </w:t>
            </w:r>
            <w:r w:rsidR="00C75F25" w:rsidRPr="00806C10">
              <w:rPr>
                <w:i/>
                <w:iCs/>
              </w:rPr>
              <w:t>what makes a safe learning environment</w:t>
            </w:r>
            <w:r w:rsidR="001456D2" w:rsidRPr="00806C10">
              <w:rPr>
                <w:i/>
                <w:iCs/>
              </w:rPr>
              <w:t>.</w:t>
            </w:r>
            <w:r w:rsidR="00C75F25" w:rsidRPr="00806C10">
              <w:rPr>
                <w:i/>
                <w:iCs/>
              </w:rPr>
              <w:t xml:space="preserve"> </w:t>
            </w:r>
          </w:p>
          <w:p w14:paraId="208C4624" w14:textId="77777777" w:rsidR="001D4DCF" w:rsidRPr="00806C10" w:rsidRDefault="001D4DCF" w:rsidP="00F53641">
            <w:pPr>
              <w:pStyle w:val="Tabletext"/>
              <w:rPr>
                <w:i/>
                <w:iCs/>
              </w:rPr>
            </w:pPr>
            <w:r w:rsidRPr="00806C10">
              <w:rPr>
                <w:b/>
                <w:bCs/>
                <w:i/>
                <w:iCs/>
              </w:rPr>
              <w:t xml:space="preserve"> </w:t>
            </w:r>
          </w:p>
        </w:tc>
        <w:tc>
          <w:tcPr>
            <w:tcW w:w="979" w:type="dxa"/>
          </w:tcPr>
          <w:p w14:paraId="406B8548" w14:textId="18F3C5CD" w:rsidR="001D4DCF" w:rsidRPr="00486C2D" w:rsidRDefault="007247D6" w:rsidP="00F53641">
            <w:pPr>
              <w:pStyle w:val="Tabletext"/>
              <w:ind w:left="60" w:right="74"/>
            </w:pPr>
            <w:r>
              <w:t>3</w:t>
            </w:r>
            <w:r w:rsidR="001D4DCF" w:rsidRPr="00486C2D">
              <w:t>.1.1.1</w:t>
            </w:r>
          </w:p>
        </w:tc>
        <w:tc>
          <w:tcPr>
            <w:tcW w:w="6984" w:type="dxa"/>
          </w:tcPr>
          <w:p w14:paraId="77E4E974" w14:textId="35B54C62" w:rsidR="001D4DCF" w:rsidRPr="00486C2D" w:rsidRDefault="00C868CF" w:rsidP="00F53641">
            <w:pPr>
              <w:pStyle w:val="Tabletext"/>
            </w:pPr>
            <w:r>
              <w:t>Maslow’s Hierarchy of needs</w:t>
            </w:r>
            <w:r w:rsidR="00C01C33">
              <w:t xml:space="preserve"> </w:t>
            </w:r>
          </w:p>
        </w:tc>
        <w:tc>
          <w:tcPr>
            <w:tcW w:w="675" w:type="dxa"/>
          </w:tcPr>
          <w:p w14:paraId="23DD003A" w14:textId="5422BC29" w:rsidR="001D4DCF" w:rsidRPr="00486C2D" w:rsidRDefault="00183977" w:rsidP="00F53641">
            <w:pPr>
              <w:pStyle w:val="Tabletext"/>
            </w:pPr>
            <w:r>
              <w:t>3</w:t>
            </w:r>
          </w:p>
        </w:tc>
      </w:tr>
      <w:tr w:rsidR="00C868CF" w:rsidRPr="00486C2D" w14:paraId="7A12C2DE" w14:textId="77777777" w:rsidTr="000E2CE9">
        <w:trPr>
          <w:trHeight w:val="384"/>
          <w:jc w:val="center"/>
        </w:trPr>
        <w:tc>
          <w:tcPr>
            <w:tcW w:w="985" w:type="dxa"/>
            <w:vMerge/>
          </w:tcPr>
          <w:p w14:paraId="7351FD5A" w14:textId="77777777" w:rsidR="00C868CF" w:rsidRPr="00486C2D" w:rsidRDefault="00C868CF" w:rsidP="00C868CF">
            <w:pPr>
              <w:pStyle w:val="Tabletext"/>
            </w:pPr>
          </w:p>
        </w:tc>
        <w:tc>
          <w:tcPr>
            <w:tcW w:w="4383" w:type="dxa"/>
            <w:vMerge/>
          </w:tcPr>
          <w:p w14:paraId="2B715D35" w14:textId="77777777" w:rsidR="00C868CF" w:rsidRPr="00806C10" w:rsidRDefault="00C868CF" w:rsidP="00C868CF">
            <w:pPr>
              <w:pStyle w:val="Tabletext"/>
              <w:rPr>
                <w:i/>
                <w:iCs/>
              </w:rPr>
            </w:pPr>
          </w:p>
        </w:tc>
        <w:tc>
          <w:tcPr>
            <w:tcW w:w="979" w:type="dxa"/>
          </w:tcPr>
          <w:p w14:paraId="3711894E" w14:textId="01664B0C" w:rsidR="00C868CF" w:rsidRPr="00486C2D" w:rsidRDefault="00C868CF" w:rsidP="00C868CF">
            <w:pPr>
              <w:pStyle w:val="Tabletext"/>
              <w:ind w:left="60" w:right="74"/>
            </w:pPr>
            <w:r>
              <w:t>3</w:t>
            </w:r>
            <w:r w:rsidRPr="00486C2D">
              <w:t>.1.1.2</w:t>
            </w:r>
          </w:p>
        </w:tc>
        <w:tc>
          <w:tcPr>
            <w:tcW w:w="6984" w:type="dxa"/>
          </w:tcPr>
          <w:p w14:paraId="36CD4104" w14:textId="4814A867" w:rsidR="00C868CF" w:rsidRPr="00486C2D" w:rsidRDefault="00C868CF" w:rsidP="00C868CF">
            <w:pPr>
              <w:pStyle w:val="Tabletext"/>
            </w:pPr>
            <w:r>
              <w:t xml:space="preserve">Psychologically safe environments </w:t>
            </w:r>
          </w:p>
        </w:tc>
        <w:tc>
          <w:tcPr>
            <w:tcW w:w="675" w:type="dxa"/>
          </w:tcPr>
          <w:p w14:paraId="7B43FB75" w14:textId="7B05267D" w:rsidR="00C868CF" w:rsidRPr="00486C2D" w:rsidRDefault="00C868CF" w:rsidP="00C868CF">
            <w:pPr>
              <w:pStyle w:val="Tabletext"/>
            </w:pPr>
            <w:r>
              <w:t>3</w:t>
            </w:r>
          </w:p>
        </w:tc>
      </w:tr>
      <w:tr w:rsidR="00C868CF" w:rsidRPr="00486C2D" w14:paraId="23A7B74E" w14:textId="77777777" w:rsidTr="00F53641">
        <w:trPr>
          <w:jc w:val="center"/>
        </w:trPr>
        <w:tc>
          <w:tcPr>
            <w:tcW w:w="985" w:type="dxa"/>
            <w:vMerge/>
          </w:tcPr>
          <w:p w14:paraId="3CCAB928" w14:textId="77777777" w:rsidR="00C868CF" w:rsidRPr="00486C2D" w:rsidRDefault="00C868CF" w:rsidP="00C868CF">
            <w:pPr>
              <w:pStyle w:val="Tabletext"/>
            </w:pPr>
          </w:p>
        </w:tc>
        <w:tc>
          <w:tcPr>
            <w:tcW w:w="4383" w:type="dxa"/>
            <w:vMerge/>
          </w:tcPr>
          <w:p w14:paraId="482E0CC5" w14:textId="77777777" w:rsidR="00C868CF" w:rsidRPr="00806C10" w:rsidRDefault="00C868CF" w:rsidP="00C868CF">
            <w:pPr>
              <w:pStyle w:val="Tabletext"/>
              <w:rPr>
                <w:i/>
                <w:iCs/>
              </w:rPr>
            </w:pPr>
          </w:p>
        </w:tc>
        <w:tc>
          <w:tcPr>
            <w:tcW w:w="979" w:type="dxa"/>
          </w:tcPr>
          <w:p w14:paraId="29ACC838" w14:textId="6D12A50B" w:rsidR="00C868CF" w:rsidRPr="00486C2D" w:rsidRDefault="00C868CF" w:rsidP="00C868CF">
            <w:pPr>
              <w:pStyle w:val="Tabletext"/>
              <w:ind w:left="60" w:right="74"/>
            </w:pPr>
            <w:r>
              <w:t>3</w:t>
            </w:r>
            <w:r w:rsidRPr="00486C2D">
              <w:t>.1.1.3</w:t>
            </w:r>
          </w:p>
        </w:tc>
        <w:tc>
          <w:tcPr>
            <w:tcW w:w="6984" w:type="dxa"/>
          </w:tcPr>
          <w:p w14:paraId="6489E056" w14:textId="578461DF" w:rsidR="00C868CF" w:rsidRPr="00486C2D" w:rsidRDefault="00C868CF" w:rsidP="00C868CF">
            <w:pPr>
              <w:pStyle w:val="Tabletext"/>
            </w:pPr>
            <w:r>
              <w:t>Physically safe environments</w:t>
            </w:r>
          </w:p>
        </w:tc>
        <w:tc>
          <w:tcPr>
            <w:tcW w:w="675" w:type="dxa"/>
          </w:tcPr>
          <w:p w14:paraId="187034D6" w14:textId="2EA18FF4" w:rsidR="00C868CF" w:rsidRPr="00486C2D" w:rsidRDefault="00C868CF" w:rsidP="00C868CF">
            <w:pPr>
              <w:pStyle w:val="Tabletext"/>
            </w:pPr>
            <w:r>
              <w:t>3</w:t>
            </w:r>
          </w:p>
        </w:tc>
      </w:tr>
      <w:tr w:rsidR="00C868CF" w:rsidRPr="00486C2D" w14:paraId="3F97E5D9" w14:textId="77777777" w:rsidTr="00F53641">
        <w:trPr>
          <w:trHeight w:val="70"/>
          <w:jc w:val="center"/>
        </w:trPr>
        <w:tc>
          <w:tcPr>
            <w:tcW w:w="985" w:type="dxa"/>
            <w:vMerge/>
            <w:shd w:val="clear" w:color="auto" w:fill="F2F2F2" w:themeFill="background1" w:themeFillShade="F2"/>
          </w:tcPr>
          <w:p w14:paraId="743002B3" w14:textId="77777777" w:rsidR="00C868CF" w:rsidRPr="00486C2D" w:rsidRDefault="00C868CF" w:rsidP="00C868CF">
            <w:pPr>
              <w:pStyle w:val="Tabletext"/>
            </w:pPr>
          </w:p>
        </w:tc>
        <w:tc>
          <w:tcPr>
            <w:tcW w:w="4383" w:type="dxa"/>
            <w:vMerge/>
            <w:shd w:val="clear" w:color="auto" w:fill="F2F2F2" w:themeFill="background1" w:themeFillShade="F2"/>
          </w:tcPr>
          <w:p w14:paraId="70E48549" w14:textId="77777777" w:rsidR="00C868CF" w:rsidRPr="00806C10" w:rsidRDefault="00C868CF" w:rsidP="00C868CF">
            <w:pPr>
              <w:pStyle w:val="Tabletext"/>
              <w:rPr>
                <w:i/>
                <w:iCs/>
              </w:rPr>
            </w:pPr>
          </w:p>
        </w:tc>
        <w:tc>
          <w:tcPr>
            <w:tcW w:w="979" w:type="dxa"/>
            <w:shd w:val="clear" w:color="auto" w:fill="FFFFFF" w:themeFill="background1"/>
          </w:tcPr>
          <w:p w14:paraId="09DA2FE4" w14:textId="69AB5468" w:rsidR="00C868CF" w:rsidRPr="00486C2D" w:rsidRDefault="00C868CF" w:rsidP="00C868CF">
            <w:pPr>
              <w:pStyle w:val="Tabletext"/>
              <w:ind w:left="60" w:right="74"/>
            </w:pPr>
            <w:r>
              <w:t>3</w:t>
            </w:r>
            <w:r w:rsidRPr="00486C2D">
              <w:t>.1.1.4</w:t>
            </w:r>
          </w:p>
        </w:tc>
        <w:tc>
          <w:tcPr>
            <w:tcW w:w="6984" w:type="dxa"/>
            <w:shd w:val="clear" w:color="auto" w:fill="FFFFFF" w:themeFill="background1"/>
          </w:tcPr>
          <w:p w14:paraId="126C06BD" w14:textId="0CAB8F0B" w:rsidR="00C868CF" w:rsidRPr="00486C2D" w:rsidRDefault="00C868CF" w:rsidP="00C868CF">
            <w:pPr>
              <w:pStyle w:val="Tabletext"/>
            </w:pPr>
            <w:r>
              <w:t>Adapting within an operational environment</w:t>
            </w:r>
          </w:p>
        </w:tc>
        <w:tc>
          <w:tcPr>
            <w:tcW w:w="675" w:type="dxa"/>
            <w:shd w:val="clear" w:color="auto" w:fill="FFFFFF" w:themeFill="background1"/>
          </w:tcPr>
          <w:p w14:paraId="554B2A05" w14:textId="12463952" w:rsidR="00C868CF" w:rsidRPr="00486C2D" w:rsidRDefault="00C868CF" w:rsidP="00C868CF">
            <w:pPr>
              <w:pStyle w:val="Tabletext"/>
            </w:pPr>
            <w:r>
              <w:t>3</w:t>
            </w:r>
          </w:p>
        </w:tc>
      </w:tr>
      <w:tr w:rsidR="001D4DCF" w:rsidRPr="00486C2D" w14:paraId="256E10A9" w14:textId="77777777" w:rsidTr="00F53641">
        <w:trPr>
          <w:trHeight w:val="70"/>
          <w:jc w:val="center"/>
        </w:trPr>
        <w:tc>
          <w:tcPr>
            <w:tcW w:w="985" w:type="dxa"/>
            <w:vMerge w:val="restart"/>
            <w:shd w:val="clear" w:color="auto" w:fill="FFFFFF" w:themeFill="background1"/>
          </w:tcPr>
          <w:p w14:paraId="41597C1D" w14:textId="7968DFEB" w:rsidR="001D4DCF" w:rsidRPr="00486C2D" w:rsidRDefault="00493862" w:rsidP="00F53641">
            <w:pPr>
              <w:pStyle w:val="Tabletext"/>
            </w:pPr>
            <w:r>
              <w:t>3</w:t>
            </w:r>
            <w:r w:rsidR="001D4DCF" w:rsidRPr="00486C2D">
              <w:t>.1.2</w:t>
            </w:r>
          </w:p>
        </w:tc>
        <w:tc>
          <w:tcPr>
            <w:tcW w:w="4383" w:type="dxa"/>
            <w:vMerge w:val="restart"/>
            <w:shd w:val="clear" w:color="auto" w:fill="FFFFFF" w:themeFill="background1"/>
          </w:tcPr>
          <w:p w14:paraId="20FB4CEA" w14:textId="057E8126" w:rsidR="001D4DCF" w:rsidRPr="00806C10" w:rsidRDefault="004F3322" w:rsidP="00E0429B">
            <w:pPr>
              <w:pStyle w:val="Tabletext"/>
              <w:rPr>
                <w:i/>
                <w:iCs/>
              </w:rPr>
            </w:pPr>
            <w:r w:rsidRPr="00806C10">
              <w:rPr>
                <w:i/>
                <w:iCs/>
              </w:rPr>
              <w:t>Describe</w:t>
            </w:r>
            <w:r w:rsidR="007761CE" w:rsidRPr="00806C10">
              <w:rPr>
                <w:i/>
                <w:iCs/>
              </w:rPr>
              <w:t xml:space="preserve"> learning environments </w:t>
            </w:r>
            <w:r w:rsidRPr="00806C10">
              <w:rPr>
                <w:i/>
                <w:iCs/>
              </w:rPr>
              <w:t>that can be expected within</w:t>
            </w:r>
            <w:r w:rsidR="007761CE" w:rsidRPr="00806C10">
              <w:rPr>
                <w:i/>
                <w:iCs/>
              </w:rPr>
              <w:t xml:space="preserve"> a VTS OJT </w:t>
            </w:r>
            <w:r w:rsidR="001D4DCF" w:rsidRPr="00806C10">
              <w:rPr>
                <w:i/>
                <w:iCs/>
              </w:rPr>
              <w:t xml:space="preserve">   </w:t>
            </w:r>
          </w:p>
        </w:tc>
        <w:tc>
          <w:tcPr>
            <w:tcW w:w="979" w:type="dxa"/>
            <w:shd w:val="clear" w:color="auto" w:fill="FFFFFF" w:themeFill="background1"/>
          </w:tcPr>
          <w:p w14:paraId="63C26175" w14:textId="3DD8197F" w:rsidR="001D4DCF" w:rsidRPr="00486C2D" w:rsidRDefault="007247D6" w:rsidP="00F53641">
            <w:pPr>
              <w:pStyle w:val="Tabletext"/>
              <w:ind w:left="60" w:right="74"/>
            </w:pPr>
            <w:r>
              <w:t>3</w:t>
            </w:r>
            <w:r w:rsidR="001D4DCF" w:rsidRPr="00486C2D">
              <w:t>.1.2.1</w:t>
            </w:r>
          </w:p>
        </w:tc>
        <w:tc>
          <w:tcPr>
            <w:tcW w:w="6984" w:type="dxa"/>
            <w:shd w:val="clear" w:color="auto" w:fill="FFFFFF" w:themeFill="background1"/>
          </w:tcPr>
          <w:p w14:paraId="3321A50A" w14:textId="1A2128A9" w:rsidR="001D4DCF" w:rsidRPr="00486C2D" w:rsidRDefault="004F3322" w:rsidP="00F53641">
            <w:pPr>
              <w:pStyle w:val="Tabletext"/>
            </w:pPr>
            <w:r>
              <w:t>Limitations and challenges</w:t>
            </w:r>
          </w:p>
        </w:tc>
        <w:tc>
          <w:tcPr>
            <w:tcW w:w="675" w:type="dxa"/>
            <w:shd w:val="clear" w:color="auto" w:fill="FFFFFF" w:themeFill="background1"/>
          </w:tcPr>
          <w:p w14:paraId="2CC53AD0" w14:textId="6639BEB4" w:rsidR="001D4DCF" w:rsidRPr="00486C2D" w:rsidRDefault="00183977" w:rsidP="00F53641">
            <w:pPr>
              <w:pStyle w:val="Tabletext"/>
            </w:pPr>
            <w:r>
              <w:t>2</w:t>
            </w:r>
          </w:p>
        </w:tc>
      </w:tr>
      <w:tr w:rsidR="001D4DCF" w:rsidRPr="00486C2D" w14:paraId="3DCE7367" w14:textId="77777777" w:rsidTr="00F53641">
        <w:trPr>
          <w:trHeight w:val="70"/>
          <w:jc w:val="center"/>
        </w:trPr>
        <w:tc>
          <w:tcPr>
            <w:tcW w:w="985" w:type="dxa"/>
            <w:vMerge/>
            <w:shd w:val="clear" w:color="auto" w:fill="FFFFFF" w:themeFill="background1"/>
          </w:tcPr>
          <w:p w14:paraId="0A81E7BC" w14:textId="77777777" w:rsidR="001D4DCF" w:rsidRPr="00486C2D" w:rsidRDefault="001D4DCF" w:rsidP="00F53641">
            <w:pPr>
              <w:pStyle w:val="Tabletext"/>
            </w:pPr>
          </w:p>
        </w:tc>
        <w:tc>
          <w:tcPr>
            <w:tcW w:w="4383" w:type="dxa"/>
            <w:vMerge/>
            <w:shd w:val="clear" w:color="auto" w:fill="FFFFFF" w:themeFill="background1"/>
          </w:tcPr>
          <w:p w14:paraId="34A3BD96" w14:textId="77777777" w:rsidR="001D4DCF" w:rsidRPr="00806C10" w:rsidRDefault="001D4DCF" w:rsidP="00F53641">
            <w:pPr>
              <w:pStyle w:val="Tabletext"/>
              <w:rPr>
                <w:i/>
                <w:iCs/>
              </w:rPr>
            </w:pPr>
          </w:p>
        </w:tc>
        <w:tc>
          <w:tcPr>
            <w:tcW w:w="979" w:type="dxa"/>
            <w:shd w:val="clear" w:color="auto" w:fill="FFFFFF" w:themeFill="background1"/>
          </w:tcPr>
          <w:p w14:paraId="08ACF65E" w14:textId="2438AF0F" w:rsidR="001D4DCF" w:rsidRPr="00486C2D" w:rsidRDefault="007247D6" w:rsidP="00F53641">
            <w:pPr>
              <w:pStyle w:val="Tabletext"/>
              <w:ind w:left="60" w:right="74"/>
            </w:pPr>
            <w:r>
              <w:t>3</w:t>
            </w:r>
            <w:r w:rsidR="001D4DCF" w:rsidRPr="00486C2D">
              <w:t>.1.2.2</w:t>
            </w:r>
          </w:p>
        </w:tc>
        <w:tc>
          <w:tcPr>
            <w:tcW w:w="6984" w:type="dxa"/>
            <w:shd w:val="clear" w:color="auto" w:fill="FFFFFF" w:themeFill="background1"/>
          </w:tcPr>
          <w:p w14:paraId="6E742393" w14:textId="64EDAD71" w:rsidR="001D4DCF" w:rsidRPr="00486C2D" w:rsidRDefault="00493862" w:rsidP="00F53641">
            <w:pPr>
              <w:pStyle w:val="Tabletext"/>
            </w:pPr>
            <w:r>
              <w:t>Opportunities</w:t>
            </w:r>
            <w:r w:rsidR="00B470F9">
              <w:t xml:space="preserve"> </w:t>
            </w:r>
          </w:p>
        </w:tc>
        <w:tc>
          <w:tcPr>
            <w:tcW w:w="675" w:type="dxa"/>
            <w:shd w:val="clear" w:color="auto" w:fill="FFFFFF" w:themeFill="background1"/>
          </w:tcPr>
          <w:p w14:paraId="7885BDC7" w14:textId="2048B230" w:rsidR="001D4DCF" w:rsidRPr="00486C2D" w:rsidRDefault="00B31DB1" w:rsidP="00F53641">
            <w:pPr>
              <w:pStyle w:val="Tabletext"/>
            </w:pPr>
            <w:r>
              <w:t>2</w:t>
            </w:r>
          </w:p>
        </w:tc>
      </w:tr>
      <w:tr w:rsidR="001D4DCF" w:rsidRPr="00486C2D" w14:paraId="31F479F3" w14:textId="77777777" w:rsidTr="00F53641">
        <w:trPr>
          <w:trHeight w:val="70"/>
          <w:jc w:val="center"/>
        </w:trPr>
        <w:tc>
          <w:tcPr>
            <w:tcW w:w="985" w:type="dxa"/>
            <w:vMerge/>
            <w:shd w:val="clear" w:color="auto" w:fill="FFFFFF" w:themeFill="background1"/>
          </w:tcPr>
          <w:p w14:paraId="342E16DA" w14:textId="77777777" w:rsidR="001D4DCF" w:rsidRPr="00486C2D" w:rsidRDefault="001D4DCF" w:rsidP="00F53641">
            <w:pPr>
              <w:pStyle w:val="Tabletext"/>
            </w:pPr>
          </w:p>
        </w:tc>
        <w:tc>
          <w:tcPr>
            <w:tcW w:w="4383" w:type="dxa"/>
            <w:vMerge/>
            <w:shd w:val="clear" w:color="auto" w:fill="FFFFFF" w:themeFill="background1"/>
          </w:tcPr>
          <w:p w14:paraId="672F7A44" w14:textId="77777777" w:rsidR="001D4DCF" w:rsidRPr="00806C10" w:rsidRDefault="001D4DCF" w:rsidP="00F53641">
            <w:pPr>
              <w:pStyle w:val="Tabletext"/>
              <w:rPr>
                <w:i/>
                <w:iCs/>
              </w:rPr>
            </w:pPr>
          </w:p>
        </w:tc>
        <w:tc>
          <w:tcPr>
            <w:tcW w:w="979" w:type="dxa"/>
            <w:shd w:val="clear" w:color="auto" w:fill="FFFFFF" w:themeFill="background1"/>
          </w:tcPr>
          <w:p w14:paraId="23727113" w14:textId="69057557" w:rsidR="001D4DCF" w:rsidRPr="00486C2D" w:rsidRDefault="007247D6" w:rsidP="00F53641">
            <w:pPr>
              <w:pStyle w:val="Tabletext"/>
              <w:ind w:left="60" w:right="74"/>
            </w:pPr>
            <w:r>
              <w:t>3</w:t>
            </w:r>
            <w:r w:rsidR="001D4DCF" w:rsidRPr="00486C2D">
              <w:t>.1.2.3</w:t>
            </w:r>
          </w:p>
        </w:tc>
        <w:tc>
          <w:tcPr>
            <w:tcW w:w="6984" w:type="dxa"/>
            <w:shd w:val="clear" w:color="auto" w:fill="FFFFFF" w:themeFill="background1"/>
          </w:tcPr>
          <w:p w14:paraId="7868AEBB" w14:textId="47821522" w:rsidR="00374F3A" w:rsidRPr="00486C2D" w:rsidRDefault="00841A5F" w:rsidP="000D3E50">
            <w:pPr>
              <w:pStyle w:val="Tabletext"/>
            </w:pPr>
            <w:r>
              <w:t xml:space="preserve">Physical, </w:t>
            </w:r>
            <w:r w:rsidR="00EF319F">
              <w:t xml:space="preserve">virtual and </w:t>
            </w:r>
            <w:r>
              <w:t>hybrid environments</w:t>
            </w:r>
          </w:p>
        </w:tc>
        <w:tc>
          <w:tcPr>
            <w:tcW w:w="675" w:type="dxa"/>
            <w:shd w:val="clear" w:color="auto" w:fill="FFFFFF" w:themeFill="background1"/>
          </w:tcPr>
          <w:p w14:paraId="63042B0D" w14:textId="748C3642" w:rsidR="001D4DCF" w:rsidRPr="00486C2D" w:rsidRDefault="00B31DB1" w:rsidP="00F53641">
            <w:pPr>
              <w:pStyle w:val="Tabletext"/>
            </w:pPr>
            <w:r>
              <w:t>2</w:t>
            </w:r>
          </w:p>
        </w:tc>
      </w:tr>
      <w:tr w:rsidR="001D4DCF" w:rsidRPr="00486C2D" w14:paraId="1576A71E" w14:textId="77777777" w:rsidTr="00F53641">
        <w:trPr>
          <w:trHeight w:val="305"/>
          <w:jc w:val="center"/>
        </w:trPr>
        <w:tc>
          <w:tcPr>
            <w:tcW w:w="985" w:type="dxa"/>
            <w:vMerge/>
            <w:shd w:val="clear" w:color="auto" w:fill="FFFFFF" w:themeFill="background1"/>
          </w:tcPr>
          <w:p w14:paraId="0AF72C28" w14:textId="77777777" w:rsidR="001D4DCF" w:rsidRPr="00486C2D" w:rsidRDefault="001D4DCF" w:rsidP="00F53641">
            <w:pPr>
              <w:pStyle w:val="Tabletext"/>
            </w:pPr>
          </w:p>
        </w:tc>
        <w:tc>
          <w:tcPr>
            <w:tcW w:w="4383" w:type="dxa"/>
            <w:vMerge/>
            <w:shd w:val="clear" w:color="auto" w:fill="FFFFFF" w:themeFill="background1"/>
          </w:tcPr>
          <w:p w14:paraId="4765BBF2" w14:textId="77777777" w:rsidR="001D4DCF" w:rsidRPr="00806C10" w:rsidRDefault="001D4DCF" w:rsidP="00F53641">
            <w:pPr>
              <w:pStyle w:val="Tabletext"/>
              <w:rPr>
                <w:i/>
                <w:iCs/>
              </w:rPr>
            </w:pPr>
          </w:p>
        </w:tc>
        <w:tc>
          <w:tcPr>
            <w:tcW w:w="979" w:type="dxa"/>
            <w:shd w:val="clear" w:color="auto" w:fill="FFFFFF" w:themeFill="background1"/>
          </w:tcPr>
          <w:p w14:paraId="24E7FC59" w14:textId="4D9C58D5" w:rsidR="001D4DCF" w:rsidRPr="00486C2D" w:rsidRDefault="007247D6" w:rsidP="00F53641">
            <w:pPr>
              <w:pStyle w:val="Tabletext"/>
              <w:ind w:left="60" w:right="74"/>
            </w:pPr>
            <w:r>
              <w:t>3</w:t>
            </w:r>
            <w:r w:rsidR="001D4DCF" w:rsidRPr="00486C2D">
              <w:t>.1.2.4</w:t>
            </w:r>
          </w:p>
        </w:tc>
        <w:tc>
          <w:tcPr>
            <w:tcW w:w="6984" w:type="dxa"/>
            <w:shd w:val="clear" w:color="auto" w:fill="FFFFFF" w:themeFill="background1"/>
          </w:tcPr>
          <w:p w14:paraId="32F93676" w14:textId="7895C108" w:rsidR="001D4DCF" w:rsidRDefault="00374F3A" w:rsidP="00F53641">
            <w:pPr>
              <w:pStyle w:val="Tabletext"/>
            </w:pPr>
            <w:r>
              <w:t>How to prepare</w:t>
            </w:r>
            <w:r w:rsidR="003A1146">
              <w:t xml:space="preserve"> the </w:t>
            </w:r>
            <w:r w:rsidR="000D3E50">
              <w:t xml:space="preserve">learning </w:t>
            </w:r>
            <w:r w:rsidR="003A1146">
              <w:t xml:space="preserve">environment: </w:t>
            </w:r>
          </w:p>
          <w:p w14:paraId="1A373B2D" w14:textId="778B300F" w:rsidR="003A1146" w:rsidRDefault="003A1146" w:rsidP="00090D88">
            <w:pPr>
              <w:pStyle w:val="Tabletext"/>
              <w:numPr>
                <w:ilvl w:val="0"/>
                <w:numId w:val="30"/>
              </w:numPr>
            </w:pPr>
            <w:r>
              <w:t xml:space="preserve">Physical space </w:t>
            </w:r>
            <w:r w:rsidR="00EF319F">
              <w:t>(VTS centre, breakout rooms, offsite)</w:t>
            </w:r>
          </w:p>
          <w:p w14:paraId="1C240024" w14:textId="77777777" w:rsidR="00664BF5" w:rsidRDefault="00664BF5" w:rsidP="00090D88">
            <w:pPr>
              <w:pStyle w:val="Tabletext"/>
              <w:numPr>
                <w:ilvl w:val="0"/>
                <w:numId w:val="30"/>
              </w:numPr>
            </w:pPr>
            <w:r>
              <w:t>Online space</w:t>
            </w:r>
          </w:p>
          <w:p w14:paraId="72C8961B" w14:textId="0EE6EB77" w:rsidR="00422F42" w:rsidRPr="00486C2D" w:rsidRDefault="00422F42" w:rsidP="00090D88">
            <w:pPr>
              <w:pStyle w:val="Tabletext"/>
              <w:numPr>
                <w:ilvl w:val="0"/>
                <w:numId w:val="30"/>
              </w:numPr>
            </w:pPr>
            <w:r>
              <w:t>Environmental conditions (temperature, light, sound levels)</w:t>
            </w:r>
          </w:p>
        </w:tc>
        <w:tc>
          <w:tcPr>
            <w:tcW w:w="675" w:type="dxa"/>
            <w:shd w:val="clear" w:color="auto" w:fill="FFFFFF" w:themeFill="background1"/>
          </w:tcPr>
          <w:p w14:paraId="1433775B" w14:textId="1B0CBA56" w:rsidR="001D4DCF" w:rsidRPr="00486C2D" w:rsidRDefault="00B31DB1" w:rsidP="00F53641">
            <w:pPr>
              <w:pStyle w:val="Tabletext"/>
            </w:pPr>
            <w:r>
              <w:t>2</w:t>
            </w:r>
          </w:p>
        </w:tc>
      </w:tr>
      <w:tr w:rsidR="001D4DCF" w:rsidRPr="00486C2D" w14:paraId="5A2E9AFA" w14:textId="77777777" w:rsidTr="00F53641">
        <w:trPr>
          <w:trHeight w:val="305"/>
          <w:jc w:val="center"/>
        </w:trPr>
        <w:tc>
          <w:tcPr>
            <w:tcW w:w="985" w:type="dxa"/>
            <w:vMerge w:val="restart"/>
            <w:shd w:val="clear" w:color="auto" w:fill="FFFFFF" w:themeFill="background1"/>
          </w:tcPr>
          <w:p w14:paraId="03F5E133" w14:textId="449C8797" w:rsidR="001D4DCF" w:rsidRPr="00486C2D" w:rsidRDefault="00493862" w:rsidP="00F53641">
            <w:pPr>
              <w:pStyle w:val="Tabletext"/>
            </w:pPr>
            <w:r>
              <w:t>3</w:t>
            </w:r>
            <w:r w:rsidR="001D4DCF" w:rsidRPr="00486C2D">
              <w:t>.1.3</w:t>
            </w:r>
          </w:p>
        </w:tc>
        <w:tc>
          <w:tcPr>
            <w:tcW w:w="4383" w:type="dxa"/>
            <w:vMerge w:val="restart"/>
            <w:shd w:val="clear" w:color="auto" w:fill="FFFFFF" w:themeFill="background1"/>
          </w:tcPr>
          <w:p w14:paraId="0ACD16F4" w14:textId="010ADAA9" w:rsidR="001D4DCF" w:rsidRPr="00806C10" w:rsidRDefault="00CF746B" w:rsidP="00F53641">
            <w:pPr>
              <w:pStyle w:val="Tabletext"/>
              <w:rPr>
                <w:i/>
                <w:iCs/>
              </w:rPr>
            </w:pPr>
            <w:r w:rsidRPr="00806C10">
              <w:rPr>
                <w:i/>
                <w:iCs/>
              </w:rPr>
              <w:t xml:space="preserve">Explain the goals of learning </w:t>
            </w:r>
          </w:p>
        </w:tc>
        <w:tc>
          <w:tcPr>
            <w:tcW w:w="979" w:type="dxa"/>
            <w:shd w:val="clear" w:color="auto" w:fill="FFFFFF" w:themeFill="background1"/>
          </w:tcPr>
          <w:p w14:paraId="78F655AB" w14:textId="52AC3C87" w:rsidR="001D4DCF" w:rsidRPr="00486C2D" w:rsidRDefault="007247D6" w:rsidP="00F53641">
            <w:pPr>
              <w:pStyle w:val="Tabletext"/>
              <w:ind w:left="60" w:right="74"/>
            </w:pPr>
            <w:r>
              <w:t>3</w:t>
            </w:r>
            <w:r w:rsidR="001D4DCF" w:rsidRPr="00486C2D">
              <w:t>.1.3.1</w:t>
            </w:r>
          </w:p>
        </w:tc>
        <w:tc>
          <w:tcPr>
            <w:tcW w:w="6984" w:type="dxa"/>
            <w:shd w:val="clear" w:color="auto" w:fill="FFFFFF" w:themeFill="background1"/>
          </w:tcPr>
          <w:p w14:paraId="1D4188D2" w14:textId="7D78EC56" w:rsidR="001D4DCF" w:rsidRPr="00486C2D" w:rsidRDefault="00CF746B" w:rsidP="00F53641">
            <w:pPr>
              <w:pStyle w:val="Tabletext"/>
            </w:pPr>
            <w:r>
              <w:t xml:space="preserve">Change in knowledge, </w:t>
            </w:r>
            <w:proofErr w:type="gramStart"/>
            <w:r>
              <w:t>skills</w:t>
            </w:r>
            <w:proofErr w:type="gramEnd"/>
            <w:r>
              <w:t xml:space="preserve"> and attitude</w:t>
            </w:r>
          </w:p>
        </w:tc>
        <w:tc>
          <w:tcPr>
            <w:tcW w:w="675" w:type="dxa"/>
            <w:shd w:val="clear" w:color="auto" w:fill="FFFFFF" w:themeFill="background1"/>
          </w:tcPr>
          <w:p w14:paraId="762A91F7" w14:textId="77777777" w:rsidR="001D4DCF" w:rsidRPr="00486C2D" w:rsidRDefault="001D4DCF" w:rsidP="00F53641">
            <w:pPr>
              <w:pStyle w:val="Tabletext"/>
            </w:pPr>
            <w:r>
              <w:t>3</w:t>
            </w:r>
          </w:p>
        </w:tc>
      </w:tr>
      <w:tr w:rsidR="00EF319F" w:rsidRPr="00486C2D" w14:paraId="7C5C1837" w14:textId="77777777" w:rsidTr="000D3E50">
        <w:trPr>
          <w:trHeight w:val="438"/>
          <w:jc w:val="center"/>
        </w:trPr>
        <w:tc>
          <w:tcPr>
            <w:tcW w:w="985" w:type="dxa"/>
            <w:vMerge/>
            <w:shd w:val="clear" w:color="auto" w:fill="FFFFFF" w:themeFill="background1"/>
          </w:tcPr>
          <w:p w14:paraId="48FC588A" w14:textId="77777777" w:rsidR="00EF319F" w:rsidRPr="00486C2D" w:rsidRDefault="00EF319F" w:rsidP="00F53641">
            <w:pPr>
              <w:pStyle w:val="Tabletext"/>
            </w:pPr>
          </w:p>
        </w:tc>
        <w:tc>
          <w:tcPr>
            <w:tcW w:w="4383" w:type="dxa"/>
            <w:vMerge/>
            <w:shd w:val="clear" w:color="auto" w:fill="FFFFFF" w:themeFill="background1"/>
          </w:tcPr>
          <w:p w14:paraId="13DD794E" w14:textId="77777777" w:rsidR="00EF319F" w:rsidRPr="00486C2D" w:rsidRDefault="00EF319F" w:rsidP="00F53641">
            <w:pPr>
              <w:pStyle w:val="Tabletext"/>
            </w:pPr>
          </w:p>
        </w:tc>
        <w:tc>
          <w:tcPr>
            <w:tcW w:w="979" w:type="dxa"/>
            <w:shd w:val="clear" w:color="auto" w:fill="FFFFFF" w:themeFill="background1"/>
          </w:tcPr>
          <w:p w14:paraId="328370A4" w14:textId="21165D85" w:rsidR="00EF319F" w:rsidRPr="00486C2D" w:rsidRDefault="00EF319F" w:rsidP="00F53641">
            <w:pPr>
              <w:pStyle w:val="Tabletext"/>
              <w:ind w:left="60" w:right="74"/>
            </w:pPr>
            <w:r>
              <w:t>3</w:t>
            </w:r>
            <w:r w:rsidRPr="00486C2D">
              <w:t>.1.3.2</w:t>
            </w:r>
          </w:p>
        </w:tc>
        <w:tc>
          <w:tcPr>
            <w:tcW w:w="6984" w:type="dxa"/>
            <w:shd w:val="clear" w:color="auto" w:fill="FFFFFF" w:themeFill="background1"/>
          </w:tcPr>
          <w:p w14:paraId="77850C1B" w14:textId="219A7EAB" w:rsidR="00EF319F" w:rsidRPr="00486C2D" w:rsidRDefault="00EF319F" w:rsidP="00F53641">
            <w:pPr>
              <w:pStyle w:val="Tabletext"/>
            </w:pPr>
            <w:r>
              <w:t>Intentional, Incidental and Accidental learning</w:t>
            </w:r>
          </w:p>
        </w:tc>
        <w:tc>
          <w:tcPr>
            <w:tcW w:w="675" w:type="dxa"/>
            <w:shd w:val="clear" w:color="auto" w:fill="FFFFFF" w:themeFill="background1"/>
          </w:tcPr>
          <w:p w14:paraId="462E616B" w14:textId="26A7CC1B" w:rsidR="00EF319F" w:rsidRPr="00486C2D" w:rsidRDefault="000D3E50" w:rsidP="00F53641">
            <w:pPr>
              <w:pStyle w:val="Tabletext"/>
            </w:pPr>
            <w:r>
              <w:t>3</w:t>
            </w:r>
          </w:p>
        </w:tc>
      </w:tr>
      <w:tr w:rsidR="001D4DCF" w:rsidRPr="00486C2D" w14:paraId="6B03E565" w14:textId="77777777" w:rsidTr="00F53641">
        <w:trPr>
          <w:trHeight w:val="280"/>
          <w:jc w:val="center"/>
        </w:trPr>
        <w:tc>
          <w:tcPr>
            <w:tcW w:w="985" w:type="dxa"/>
            <w:shd w:val="clear" w:color="auto" w:fill="F2F2F2" w:themeFill="background1" w:themeFillShade="F2"/>
          </w:tcPr>
          <w:p w14:paraId="4195C235" w14:textId="022ED56A" w:rsidR="001D4DCF" w:rsidRPr="00E843B3" w:rsidRDefault="00493862" w:rsidP="00F53641">
            <w:pPr>
              <w:pStyle w:val="Tabletext"/>
              <w:rPr>
                <w:b/>
                <w:bCs/>
              </w:rPr>
            </w:pPr>
            <w:r w:rsidRPr="00E843B3">
              <w:rPr>
                <w:b/>
                <w:bCs/>
              </w:rPr>
              <w:t>3</w:t>
            </w:r>
            <w:r w:rsidR="001D4DCF" w:rsidRPr="00E843B3">
              <w:rPr>
                <w:b/>
                <w:bCs/>
              </w:rPr>
              <w:t>.2</w:t>
            </w:r>
          </w:p>
        </w:tc>
        <w:tc>
          <w:tcPr>
            <w:tcW w:w="4383" w:type="dxa"/>
            <w:shd w:val="clear" w:color="auto" w:fill="F2F2F2" w:themeFill="background1" w:themeFillShade="F2"/>
          </w:tcPr>
          <w:p w14:paraId="29484552" w14:textId="0488BDF2" w:rsidR="001D4DCF" w:rsidRPr="00E23A02" w:rsidRDefault="003657C1" w:rsidP="00F53641">
            <w:pPr>
              <w:pStyle w:val="Tabletext"/>
              <w:rPr>
                <w:b/>
                <w:bCs/>
              </w:rPr>
            </w:pPr>
            <w:r w:rsidRPr="00E23A02">
              <w:rPr>
                <w:b/>
                <w:bCs/>
              </w:rPr>
              <w:t>Learning Styles</w:t>
            </w:r>
            <w:r w:rsidR="001D4DCF" w:rsidRPr="00E23A02">
              <w:rPr>
                <w:b/>
                <w:bCs/>
              </w:rPr>
              <w:t xml:space="preserve"> </w:t>
            </w:r>
          </w:p>
        </w:tc>
        <w:tc>
          <w:tcPr>
            <w:tcW w:w="979" w:type="dxa"/>
            <w:shd w:val="clear" w:color="auto" w:fill="F2F2F2" w:themeFill="background1" w:themeFillShade="F2"/>
          </w:tcPr>
          <w:p w14:paraId="54981B00" w14:textId="77777777" w:rsidR="001D4DCF" w:rsidRPr="00486C2D" w:rsidRDefault="001D4DCF" w:rsidP="00F53641">
            <w:pPr>
              <w:pStyle w:val="Tabletext"/>
              <w:ind w:left="60" w:right="74"/>
            </w:pPr>
          </w:p>
        </w:tc>
        <w:tc>
          <w:tcPr>
            <w:tcW w:w="6984" w:type="dxa"/>
            <w:shd w:val="clear" w:color="auto" w:fill="F2F2F2" w:themeFill="background1" w:themeFillShade="F2"/>
          </w:tcPr>
          <w:p w14:paraId="6A50C263" w14:textId="77777777" w:rsidR="001D4DCF" w:rsidRPr="00486C2D" w:rsidRDefault="001D4DCF" w:rsidP="00F53641">
            <w:pPr>
              <w:pStyle w:val="Tabletext"/>
            </w:pPr>
          </w:p>
        </w:tc>
        <w:tc>
          <w:tcPr>
            <w:tcW w:w="675" w:type="dxa"/>
            <w:shd w:val="clear" w:color="auto" w:fill="F2F2F2" w:themeFill="background1" w:themeFillShade="F2"/>
          </w:tcPr>
          <w:p w14:paraId="373E45AE" w14:textId="77777777" w:rsidR="001D4DCF" w:rsidRPr="00486C2D" w:rsidRDefault="001D4DCF" w:rsidP="00F53641">
            <w:pPr>
              <w:pStyle w:val="Tabletext"/>
            </w:pPr>
          </w:p>
        </w:tc>
      </w:tr>
      <w:tr w:rsidR="00AC493F" w:rsidRPr="00486C2D" w14:paraId="496B0EAD" w14:textId="77777777" w:rsidTr="00F53641">
        <w:trPr>
          <w:trHeight w:val="280"/>
          <w:jc w:val="center"/>
        </w:trPr>
        <w:tc>
          <w:tcPr>
            <w:tcW w:w="985" w:type="dxa"/>
            <w:vMerge w:val="restart"/>
            <w:shd w:val="clear" w:color="auto" w:fill="FFFFFF" w:themeFill="background1"/>
          </w:tcPr>
          <w:p w14:paraId="0F8454F2" w14:textId="06127B42" w:rsidR="00AC493F" w:rsidRPr="00486C2D" w:rsidRDefault="00AC493F" w:rsidP="00F53641">
            <w:pPr>
              <w:pStyle w:val="Tabletext"/>
            </w:pPr>
            <w:r>
              <w:t>3</w:t>
            </w:r>
            <w:r w:rsidRPr="00486C2D">
              <w:t>.2.1</w:t>
            </w:r>
          </w:p>
        </w:tc>
        <w:tc>
          <w:tcPr>
            <w:tcW w:w="4383" w:type="dxa"/>
            <w:vMerge w:val="restart"/>
            <w:shd w:val="clear" w:color="auto" w:fill="FFFFFF" w:themeFill="background1"/>
          </w:tcPr>
          <w:p w14:paraId="4F622704" w14:textId="5850EFFE" w:rsidR="00AC493F" w:rsidRPr="00806C10" w:rsidRDefault="00AC493F" w:rsidP="007247D6">
            <w:pPr>
              <w:pStyle w:val="Tabletext"/>
              <w:rPr>
                <w:b/>
                <w:bCs/>
                <w:i/>
                <w:iCs/>
              </w:rPr>
            </w:pPr>
            <w:r w:rsidRPr="00806C10">
              <w:rPr>
                <w:i/>
                <w:iCs/>
              </w:rPr>
              <w:t xml:space="preserve">Describe options to recognise and overcome barriers to learning. </w:t>
            </w:r>
          </w:p>
        </w:tc>
        <w:tc>
          <w:tcPr>
            <w:tcW w:w="979" w:type="dxa"/>
            <w:shd w:val="clear" w:color="auto" w:fill="FFFFFF" w:themeFill="background1"/>
          </w:tcPr>
          <w:p w14:paraId="037F93CE" w14:textId="3899E6E6" w:rsidR="00AC493F" w:rsidRPr="00486C2D" w:rsidRDefault="00AC493F" w:rsidP="00F53641">
            <w:pPr>
              <w:pStyle w:val="Tabletext"/>
              <w:ind w:left="60" w:right="74"/>
            </w:pPr>
            <w:r>
              <w:t>3</w:t>
            </w:r>
            <w:r w:rsidRPr="00486C2D">
              <w:t>.2.1.1</w:t>
            </w:r>
          </w:p>
        </w:tc>
        <w:tc>
          <w:tcPr>
            <w:tcW w:w="6984" w:type="dxa"/>
            <w:shd w:val="clear" w:color="auto" w:fill="FFFFFF" w:themeFill="background1"/>
          </w:tcPr>
          <w:p w14:paraId="46CE8432" w14:textId="0C895532" w:rsidR="00AC493F" w:rsidRDefault="00AC493F" w:rsidP="00F53641">
            <w:pPr>
              <w:pStyle w:val="Tabletext"/>
            </w:pPr>
            <w:r>
              <w:t xml:space="preserve">Student barriers to </w:t>
            </w:r>
            <w:proofErr w:type="gramStart"/>
            <w:r>
              <w:t>learning</w:t>
            </w:r>
            <w:proofErr w:type="gramEnd"/>
          </w:p>
          <w:p w14:paraId="1FFD8D36" w14:textId="627033F9" w:rsidR="00AC493F" w:rsidRDefault="00AC493F" w:rsidP="00090D88">
            <w:pPr>
              <w:pStyle w:val="Tabletext"/>
              <w:numPr>
                <w:ilvl w:val="0"/>
                <w:numId w:val="38"/>
              </w:numPr>
            </w:pPr>
            <w:r>
              <w:t>Perception</w:t>
            </w:r>
          </w:p>
          <w:p w14:paraId="16D012F7" w14:textId="2E8D479D" w:rsidR="00AC493F" w:rsidRDefault="00AC493F" w:rsidP="00090D88">
            <w:pPr>
              <w:pStyle w:val="Tabletext"/>
              <w:numPr>
                <w:ilvl w:val="0"/>
                <w:numId w:val="37"/>
              </w:numPr>
            </w:pPr>
            <w:r>
              <w:lastRenderedPageBreak/>
              <w:t>Attention</w:t>
            </w:r>
          </w:p>
          <w:p w14:paraId="3A5EE5EC" w14:textId="6A259DA8" w:rsidR="00AC493F" w:rsidRDefault="00AC493F" w:rsidP="00090D88">
            <w:pPr>
              <w:pStyle w:val="Tabletext"/>
              <w:numPr>
                <w:ilvl w:val="0"/>
                <w:numId w:val="37"/>
              </w:numPr>
            </w:pPr>
            <w:r>
              <w:t>Memory</w:t>
            </w:r>
          </w:p>
          <w:p w14:paraId="50560706" w14:textId="05BF7115" w:rsidR="00AC493F" w:rsidRPr="00486C2D" w:rsidRDefault="00AC493F" w:rsidP="00090D88">
            <w:pPr>
              <w:pStyle w:val="Tabletext"/>
              <w:numPr>
                <w:ilvl w:val="0"/>
                <w:numId w:val="37"/>
              </w:numPr>
            </w:pPr>
            <w:r>
              <w:t xml:space="preserve">Motivation </w:t>
            </w:r>
          </w:p>
        </w:tc>
        <w:tc>
          <w:tcPr>
            <w:tcW w:w="675" w:type="dxa"/>
            <w:shd w:val="clear" w:color="auto" w:fill="FFFFFF" w:themeFill="background1"/>
          </w:tcPr>
          <w:p w14:paraId="0F584C12" w14:textId="583DD209" w:rsidR="00AC493F" w:rsidRPr="00486C2D" w:rsidRDefault="00AC493F" w:rsidP="00F53641">
            <w:pPr>
              <w:pStyle w:val="Tabletext"/>
            </w:pPr>
            <w:r>
              <w:lastRenderedPageBreak/>
              <w:t>2</w:t>
            </w:r>
          </w:p>
        </w:tc>
      </w:tr>
      <w:tr w:rsidR="00AC493F" w:rsidRPr="00486C2D" w14:paraId="45B054BD" w14:textId="77777777" w:rsidTr="00AC493F">
        <w:trPr>
          <w:trHeight w:val="492"/>
          <w:jc w:val="center"/>
        </w:trPr>
        <w:tc>
          <w:tcPr>
            <w:tcW w:w="985" w:type="dxa"/>
            <w:vMerge/>
            <w:shd w:val="clear" w:color="auto" w:fill="FFFFFF" w:themeFill="background1"/>
          </w:tcPr>
          <w:p w14:paraId="2B1EEF45" w14:textId="77777777" w:rsidR="00AC493F" w:rsidRPr="00486C2D" w:rsidRDefault="00AC493F" w:rsidP="00F53641">
            <w:pPr>
              <w:pStyle w:val="Tabletext"/>
            </w:pPr>
          </w:p>
        </w:tc>
        <w:tc>
          <w:tcPr>
            <w:tcW w:w="4383" w:type="dxa"/>
            <w:vMerge/>
            <w:shd w:val="clear" w:color="auto" w:fill="FFFFFF" w:themeFill="background1"/>
          </w:tcPr>
          <w:p w14:paraId="5CCDFD89" w14:textId="77777777" w:rsidR="00AC493F" w:rsidRPr="00806C10" w:rsidRDefault="00AC493F" w:rsidP="00F53641">
            <w:pPr>
              <w:pStyle w:val="Tabletext"/>
              <w:rPr>
                <w:i/>
                <w:iCs/>
              </w:rPr>
            </w:pPr>
          </w:p>
        </w:tc>
        <w:tc>
          <w:tcPr>
            <w:tcW w:w="979" w:type="dxa"/>
            <w:shd w:val="clear" w:color="auto" w:fill="FFFFFF" w:themeFill="background1"/>
          </w:tcPr>
          <w:p w14:paraId="658457F2" w14:textId="4EE800BF" w:rsidR="00AC493F" w:rsidRPr="00486C2D" w:rsidRDefault="00AC493F" w:rsidP="00F53641">
            <w:pPr>
              <w:pStyle w:val="Tabletext"/>
              <w:ind w:left="60" w:right="74"/>
            </w:pPr>
            <w:r>
              <w:t>3</w:t>
            </w:r>
            <w:r w:rsidRPr="00486C2D">
              <w:t>.2.1.2</w:t>
            </w:r>
          </w:p>
        </w:tc>
        <w:tc>
          <w:tcPr>
            <w:tcW w:w="6984" w:type="dxa"/>
            <w:shd w:val="clear" w:color="auto" w:fill="FFFFFF" w:themeFill="background1"/>
          </w:tcPr>
          <w:p w14:paraId="03DCD223" w14:textId="77777777" w:rsidR="00B31DB1" w:rsidRDefault="00B31DB1" w:rsidP="00B31DB1">
            <w:pPr>
              <w:pStyle w:val="Tabletext"/>
            </w:pPr>
            <w:r>
              <w:t xml:space="preserve">Instructor barriers to </w:t>
            </w:r>
            <w:proofErr w:type="gramStart"/>
            <w:r>
              <w:t>learning</w:t>
            </w:r>
            <w:proofErr w:type="gramEnd"/>
          </w:p>
          <w:p w14:paraId="49763EAA" w14:textId="77777777" w:rsidR="00B31DB1" w:rsidRDefault="00B31DB1" w:rsidP="00B31DB1">
            <w:pPr>
              <w:pStyle w:val="Tabletext"/>
              <w:numPr>
                <w:ilvl w:val="0"/>
                <w:numId w:val="49"/>
              </w:numPr>
            </w:pPr>
            <w:r>
              <w:t>Biases</w:t>
            </w:r>
          </w:p>
          <w:p w14:paraId="584ED134" w14:textId="77777777" w:rsidR="00B31DB1" w:rsidRDefault="00B31DB1" w:rsidP="00B31DB1">
            <w:pPr>
              <w:pStyle w:val="Tabletext"/>
              <w:numPr>
                <w:ilvl w:val="0"/>
                <w:numId w:val="49"/>
              </w:numPr>
            </w:pPr>
            <w:r>
              <w:t>Expectations of the instructor from the learning group (</w:t>
            </w:r>
            <w:proofErr w:type="spellStart"/>
            <w:r>
              <w:t>pygmalian</w:t>
            </w:r>
            <w:proofErr w:type="spellEnd"/>
            <w:r>
              <w:t xml:space="preserve"> effect)</w:t>
            </w:r>
          </w:p>
          <w:p w14:paraId="212EBD53" w14:textId="62BCA2BD" w:rsidR="00AC493F" w:rsidRPr="00486C2D" w:rsidRDefault="00B31DB1" w:rsidP="00B31DB1">
            <w:pPr>
              <w:pStyle w:val="Tabletext"/>
              <w:numPr>
                <w:ilvl w:val="0"/>
                <w:numId w:val="49"/>
              </w:numPr>
            </w:pPr>
            <w:r>
              <w:t>Communication skills</w:t>
            </w:r>
          </w:p>
        </w:tc>
        <w:tc>
          <w:tcPr>
            <w:tcW w:w="675" w:type="dxa"/>
            <w:shd w:val="clear" w:color="auto" w:fill="FFFFFF" w:themeFill="background1"/>
          </w:tcPr>
          <w:p w14:paraId="1921EDE6" w14:textId="5DFC4855" w:rsidR="00AC493F" w:rsidRPr="00486C2D" w:rsidRDefault="00B31DB1" w:rsidP="00F53641">
            <w:pPr>
              <w:pStyle w:val="Tabletext"/>
            </w:pPr>
            <w:r>
              <w:t>2</w:t>
            </w:r>
          </w:p>
        </w:tc>
      </w:tr>
      <w:tr w:rsidR="00B31DB1" w:rsidRPr="00486C2D" w14:paraId="0F411DC2" w14:textId="77777777" w:rsidTr="00B31DB1">
        <w:trPr>
          <w:trHeight w:val="411"/>
          <w:jc w:val="center"/>
        </w:trPr>
        <w:tc>
          <w:tcPr>
            <w:tcW w:w="985" w:type="dxa"/>
            <w:vMerge/>
            <w:shd w:val="clear" w:color="auto" w:fill="FFFFFF" w:themeFill="background1"/>
          </w:tcPr>
          <w:p w14:paraId="5F5B0808" w14:textId="77777777" w:rsidR="00B31DB1" w:rsidRDefault="00B31DB1" w:rsidP="00F53641">
            <w:pPr>
              <w:pStyle w:val="Tabletext"/>
            </w:pPr>
          </w:p>
        </w:tc>
        <w:tc>
          <w:tcPr>
            <w:tcW w:w="4383" w:type="dxa"/>
            <w:vMerge/>
            <w:shd w:val="clear" w:color="auto" w:fill="FFFFFF" w:themeFill="background1"/>
          </w:tcPr>
          <w:p w14:paraId="4250126B" w14:textId="77777777" w:rsidR="00B31DB1" w:rsidRPr="00806C10" w:rsidRDefault="00B31DB1" w:rsidP="001B62C6">
            <w:pPr>
              <w:pStyle w:val="Tabletext"/>
              <w:rPr>
                <w:i/>
                <w:iCs/>
              </w:rPr>
            </w:pPr>
          </w:p>
        </w:tc>
        <w:tc>
          <w:tcPr>
            <w:tcW w:w="979" w:type="dxa"/>
            <w:shd w:val="clear" w:color="auto" w:fill="FFFFFF" w:themeFill="background1"/>
          </w:tcPr>
          <w:p w14:paraId="14DF61D9" w14:textId="43FB0464" w:rsidR="00B31DB1" w:rsidRDefault="00B31DB1" w:rsidP="00F53641">
            <w:pPr>
              <w:pStyle w:val="Tabletext"/>
              <w:ind w:left="60" w:right="74"/>
            </w:pPr>
            <w:r>
              <w:t>3.2.1.3</w:t>
            </w:r>
          </w:p>
        </w:tc>
        <w:tc>
          <w:tcPr>
            <w:tcW w:w="6984" w:type="dxa"/>
            <w:shd w:val="clear" w:color="auto" w:fill="FFFFFF" w:themeFill="background1"/>
          </w:tcPr>
          <w:p w14:paraId="58B9868A" w14:textId="76EAE8CC" w:rsidR="00B31DB1" w:rsidRDefault="00B31DB1" w:rsidP="00B31DB1">
            <w:pPr>
              <w:pStyle w:val="Tabletext"/>
            </w:pPr>
            <w:r>
              <w:t xml:space="preserve">Strategies to address barriers to learning </w:t>
            </w:r>
          </w:p>
        </w:tc>
        <w:tc>
          <w:tcPr>
            <w:tcW w:w="675" w:type="dxa"/>
            <w:shd w:val="clear" w:color="auto" w:fill="FFFFFF" w:themeFill="background1"/>
          </w:tcPr>
          <w:p w14:paraId="606B4BA0" w14:textId="5ECBCE83" w:rsidR="00B31DB1" w:rsidRDefault="00B31DB1" w:rsidP="00F53641">
            <w:pPr>
              <w:pStyle w:val="Tabletext"/>
            </w:pPr>
            <w:r>
              <w:t>2</w:t>
            </w:r>
          </w:p>
        </w:tc>
      </w:tr>
      <w:tr w:rsidR="001D4DCF" w:rsidRPr="00486C2D" w14:paraId="208B8F8C" w14:textId="77777777" w:rsidTr="00F53641">
        <w:trPr>
          <w:trHeight w:val="368"/>
          <w:jc w:val="center"/>
        </w:trPr>
        <w:tc>
          <w:tcPr>
            <w:tcW w:w="985" w:type="dxa"/>
            <w:vMerge w:val="restart"/>
            <w:shd w:val="clear" w:color="auto" w:fill="FFFFFF" w:themeFill="background1"/>
          </w:tcPr>
          <w:p w14:paraId="18AFBBBE" w14:textId="20E88E10" w:rsidR="001D4DCF" w:rsidRPr="00486C2D" w:rsidRDefault="00493862" w:rsidP="00F53641">
            <w:pPr>
              <w:pStyle w:val="Tabletext"/>
            </w:pPr>
            <w:r>
              <w:t>3</w:t>
            </w:r>
            <w:r w:rsidR="001D4DCF" w:rsidRPr="00486C2D">
              <w:t>.2.2</w:t>
            </w:r>
          </w:p>
        </w:tc>
        <w:tc>
          <w:tcPr>
            <w:tcW w:w="4383" w:type="dxa"/>
            <w:vMerge w:val="restart"/>
            <w:shd w:val="clear" w:color="auto" w:fill="FFFFFF" w:themeFill="background1"/>
          </w:tcPr>
          <w:p w14:paraId="28C21CC6" w14:textId="082917AF" w:rsidR="001D4DCF" w:rsidRPr="00806C10" w:rsidRDefault="001B62C6" w:rsidP="001B62C6">
            <w:pPr>
              <w:pStyle w:val="Tabletext"/>
              <w:rPr>
                <w:i/>
                <w:iCs/>
              </w:rPr>
            </w:pPr>
            <w:r w:rsidRPr="00806C10">
              <w:rPr>
                <w:i/>
                <w:iCs/>
              </w:rPr>
              <w:t>Identify</w:t>
            </w:r>
            <w:r w:rsidR="006165CE" w:rsidRPr="00806C10">
              <w:rPr>
                <w:i/>
                <w:iCs/>
              </w:rPr>
              <w:t xml:space="preserve"> preferred</w:t>
            </w:r>
            <w:r w:rsidRPr="00806C10">
              <w:rPr>
                <w:i/>
                <w:iCs/>
              </w:rPr>
              <w:t xml:space="preserve"> individual learning styles</w:t>
            </w:r>
            <w:r w:rsidR="00B31DB1">
              <w:rPr>
                <w:i/>
                <w:iCs/>
              </w:rPr>
              <w:t>.</w:t>
            </w:r>
          </w:p>
        </w:tc>
        <w:tc>
          <w:tcPr>
            <w:tcW w:w="979" w:type="dxa"/>
            <w:shd w:val="clear" w:color="auto" w:fill="FFFFFF" w:themeFill="background1"/>
          </w:tcPr>
          <w:p w14:paraId="39D6ACF9" w14:textId="3FCD4525" w:rsidR="001D4DCF" w:rsidRPr="00486C2D" w:rsidRDefault="007247D6" w:rsidP="00F53641">
            <w:pPr>
              <w:pStyle w:val="Tabletext"/>
              <w:ind w:left="60" w:right="74"/>
            </w:pPr>
            <w:r>
              <w:t>3</w:t>
            </w:r>
            <w:r w:rsidR="001D4DCF" w:rsidRPr="00486C2D">
              <w:t>.2.2.1</w:t>
            </w:r>
          </w:p>
        </w:tc>
        <w:tc>
          <w:tcPr>
            <w:tcW w:w="6984" w:type="dxa"/>
            <w:shd w:val="clear" w:color="auto" w:fill="FFFFFF" w:themeFill="background1"/>
          </w:tcPr>
          <w:p w14:paraId="7BB6AC83" w14:textId="0FDEC977" w:rsidR="001D4DCF" w:rsidRPr="00486C2D" w:rsidRDefault="001B62C6" w:rsidP="00F53641">
            <w:pPr>
              <w:pStyle w:val="Tabletext"/>
            </w:pPr>
            <w:r>
              <w:t>Visual, Auditory, Kinaesthetic learners</w:t>
            </w:r>
          </w:p>
        </w:tc>
        <w:tc>
          <w:tcPr>
            <w:tcW w:w="675" w:type="dxa"/>
            <w:shd w:val="clear" w:color="auto" w:fill="FFFFFF" w:themeFill="background1"/>
          </w:tcPr>
          <w:p w14:paraId="2A05188D" w14:textId="51D19C87" w:rsidR="001D4DCF" w:rsidRPr="00486C2D" w:rsidRDefault="00183977" w:rsidP="00F53641">
            <w:pPr>
              <w:pStyle w:val="Tabletext"/>
            </w:pPr>
            <w:r>
              <w:t>1</w:t>
            </w:r>
          </w:p>
        </w:tc>
      </w:tr>
      <w:tr w:rsidR="001D4DCF" w:rsidRPr="00486C2D" w14:paraId="3DD8BB99" w14:textId="77777777" w:rsidTr="00F53641">
        <w:trPr>
          <w:trHeight w:val="280"/>
          <w:jc w:val="center"/>
        </w:trPr>
        <w:tc>
          <w:tcPr>
            <w:tcW w:w="985" w:type="dxa"/>
            <w:vMerge/>
            <w:shd w:val="clear" w:color="auto" w:fill="FFFFFF" w:themeFill="background1"/>
          </w:tcPr>
          <w:p w14:paraId="250EBBC9" w14:textId="77777777" w:rsidR="001D4DCF" w:rsidRPr="00486C2D" w:rsidRDefault="001D4DCF" w:rsidP="00F53641">
            <w:pPr>
              <w:pStyle w:val="Tabletext"/>
            </w:pPr>
          </w:p>
        </w:tc>
        <w:tc>
          <w:tcPr>
            <w:tcW w:w="4383" w:type="dxa"/>
            <w:vMerge/>
            <w:shd w:val="clear" w:color="auto" w:fill="FFFFFF" w:themeFill="background1"/>
          </w:tcPr>
          <w:p w14:paraId="4146E443" w14:textId="77777777" w:rsidR="001D4DCF" w:rsidRPr="00806C10" w:rsidRDefault="001D4DCF" w:rsidP="00F53641">
            <w:pPr>
              <w:pStyle w:val="Tabletext"/>
              <w:rPr>
                <w:i/>
                <w:iCs/>
              </w:rPr>
            </w:pPr>
          </w:p>
        </w:tc>
        <w:tc>
          <w:tcPr>
            <w:tcW w:w="979" w:type="dxa"/>
            <w:shd w:val="clear" w:color="auto" w:fill="FFFFFF" w:themeFill="background1"/>
          </w:tcPr>
          <w:p w14:paraId="57AFBACD" w14:textId="47595844" w:rsidR="001D4DCF" w:rsidRPr="00486C2D" w:rsidRDefault="009673A4" w:rsidP="00F53641">
            <w:pPr>
              <w:pStyle w:val="Tabletext"/>
              <w:ind w:left="60" w:right="74"/>
            </w:pPr>
            <w:r>
              <w:t>3</w:t>
            </w:r>
            <w:r w:rsidR="001D4DCF" w:rsidRPr="00486C2D">
              <w:t>.2.2.2</w:t>
            </w:r>
          </w:p>
        </w:tc>
        <w:tc>
          <w:tcPr>
            <w:tcW w:w="6984" w:type="dxa"/>
            <w:shd w:val="clear" w:color="auto" w:fill="FFFFFF" w:themeFill="background1"/>
          </w:tcPr>
          <w:p w14:paraId="0B9E29DC" w14:textId="279FFEAF" w:rsidR="001D4DCF" w:rsidRPr="00486C2D" w:rsidRDefault="0064010A" w:rsidP="00F53641">
            <w:pPr>
              <w:pStyle w:val="Tabletext"/>
            </w:pPr>
            <w:r>
              <w:t>Social and Solitary learners</w:t>
            </w:r>
          </w:p>
        </w:tc>
        <w:tc>
          <w:tcPr>
            <w:tcW w:w="675" w:type="dxa"/>
            <w:shd w:val="clear" w:color="auto" w:fill="FFFFFF" w:themeFill="background1"/>
          </w:tcPr>
          <w:p w14:paraId="4DB8992A" w14:textId="31FA491F" w:rsidR="001D4DCF" w:rsidRPr="00486C2D" w:rsidRDefault="00B31DB1" w:rsidP="00F53641">
            <w:pPr>
              <w:pStyle w:val="Tabletext"/>
            </w:pPr>
            <w:r>
              <w:t>1</w:t>
            </w:r>
          </w:p>
        </w:tc>
      </w:tr>
      <w:tr w:rsidR="001D4DCF" w:rsidRPr="00486C2D" w14:paraId="05CD87EE" w14:textId="77777777" w:rsidTr="00F53641">
        <w:trPr>
          <w:trHeight w:val="280"/>
          <w:jc w:val="center"/>
        </w:trPr>
        <w:tc>
          <w:tcPr>
            <w:tcW w:w="985" w:type="dxa"/>
            <w:vMerge/>
            <w:shd w:val="clear" w:color="auto" w:fill="FFFFFF" w:themeFill="background1"/>
          </w:tcPr>
          <w:p w14:paraId="3EA1A02B" w14:textId="77777777" w:rsidR="001D4DCF" w:rsidRPr="00486C2D" w:rsidRDefault="001D4DCF" w:rsidP="00F53641">
            <w:pPr>
              <w:pStyle w:val="Tabletext"/>
            </w:pPr>
          </w:p>
        </w:tc>
        <w:tc>
          <w:tcPr>
            <w:tcW w:w="4383" w:type="dxa"/>
            <w:vMerge/>
            <w:shd w:val="clear" w:color="auto" w:fill="FFFFFF" w:themeFill="background1"/>
          </w:tcPr>
          <w:p w14:paraId="598A6551" w14:textId="77777777" w:rsidR="001D4DCF" w:rsidRPr="00806C10" w:rsidRDefault="001D4DCF" w:rsidP="00F53641">
            <w:pPr>
              <w:pStyle w:val="Tabletext"/>
              <w:rPr>
                <w:i/>
                <w:iCs/>
              </w:rPr>
            </w:pPr>
          </w:p>
        </w:tc>
        <w:tc>
          <w:tcPr>
            <w:tcW w:w="979" w:type="dxa"/>
            <w:shd w:val="clear" w:color="auto" w:fill="FFFFFF" w:themeFill="background1"/>
          </w:tcPr>
          <w:p w14:paraId="2D5DAA25" w14:textId="5D3F888F" w:rsidR="001D4DCF" w:rsidRPr="00486C2D" w:rsidRDefault="009673A4" w:rsidP="00F53641">
            <w:pPr>
              <w:pStyle w:val="Tabletext"/>
              <w:ind w:left="60" w:right="74"/>
            </w:pPr>
            <w:r>
              <w:t>3</w:t>
            </w:r>
            <w:r w:rsidR="001D4DCF" w:rsidRPr="00486C2D">
              <w:t>.2.2.3</w:t>
            </w:r>
          </w:p>
        </w:tc>
        <w:tc>
          <w:tcPr>
            <w:tcW w:w="6984" w:type="dxa"/>
            <w:shd w:val="clear" w:color="auto" w:fill="FFFFFF" w:themeFill="background1"/>
          </w:tcPr>
          <w:p w14:paraId="7D551F7C" w14:textId="39822554" w:rsidR="001D4DCF" w:rsidRPr="00486C2D" w:rsidRDefault="00E23A02" w:rsidP="00F53641">
            <w:pPr>
              <w:pStyle w:val="Tabletext"/>
            </w:pPr>
            <w:r>
              <w:t>Logical and Intuitive learners</w:t>
            </w:r>
          </w:p>
        </w:tc>
        <w:tc>
          <w:tcPr>
            <w:tcW w:w="675" w:type="dxa"/>
            <w:shd w:val="clear" w:color="auto" w:fill="FFFFFF" w:themeFill="background1"/>
          </w:tcPr>
          <w:p w14:paraId="45A5D447" w14:textId="3304E83A" w:rsidR="001D4DCF" w:rsidRPr="00486C2D" w:rsidRDefault="00B31DB1" w:rsidP="00F53641">
            <w:pPr>
              <w:pStyle w:val="Tabletext"/>
            </w:pPr>
            <w:r>
              <w:t>1</w:t>
            </w:r>
          </w:p>
        </w:tc>
      </w:tr>
      <w:tr w:rsidR="001D4DCF" w:rsidRPr="00486C2D" w14:paraId="0A315E32" w14:textId="77777777" w:rsidTr="00F53641">
        <w:trPr>
          <w:trHeight w:val="395"/>
          <w:jc w:val="center"/>
        </w:trPr>
        <w:tc>
          <w:tcPr>
            <w:tcW w:w="985" w:type="dxa"/>
            <w:vMerge/>
            <w:shd w:val="clear" w:color="auto" w:fill="auto"/>
          </w:tcPr>
          <w:p w14:paraId="38E46AA9" w14:textId="77777777" w:rsidR="001D4DCF" w:rsidRPr="00486C2D" w:rsidRDefault="001D4DCF" w:rsidP="00F53641">
            <w:pPr>
              <w:pStyle w:val="Tabletext"/>
            </w:pPr>
          </w:p>
        </w:tc>
        <w:tc>
          <w:tcPr>
            <w:tcW w:w="4383" w:type="dxa"/>
            <w:vMerge/>
            <w:shd w:val="clear" w:color="auto" w:fill="auto"/>
          </w:tcPr>
          <w:p w14:paraId="2DDCADE3" w14:textId="77777777" w:rsidR="001D4DCF" w:rsidRPr="00806C10" w:rsidRDefault="001D4DCF" w:rsidP="00F53641">
            <w:pPr>
              <w:pStyle w:val="Tabletext"/>
              <w:rPr>
                <w:i/>
                <w:iCs/>
              </w:rPr>
            </w:pPr>
          </w:p>
        </w:tc>
        <w:tc>
          <w:tcPr>
            <w:tcW w:w="979" w:type="dxa"/>
            <w:shd w:val="clear" w:color="auto" w:fill="FFFFFF" w:themeFill="background1"/>
          </w:tcPr>
          <w:p w14:paraId="0607A4CD" w14:textId="74D2E031" w:rsidR="001D4DCF" w:rsidRPr="00486C2D" w:rsidRDefault="000508FE" w:rsidP="00F53641">
            <w:pPr>
              <w:pStyle w:val="Tabletext"/>
              <w:ind w:left="60" w:right="74"/>
            </w:pPr>
            <w:r>
              <w:t>3.2.2.4</w:t>
            </w:r>
          </w:p>
        </w:tc>
        <w:tc>
          <w:tcPr>
            <w:tcW w:w="6984" w:type="dxa"/>
            <w:shd w:val="clear" w:color="auto" w:fill="FFFFFF" w:themeFill="background1"/>
          </w:tcPr>
          <w:p w14:paraId="6E49FCF3" w14:textId="6C4BE408" w:rsidR="001D4DCF" w:rsidRPr="00486C2D" w:rsidRDefault="00672029" w:rsidP="00F53641">
            <w:pPr>
              <w:pStyle w:val="Tabletext"/>
            </w:pPr>
            <w:r>
              <w:t>Reflector, Activist, Pragmatist, Theorist</w:t>
            </w:r>
          </w:p>
        </w:tc>
        <w:tc>
          <w:tcPr>
            <w:tcW w:w="675" w:type="dxa"/>
            <w:shd w:val="clear" w:color="auto" w:fill="FFFFFF" w:themeFill="background1"/>
          </w:tcPr>
          <w:p w14:paraId="2779E420" w14:textId="4A11C3BB" w:rsidR="001D4DCF" w:rsidRPr="00486C2D" w:rsidRDefault="00B31DB1" w:rsidP="00F53641">
            <w:pPr>
              <w:pStyle w:val="Tabletext"/>
            </w:pPr>
            <w:r>
              <w:t>1</w:t>
            </w:r>
          </w:p>
        </w:tc>
      </w:tr>
      <w:tr w:rsidR="00F2297C" w:rsidRPr="00486C2D" w14:paraId="3D2AD3D8" w14:textId="77777777" w:rsidTr="00F53641">
        <w:trPr>
          <w:trHeight w:val="280"/>
          <w:jc w:val="center"/>
        </w:trPr>
        <w:tc>
          <w:tcPr>
            <w:tcW w:w="985" w:type="dxa"/>
            <w:vMerge w:val="restart"/>
            <w:shd w:val="clear" w:color="auto" w:fill="FFFFFF" w:themeFill="background1"/>
          </w:tcPr>
          <w:p w14:paraId="72D5FF57" w14:textId="3EFF610F" w:rsidR="00F2297C" w:rsidRPr="00486C2D" w:rsidRDefault="00F2297C" w:rsidP="00F53641">
            <w:pPr>
              <w:pStyle w:val="Tabletext"/>
            </w:pPr>
            <w:r>
              <w:t>3</w:t>
            </w:r>
            <w:r w:rsidRPr="00486C2D">
              <w:t>.2.</w:t>
            </w:r>
            <w:r>
              <w:t>3</w:t>
            </w:r>
          </w:p>
        </w:tc>
        <w:tc>
          <w:tcPr>
            <w:tcW w:w="4383" w:type="dxa"/>
            <w:vMerge w:val="restart"/>
            <w:shd w:val="clear" w:color="auto" w:fill="FFFFFF" w:themeFill="background1"/>
          </w:tcPr>
          <w:p w14:paraId="16B1906A" w14:textId="206DED6F" w:rsidR="00F2297C" w:rsidRPr="00806C10" w:rsidRDefault="00F2297C" w:rsidP="00F53641">
            <w:pPr>
              <w:pStyle w:val="Tabletext"/>
              <w:rPr>
                <w:b/>
                <w:bCs/>
                <w:i/>
                <w:iCs/>
              </w:rPr>
            </w:pPr>
            <w:r w:rsidRPr="00806C10">
              <w:rPr>
                <w:i/>
                <w:iCs/>
              </w:rPr>
              <w:t xml:space="preserve">Explain the impact of learning styles on teaching styles. </w:t>
            </w:r>
          </w:p>
        </w:tc>
        <w:tc>
          <w:tcPr>
            <w:tcW w:w="979" w:type="dxa"/>
            <w:shd w:val="clear" w:color="auto" w:fill="FFFFFF" w:themeFill="background1"/>
          </w:tcPr>
          <w:p w14:paraId="34FDE3E3" w14:textId="171E530C" w:rsidR="00F2297C" w:rsidRPr="00486C2D" w:rsidRDefault="00F2297C" w:rsidP="00F53641">
            <w:pPr>
              <w:pStyle w:val="Tabletext"/>
              <w:ind w:left="60" w:right="74"/>
            </w:pPr>
            <w:r>
              <w:t>3</w:t>
            </w:r>
            <w:r w:rsidRPr="00486C2D">
              <w:t>.2.</w:t>
            </w:r>
            <w:r>
              <w:t>3</w:t>
            </w:r>
            <w:r w:rsidRPr="00486C2D">
              <w:t>.1</w:t>
            </w:r>
          </w:p>
        </w:tc>
        <w:tc>
          <w:tcPr>
            <w:tcW w:w="6984" w:type="dxa"/>
            <w:shd w:val="clear" w:color="auto" w:fill="FFFFFF" w:themeFill="background1"/>
          </w:tcPr>
          <w:p w14:paraId="0B1C49D8" w14:textId="2595F859" w:rsidR="00F2297C" w:rsidRPr="00486C2D" w:rsidRDefault="00F2297C" w:rsidP="00F53641">
            <w:pPr>
              <w:pStyle w:val="Tabletext"/>
            </w:pPr>
            <w:r>
              <w:t xml:space="preserve">Biases and preferences </w:t>
            </w:r>
          </w:p>
        </w:tc>
        <w:tc>
          <w:tcPr>
            <w:tcW w:w="675" w:type="dxa"/>
            <w:shd w:val="clear" w:color="auto" w:fill="FFFFFF" w:themeFill="background1"/>
          </w:tcPr>
          <w:p w14:paraId="574996CB" w14:textId="77777777" w:rsidR="00F2297C" w:rsidRPr="00486C2D" w:rsidRDefault="00F2297C" w:rsidP="00F53641">
            <w:pPr>
              <w:pStyle w:val="Tabletext"/>
            </w:pPr>
            <w:r>
              <w:t>3</w:t>
            </w:r>
          </w:p>
        </w:tc>
      </w:tr>
      <w:tr w:rsidR="00F2297C" w:rsidRPr="00486C2D" w14:paraId="55323671" w14:textId="77777777" w:rsidTr="00F53641">
        <w:trPr>
          <w:trHeight w:val="280"/>
          <w:jc w:val="center"/>
        </w:trPr>
        <w:tc>
          <w:tcPr>
            <w:tcW w:w="985" w:type="dxa"/>
            <w:vMerge/>
            <w:shd w:val="clear" w:color="auto" w:fill="FFFFFF" w:themeFill="background1"/>
          </w:tcPr>
          <w:p w14:paraId="68ADD236" w14:textId="77777777" w:rsidR="00F2297C" w:rsidRDefault="00F2297C" w:rsidP="00F53641">
            <w:pPr>
              <w:pStyle w:val="Tabletext"/>
            </w:pPr>
          </w:p>
        </w:tc>
        <w:tc>
          <w:tcPr>
            <w:tcW w:w="4383" w:type="dxa"/>
            <w:vMerge/>
            <w:shd w:val="clear" w:color="auto" w:fill="FFFFFF" w:themeFill="background1"/>
          </w:tcPr>
          <w:p w14:paraId="6F664B90" w14:textId="77777777" w:rsidR="00F2297C" w:rsidRDefault="00F2297C" w:rsidP="00F53641">
            <w:pPr>
              <w:pStyle w:val="Tabletext"/>
            </w:pPr>
          </w:p>
        </w:tc>
        <w:tc>
          <w:tcPr>
            <w:tcW w:w="979" w:type="dxa"/>
            <w:shd w:val="clear" w:color="auto" w:fill="FFFFFF" w:themeFill="background1"/>
          </w:tcPr>
          <w:p w14:paraId="426DCD5F" w14:textId="3E3C040F" w:rsidR="00F2297C" w:rsidRDefault="009673A4" w:rsidP="00F53641">
            <w:pPr>
              <w:pStyle w:val="Tabletext"/>
              <w:ind w:left="60" w:right="74"/>
            </w:pPr>
            <w:r>
              <w:t>3.2.3.2</w:t>
            </w:r>
          </w:p>
        </w:tc>
        <w:tc>
          <w:tcPr>
            <w:tcW w:w="6984" w:type="dxa"/>
            <w:shd w:val="clear" w:color="auto" w:fill="FFFFFF" w:themeFill="background1"/>
          </w:tcPr>
          <w:p w14:paraId="096C8B4F" w14:textId="360A9CA9" w:rsidR="00F2297C" w:rsidRDefault="00F2297C" w:rsidP="00F53641">
            <w:pPr>
              <w:pStyle w:val="Tabletext"/>
            </w:pPr>
            <w:r>
              <w:t xml:space="preserve">Adapting teaching style to learners </w:t>
            </w:r>
          </w:p>
        </w:tc>
        <w:tc>
          <w:tcPr>
            <w:tcW w:w="675" w:type="dxa"/>
            <w:shd w:val="clear" w:color="auto" w:fill="FFFFFF" w:themeFill="background1"/>
          </w:tcPr>
          <w:p w14:paraId="2429085A" w14:textId="7CD60CBB" w:rsidR="00F2297C" w:rsidRDefault="00B31DB1" w:rsidP="00F53641">
            <w:pPr>
              <w:pStyle w:val="Tabletext"/>
            </w:pPr>
            <w:r>
              <w:t>3</w:t>
            </w:r>
          </w:p>
        </w:tc>
      </w:tr>
      <w:tr w:rsidR="001D4DCF" w:rsidRPr="00486C2D" w14:paraId="4AAA5CA5" w14:textId="77777777" w:rsidTr="00F53641">
        <w:trPr>
          <w:trHeight w:val="70"/>
          <w:jc w:val="center"/>
        </w:trPr>
        <w:tc>
          <w:tcPr>
            <w:tcW w:w="985" w:type="dxa"/>
            <w:shd w:val="clear" w:color="auto" w:fill="F2F2F2" w:themeFill="background1" w:themeFillShade="F2"/>
          </w:tcPr>
          <w:p w14:paraId="22F74AFB" w14:textId="60CCF88B" w:rsidR="001D4DCF" w:rsidRPr="00E843B3" w:rsidRDefault="009673A4" w:rsidP="00F53641">
            <w:pPr>
              <w:pStyle w:val="Tabletext"/>
              <w:rPr>
                <w:b/>
                <w:bCs/>
              </w:rPr>
            </w:pPr>
            <w:r w:rsidRPr="00E843B3">
              <w:rPr>
                <w:b/>
                <w:bCs/>
              </w:rPr>
              <w:t>3</w:t>
            </w:r>
            <w:r w:rsidR="001D4DCF" w:rsidRPr="00E843B3">
              <w:rPr>
                <w:b/>
                <w:bCs/>
              </w:rPr>
              <w:t>.3</w:t>
            </w:r>
          </w:p>
        </w:tc>
        <w:tc>
          <w:tcPr>
            <w:tcW w:w="4383" w:type="dxa"/>
            <w:shd w:val="clear" w:color="auto" w:fill="F2F2F2" w:themeFill="background1" w:themeFillShade="F2"/>
          </w:tcPr>
          <w:p w14:paraId="0404361C" w14:textId="7758300A" w:rsidR="001D4DCF" w:rsidRPr="009673A4" w:rsidRDefault="009673A4" w:rsidP="00F53641">
            <w:pPr>
              <w:pStyle w:val="Tabletext"/>
              <w:rPr>
                <w:b/>
                <w:bCs/>
              </w:rPr>
            </w:pPr>
            <w:r w:rsidRPr="009673A4">
              <w:rPr>
                <w:b/>
                <w:bCs/>
              </w:rPr>
              <w:t>Instructional Techniques</w:t>
            </w:r>
          </w:p>
        </w:tc>
        <w:tc>
          <w:tcPr>
            <w:tcW w:w="979" w:type="dxa"/>
            <w:shd w:val="clear" w:color="auto" w:fill="F2F2F2" w:themeFill="background1" w:themeFillShade="F2"/>
          </w:tcPr>
          <w:p w14:paraId="309C891E" w14:textId="77777777" w:rsidR="001D4DCF" w:rsidRPr="00486C2D" w:rsidRDefault="001D4DCF" w:rsidP="00F53641">
            <w:pPr>
              <w:pStyle w:val="Tabletext"/>
              <w:ind w:left="60" w:right="74"/>
            </w:pPr>
          </w:p>
        </w:tc>
        <w:tc>
          <w:tcPr>
            <w:tcW w:w="6984" w:type="dxa"/>
            <w:shd w:val="clear" w:color="auto" w:fill="F2F2F2" w:themeFill="background1" w:themeFillShade="F2"/>
          </w:tcPr>
          <w:p w14:paraId="00451F8A" w14:textId="77777777" w:rsidR="001D4DCF" w:rsidRPr="00486C2D" w:rsidRDefault="001D4DCF" w:rsidP="00F53641">
            <w:pPr>
              <w:pStyle w:val="Tabletext"/>
            </w:pPr>
          </w:p>
        </w:tc>
        <w:tc>
          <w:tcPr>
            <w:tcW w:w="675" w:type="dxa"/>
            <w:shd w:val="clear" w:color="auto" w:fill="F2F2F2" w:themeFill="background1" w:themeFillShade="F2"/>
          </w:tcPr>
          <w:p w14:paraId="76D7AA3A" w14:textId="77777777" w:rsidR="001D4DCF" w:rsidRPr="00486C2D" w:rsidRDefault="001D4DCF" w:rsidP="00F53641">
            <w:pPr>
              <w:pStyle w:val="Tabletext"/>
            </w:pPr>
          </w:p>
        </w:tc>
      </w:tr>
      <w:tr w:rsidR="001D4DCF" w:rsidRPr="00486C2D" w14:paraId="0222AC33" w14:textId="77777777" w:rsidTr="00F53641">
        <w:tblPrEx>
          <w:jc w:val="left"/>
        </w:tblPrEx>
        <w:tc>
          <w:tcPr>
            <w:tcW w:w="985" w:type="dxa"/>
            <w:vMerge w:val="restart"/>
          </w:tcPr>
          <w:p w14:paraId="04B10B9F" w14:textId="39E5DB26" w:rsidR="001D4DCF" w:rsidRPr="00486C2D" w:rsidRDefault="009673A4" w:rsidP="00F53641">
            <w:pPr>
              <w:pStyle w:val="Tabletext"/>
            </w:pPr>
            <w:r>
              <w:t>3</w:t>
            </w:r>
            <w:r w:rsidR="001D4DCF" w:rsidRPr="00486C2D">
              <w:t>.</w:t>
            </w:r>
            <w:r w:rsidR="001D4DCF">
              <w:t>3</w:t>
            </w:r>
            <w:r w:rsidR="001D4DCF" w:rsidRPr="00486C2D">
              <w:t>.1</w:t>
            </w:r>
          </w:p>
        </w:tc>
        <w:tc>
          <w:tcPr>
            <w:tcW w:w="4383" w:type="dxa"/>
            <w:vMerge w:val="restart"/>
          </w:tcPr>
          <w:p w14:paraId="171798E6" w14:textId="0D7B980B" w:rsidR="001D4DCF" w:rsidRPr="00486C2D" w:rsidRDefault="00CC5C88" w:rsidP="00F53641">
            <w:pPr>
              <w:pStyle w:val="Tabletext"/>
            </w:pPr>
            <w:r w:rsidRPr="00B31DB1">
              <w:rPr>
                <w:i/>
                <w:iCs/>
              </w:rPr>
              <w:t>Identify</w:t>
            </w:r>
            <w:r w:rsidR="00206DFF" w:rsidRPr="00B31DB1">
              <w:rPr>
                <w:i/>
                <w:iCs/>
              </w:rPr>
              <w:t xml:space="preserve"> different instructional techn</w:t>
            </w:r>
            <w:r w:rsidRPr="00B31DB1">
              <w:rPr>
                <w:i/>
                <w:iCs/>
              </w:rPr>
              <w:t>iques</w:t>
            </w:r>
            <w:r w:rsidR="00B31DB1">
              <w:rPr>
                <w:i/>
                <w:iCs/>
              </w:rPr>
              <w:t>.</w:t>
            </w:r>
          </w:p>
        </w:tc>
        <w:tc>
          <w:tcPr>
            <w:tcW w:w="979" w:type="dxa"/>
          </w:tcPr>
          <w:p w14:paraId="7F5163A0" w14:textId="2CCE6ABA" w:rsidR="001D4DCF" w:rsidRPr="00486C2D" w:rsidRDefault="004F1BEB" w:rsidP="00F53641">
            <w:pPr>
              <w:pStyle w:val="Tabletext"/>
              <w:ind w:left="60" w:right="74"/>
            </w:pPr>
            <w:r>
              <w:t>3</w:t>
            </w:r>
            <w:r w:rsidR="001D4DCF" w:rsidRPr="00486C2D">
              <w:t>.</w:t>
            </w:r>
            <w:r w:rsidR="001D4DCF">
              <w:t>3</w:t>
            </w:r>
            <w:r w:rsidR="001D4DCF" w:rsidRPr="00486C2D">
              <w:t>.1.1</w:t>
            </w:r>
          </w:p>
        </w:tc>
        <w:tc>
          <w:tcPr>
            <w:tcW w:w="6984" w:type="dxa"/>
          </w:tcPr>
          <w:p w14:paraId="7067FA8A" w14:textId="4F77358F" w:rsidR="001D4DCF" w:rsidRPr="00486C2D" w:rsidRDefault="00D13EE8" w:rsidP="00F53641">
            <w:pPr>
              <w:pStyle w:val="Tabletext"/>
            </w:pPr>
            <w:r>
              <w:t xml:space="preserve">Lecture, </w:t>
            </w:r>
            <w:r w:rsidR="00E06BF8">
              <w:t xml:space="preserve">presentation </w:t>
            </w:r>
          </w:p>
        </w:tc>
        <w:tc>
          <w:tcPr>
            <w:tcW w:w="675" w:type="dxa"/>
          </w:tcPr>
          <w:p w14:paraId="6003856E" w14:textId="77777777" w:rsidR="001D4DCF" w:rsidRPr="00486C2D" w:rsidRDefault="001D4DCF" w:rsidP="00F53641">
            <w:pPr>
              <w:pStyle w:val="Tabletext"/>
            </w:pPr>
            <w:r>
              <w:t>1</w:t>
            </w:r>
          </w:p>
        </w:tc>
      </w:tr>
      <w:tr w:rsidR="001D4DCF" w:rsidRPr="00486C2D" w14:paraId="48F1E3D2" w14:textId="77777777" w:rsidTr="00F53641">
        <w:tblPrEx>
          <w:jc w:val="left"/>
        </w:tblPrEx>
        <w:trPr>
          <w:trHeight w:val="474"/>
        </w:trPr>
        <w:tc>
          <w:tcPr>
            <w:tcW w:w="985" w:type="dxa"/>
            <w:vMerge/>
          </w:tcPr>
          <w:p w14:paraId="0734CED6" w14:textId="77777777" w:rsidR="001D4DCF" w:rsidRPr="00486C2D" w:rsidRDefault="001D4DCF" w:rsidP="00F53641">
            <w:pPr>
              <w:pStyle w:val="Tabletext"/>
            </w:pPr>
          </w:p>
        </w:tc>
        <w:tc>
          <w:tcPr>
            <w:tcW w:w="4383" w:type="dxa"/>
            <w:vMerge/>
          </w:tcPr>
          <w:p w14:paraId="0FEFA4F7" w14:textId="77777777" w:rsidR="001D4DCF" w:rsidRPr="00486C2D" w:rsidRDefault="001D4DCF" w:rsidP="00F53641">
            <w:pPr>
              <w:pStyle w:val="Tabletext"/>
            </w:pPr>
          </w:p>
        </w:tc>
        <w:tc>
          <w:tcPr>
            <w:tcW w:w="979" w:type="dxa"/>
          </w:tcPr>
          <w:p w14:paraId="77984B32" w14:textId="329FA3F6" w:rsidR="001D4DCF" w:rsidRPr="00486C2D" w:rsidRDefault="004F1BEB" w:rsidP="00F53641">
            <w:pPr>
              <w:pStyle w:val="Tabletext"/>
              <w:ind w:left="60" w:right="74"/>
            </w:pPr>
            <w:r>
              <w:t>3</w:t>
            </w:r>
            <w:r w:rsidR="001D4DCF" w:rsidRPr="00486C2D">
              <w:t>.</w:t>
            </w:r>
            <w:r w:rsidR="001D4DCF">
              <w:t>3</w:t>
            </w:r>
            <w:r w:rsidR="001D4DCF" w:rsidRPr="00486C2D">
              <w:t>.1.2</w:t>
            </w:r>
          </w:p>
        </w:tc>
        <w:tc>
          <w:tcPr>
            <w:tcW w:w="6984" w:type="dxa"/>
          </w:tcPr>
          <w:p w14:paraId="180B15E9" w14:textId="0DBD8EEA" w:rsidR="001D4DCF" w:rsidRPr="00486C2D" w:rsidRDefault="00044CBD" w:rsidP="00E06BF8">
            <w:pPr>
              <w:pStyle w:val="Tabletext"/>
            </w:pPr>
            <w:r>
              <w:t>Familiarization activities such as site visits to allied services, shipboard voyages in the VTS area, equipment site</w:t>
            </w:r>
            <w:r w:rsidR="00E06BF8">
              <w:t>, simulation, trial and error,</w:t>
            </w:r>
            <w:r w:rsidR="001D4DCF">
              <w:t xml:space="preserve"> </w:t>
            </w:r>
            <w:r w:rsidR="00E06BF8">
              <w:t>Role play</w:t>
            </w:r>
          </w:p>
        </w:tc>
        <w:tc>
          <w:tcPr>
            <w:tcW w:w="675" w:type="dxa"/>
          </w:tcPr>
          <w:p w14:paraId="7C544BEE" w14:textId="2E6EF0E4" w:rsidR="001D4DCF" w:rsidRPr="00486C2D" w:rsidRDefault="00B31DB1" w:rsidP="00F53641">
            <w:pPr>
              <w:pStyle w:val="Tabletext"/>
            </w:pPr>
            <w:r>
              <w:t>1</w:t>
            </w:r>
          </w:p>
        </w:tc>
      </w:tr>
      <w:tr w:rsidR="001D4DCF" w:rsidRPr="00486C2D" w14:paraId="3D23AD24" w14:textId="77777777" w:rsidTr="00F53641">
        <w:tblPrEx>
          <w:jc w:val="left"/>
        </w:tblPrEx>
        <w:tc>
          <w:tcPr>
            <w:tcW w:w="985" w:type="dxa"/>
            <w:vMerge/>
          </w:tcPr>
          <w:p w14:paraId="02BDBA99" w14:textId="77777777" w:rsidR="001D4DCF" w:rsidRPr="00486C2D" w:rsidRDefault="001D4DCF" w:rsidP="00F53641">
            <w:pPr>
              <w:pStyle w:val="Tabletext"/>
            </w:pPr>
          </w:p>
        </w:tc>
        <w:tc>
          <w:tcPr>
            <w:tcW w:w="4383" w:type="dxa"/>
            <w:vMerge/>
          </w:tcPr>
          <w:p w14:paraId="43AC21C0" w14:textId="77777777" w:rsidR="001D4DCF" w:rsidRPr="00486C2D" w:rsidRDefault="001D4DCF" w:rsidP="00F53641">
            <w:pPr>
              <w:pStyle w:val="Tabletext"/>
            </w:pPr>
          </w:p>
        </w:tc>
        <w:tc>
          <w:tcPr>
            <w:tcW w:w="979" w:type="dxa"/>
          </w:tcPr>
          <w:p w14:paraId="3D979600" w14:textId="408A86C9" w:rsidR="001D4DCF" w:rsidRPr="00486C2D" w:rsidRDefault="004F1BEB" w:rsidP="00F53641">
            <w:pPr>
              <w:pStyle w:val="Tabletext"/>
              <w:ind w:left="60" w:right="74"/>
            </w:pPr>
            <w:r>
              <w:t>3</w:t>
            </w:r>
            <w:r w:rsidR="001D4DCF">
              <w:t>.3.1.3</w:t>
            </w:r>
          </w:p>
        </w:tc>
        <w:tc>
          <w:tcPr>
            <w:tcW w:w="6984" w:type="dxa"/>
          </w:tcPr>
          <w:p w14:paraId="7B6240E8" w14:textId="06E98B87" w:rsidR="001D4DCF" w:rsidRPr="00486C2D" w:rsidRDefault="00E06BF8" w:rsidP="00F53641">
            <w:pPr>
              <w:pStyle w:val="Tabletext"/>
            </w:pPr>
            <w:r>
              <w:t>Brainstorming, Case Study</w:t>
            </w:r>
          </w:p>
        </w:tc>
        <w:tc>
          <w:tcPr>
            <w:tcW w:w="675" w:type="dxa"/>
          </w:tcPr>
          <w:p w14:paraId="03610C5B" w14:textId="34485B8E" w:rsidR="001D4DCF" w:rsidRPr="00486C2D" w:rsidRDefault="00B31DB1" w:rsidP="00F53641">
            <w:pPr>
              <w:pStyle w:val="Tabletext"/>
            </w:pPr>
            <w:r>
              <w:t>1</w:t>
            </w:r>
          </w:p>
        </w:tc>
      </w:tr>
      <w:tr w:rsidR="001D4DCF" w:rsidRPr="00486C2D" w14:paraId="74B5BCA7" w14:textId="77777777" w:rsidTr="00F53641">
        <w:tblPrEx>
          <w:jc w:val="left"/>
        </w:tblPrEx>
        <w:trPr>
          <w:trHeight w:val="70"/>
        </w:trPr>
        <w:tc>
          <w:tcPr>
            <w:tcW w:w="985" w:type="dxa"/>
            <w:vMerge/>
          </w:tcPr>
          <w:p w14:paraId="1CB60CC1" w14:textId="77777777" w:rsidR="001D4DCF" w:rsidRPr="00486C2D" w:rsidRDefault="001D4DCF" w:rsidP="00F53641">
            <w:pPr>
              <w:pStyle w:val="Tabletext"/>
            </w:pPr>
          </w:p>
        </w:tc>
        <w:tc>
          <w:tcPr>
            <w:tcW w:w="4383" w:type="dxa"/>
            <w:vMerge/>
          </w:tcPr>
          <w:p w14:paraId="0F141751" w14:textId="77777777" w:rsidR="001D4DCF" w:rsidRPr="00486C2D" w:rsidRDefault="001D4DCF" w:rsidP="00F53641">
            <w:pPr>
              <w:pStyle w:val="Tabletext"/>
            </w:pPr>
          </w:p>
        </w:tc>
        <w:tc>
          <w:tcPr>
            <w:tcW w:w="979" w:type="dxa"/>
          </w:tcPr>
          <w:p w14:paraId="10CF31AE" w14:textId="1C3537D7" w:rsidR="001D4DCF" w:rsidRPr="00486C2D" w:rsidRDefault="000508FE" w:rsidP="00F53641">
            <w:pPr>
              <w:pStyle w:val="Tabletext"/>
              <w:ind w:left="60" w:right="74"/>
            </w:pPr>
            <w:r>
              <w:t>3.3.1.4</w:t>
            </w:r>
          </w:p>
        </w:tc>
        <w:tc>
          <w:tcPr>
            <w:tcW w:w="6984" w:type="dxa"/>
          </w:tcPr>
          <w:p w14:paraId="77B19CFA" w14:textId="54F24994" w:rsidR="001D4DCF" w:rsidRPr="00486C2D" w:rsidRDefault="009949D3" w:rsidP="00F53641">
            <w:pPr>
              <w:pStyle w:val="Tabletext"/>
            </w:pPr>
            <w:r>
              <w:t>Remote learning</w:t>
            </w:r>
            <w:r w:rsidR="001436FB">
              <w:t xml:space="preserve"> </w:t>
            </w:r>
            <w:r w:rsidR="00C02377">
              <w:t xml:space="preserve">(e-learning, distance, hybrid, blended) </w:t>
            </w:r>
          </w:p>
        </w:tc>
        <w:tc>
          <w:tcPr>
            <w:tcW w:w="675" w:type="dxa"/>
          </w:tcPr>
          <w:p w14:paraId="73E00892" w14:textId="2AA26258" w:rsidR="001D4DCF" w:rsidRPr="00486C2D" w:rsidRDefault="00B31DB1" w:rsidP="00F53641">
            <w:pPr>
              <w:pStyle w:val="Tabletext"/>
            </w:pPr>
            <w:r>
              <w:t>1</w:t>
            </w:r>
          </w:p>
        </w:tc>
      </w:tr>
      <w:tr w:rsidR="001D4DCF" w:rsidRPr="00486C2D" w14:paraId="47015FD4" w14:textId="77777777" w:rsidTr="00F53641">
        <w:tblPrEx>
          <w:jc w:val="left"/>
        </w:tblPrEx>
        <w:trPr>
          <w:trHeight w:val="70"/>
        </w:trPr>
        <w:tc>
          <w:tcPr>
            <w:tcW w:w="985" w:type="dxa"/>
            <w:vMerge w:val="restart"/>
          </w:tcPr>
          <w:p w14:paraId="7B1336FE" w14:textId="3ABF165F" w:rsidR="001D4DCF" w:rsidRPr="00486C2D" w:rsidRDefault="004F1BEB" w:rsidP="00F53641">
            <w:pPr>
              <w:pStyle w:val="Tabletext"/>
            </w:pPr>
            <w:r>
              <w:lastRenderedPageBreak/>
              <w:t>3</w:t>
            </w:r>
            <w:r w:rsidR="001D4DCF" w:rsidRPr="00486C2D">
              <w:t>.</w:t>
            </w:r>
            <w:r w:rsidR="001D4DCF">
              <w:t>3</w:t>
            </w:r>
            <w:r w:rsidR="001D4DCF" w:rsidRPr="00486C2D">
              <w:t>.2</w:t>
            </w:r>
          </w:p>
        </w:tc>
        <w:tc>
          <w:tcPr>
            <w:tcW w:w="4383" w:type="dxa"/>
            <w:vMerge w:val="restart"/>
          </w:tcPr>
          <w:p w14:paraId="2B31B6DF" w14:textId="2086EDCB" w:rsidR="001D4DCF" w:rsidRPr="00486C2D" w:rsidRDefault="006220C8" w:rsidP="00F53641">
            <w:pPr>
              <w:pStyle w:val="Tabletext"/>
            </w:pPr>
            <w:r w:rsidRPr="00B31DB1">
              <w:rPr>
                <w:i/>
                <w:iCs/>
              </w:rPr>
              <w:t>Adapt teaching styles for different learners</w:t>
            </w:r>
            <w:r w:rsidR="00B31DB1">
              <w:rPr>
                <w:i/>
                <w:iCs/>
              </w:rPr>
              <w:t>.</w:t>
            </w:r>
            <w:r w:rsidR="00CC5C88">
              <w:t xml:space="preserve"> </w:t>
            </w:r>
            <w:r w:rsidR="003657C1">
              <w:t xml:space="preserve"> </w:t>
            </w:r>
          </w:p>
        </w:tc>
        <w:tc>
          <w:tcPr>
            <w:tcW w:w="979" w:type="dxa"/>
          </w:tcPr>
          <w:p w14:paraId="2D414196" w14:textId="3BE345BC" w:rsidR="001D4DCF" w:rsidRPr="00486C2D" w:rsidRDefault="000508FE" w:rsidP="00F53641">
            <w:pPr>
              <w:pStyle w:val="Tabletext"/>
              <w:ind w:left="60" w:right="74"/>
            </w:pPr>
            <w:r>
              <w:t>3.3.2.1</w:t>
            </w:r>
          </w:p>
        </w:tc>
        <w:tc>
          <w:tcPr>
            <w:tcW w:w="6984" w:type="dxa"/>
          </w:tcPr>
          <w:p w14:paraId="3B7DD04A" w14:textId="538F4B7F" w:rsidR="001D4DCF" w:rsidRPr="00486C2D" w:rsidRDefault="00A34D1C" w:rsidP="00F53641">
            <w:pPr>
              <w:pStyle w:val="Tabletext"/>
            </w:pPr>
            <w:r>
              <w:t>Link learning styles with instructional techniques</w:t>
            </w:r>
          </w:p>
        </w:tc>
        <w:tc>
          <w:tcPr>
            <w:tcW w:w="675" w:type="dxa"/>
          </w:tcPr>
          <w:p w14:paraId="64AC7495" w14:textId="403A27FE" w:rsidR="001D4DCF" w:rsidRPr="00486C2D" w:rsidRDefault="00183977" w:rsidP="00F53641">
            <w:pPr>
              <w:pStyle w:val="Tabletext"/>
            </w:pPr>
            <w:r>
              <w:t>4</w:t>
            </w:r>
          </w:p>
        </w:tc>
      </w:tr>
      <w:tr w:rsidR="00FF6D7F" w:rsidRPr="00486C2D" w14:paraId="5564660A" w14:textId="77777777" w:rsidTr="00B31DB1">
        <w:tblPrEx>
          <w:jc w:val="left"/>
        </w:tblPrEx>
        <w:trPr>
          <w:trHeight w:val="402"/>
        </w:trPr>
        <w:tc>
          <w:tcPr>
            <w:tcW w:w="985" w:type="dxa"/>
            <w:vMerge/>
          </w:tcPr>
          <w:p w14:paraId="1AC630D8" w14:textId="77777777" w:rsidR="00FF6D7F" w:rsidRPr="00486C2D" w:rsidRDefault="00FF6D7F" w:rsidP="00F53641">
            <w:pPr>
              <w:pStyle w:val="Tabletext"/>
            </w:pPr>
          </w:p>
        </w:tc>
        <w:tc>
          <w:tcPr>
            <w:tcW w:w="4383" w:type="dxa"/>
            <w:vMerge/>
          </w:tcPr>
          <w:p w14:paraId="404C865E" w14:textId="77777777" w:rsidR="00FF6D7F" w:rsidRPr="00486C2D" w:rsidRDefault="00FF6D7F" w:rsidP="00F53641">
            <w:pPr>
              <w:pStyle w:val="Tabletext"/>
            </w:pPr>
          </w:p>
        </w:tc>
        <w:tc>
          <w:tcPr>
            <w:tcW w:w="979" w:type="dxa"/>
          </w:tcPr>
          <w:p w14:paraId="52CB8AF4" w14:textId="3780B592" w:rsidR="00FF6D7F" w:rsidRPr="00486C2D" w:rsidRDefault="000508FE" w:rsidP="00F53641">
            <w:pPr>
              <w:pStyle w:val="Tabletext"/>
              <w:ind w:left="60" w:right="74"/>
            </w:pPr>
            <w:r>
              <w:t>3.3.2.2</w:t>
            </w:r>
          </w:p>
        </w:tc>
        <w:tc>
          <w:tcPr>
            <w:tcW w:w="6984" w:type="dxa"/>
          </w:tcPr>
          <w:p w14:paraId="659EA56E" w14:textId="0B895016" w:rsidR="00FF6D7F" w:rsidRPr="00486C2D" w:rsidRDefault="00FF6D7F" w:rsidP="00F53641">
            <w:pPr>
              <w:pStyle w:val="Tabletext"/>
            </w:pPr>
            <w:r>
              <w:t>Options to adapt teaching styles for different learners</w:t>
            </w:r>
          </w:p>
        </w:tc>
        <w:tc>
          <w:tcPr>
            <w:tcW w:w="675" w:type="dxa"/>
          </w:tcPr>
          <w:p w14:paraId="123D514B" w14:textId="5223A994" w:rsidR="00FF6D7F" w:rsidRPr="00486C2D" w:rsidRDefault="00B31DB1" w:rsidP="00F53641">
            <w:pPr>
              <w:pStyle w:val="Tabletext"/>
            </w:pPr>
            <w:r>
              <w:t>4</w:t>
            </w:r>
          </w:p>
        </w:tc>
      </w:tr>
    </w:tbl>
    <w:p w14:paraId="49E1D935" w14:textId="77777777" w:rsidR="001D4DCF" w:rsidRPr="00486C2D" w:rsidRDefault="001D4DCF" w:rsidP="001D4DCF">
      <w:pPr>
        <w:pStyle w:val="BodyText"/>
        <w:ind w:left="567" w:hanging="567"/>
      </w:pPr>
    </w:p>
    <w:p w14:paraId="15D575CC" w14:textId="77777777" w:rsidR="001D4DCF" w:rsidRDefault="001D4DCF" w:rsidP="009974B6">
      <w:pPr>
        <w:pStyle w:val="Part"/>
        <w:numPr>
          <w:ilvl w:val="0"/>
          <w:numId w:val="0"/>
        </w:numPr>
        <w:sectPr w:rsidR="001D4DCF" w:rsidSect="00584794">
          <w:pgSz w:w="16838" w:h="11906" w:orient="landscape" w:code="9"/>
          <w:pgMar w:top="794" w:right="1134" w:bottom="907" w:left="1134" w:header="851" w:footer="851" w:gutter="0"/>
          <w:cols w:space="708"/>
          <w:docGrid w:linePitch="360"/>
        </w:sectPr>
      </w:pPr>
    </w:p>
    <w:p w14:paraId="36162F9C" w14:textId="034732A3" w:rsidR="00CD437E" w:rsidRPr="00486C2D" w:rsidRDefault="00513ACD" w:rsidP="00CD437E">
      <w:pPr>
        <w:pStyle w:val="Module"/>
      </w:pPr>
      <w:bookmarkStart w:id="189" w:name="_Toc158747972"/>
      <w:r>
        <w:lastRenderedPageBreak/>
        <w:t>Instructional Skills</w:t>
      </w:r>
      <w:bookmarkEnd w:id="189"/>
    </w:p>
    <w:p w14:paraId="3D155987" w14:textId="77777777" w:rsidR="00CD437E" w:rsidRPr="00486C2D" w:rsidRDefault="00CD437E" w:rsidP="00CD437E">
      <w:pPr>
        <w:pStyle w:val="ModuleHeading1"/>
      </w:pPr>
      <w:bookmarkStart w:id="190" w:name="_Toc158747973"/>
      <w:r w:rsidRPr="00486C2D">
        <w:t>SUBJECT FRAMEWORK</w:t>
      </w:r>
      <w:bookmarkEnd w:id="190"/>
    </w:p>
    <w:p w14:paraId="771859FF" w14:textId="77777777" w:rsidR="00CD437E" w:rsidRPr="00486C2D" w:rsidRDefault="00CD437E" w:rsidP="00CD437E">
      <w:pPr>
        <w:pStyle w:val="Heading1separatationline"/>
      </w:pPr>
    </w:p>
    <w:p w14:paraId="7C417030" w14:textId="77777777" w:rsidR="00CD437E" w:rsidRPr="00486C2D" w:rsidRDefault="00CD437E" w:rsidP="00CD437E">
      <w:pPr>
        <w:pStyle w:val="ModuleHeading2"/>
      </w:pPr>
      <w:r w:rsidRPr="00486C2D">
        <w:t>Scope</w:t>
      </w:r>
    </w:p>
    <w:p w14:paraId="7579D8A5" w14:textId="3BA1C117" w:rsidR="00CD437E" w:rsidRPr="00486C2D" w:rsidRDefault="00CD437E" w:rsidP="00CD437E">
      <w:pPr>
        <w:pStyle w:val="BodyText"/>
      </w:pPr>
      <w:r w:rsidRPr="00486C2D">
        <w:t xml:space="preserve">This module covers the </w:t>
      </w:r>
      <w:r w:rsidR="00CC1A7E" w:rsidRPr="00CC1A7E">
        <w:t>instructional skills suitable for VTS OJT, including practical application of preparing OJT training programmes, presenting material, and providing feedback to learners.</w:t>
      </w:r>
    </w:p>
    <w:p w14:paraId="5E7931D8" w14:textId="6EA59ACD" w:rsidR="00CD437E" w:rsidRPr="00486C2D" w:rsidRDefault="00CD437E" w:rsidP="00CD437E">
      <w:pPr>
        <w:pStyle w:val="ModuleHeading2"/>
      </w:pPr>
      <w:r w:rsidRPr="00486C2D">
        <w:t xml:space="preserve">Objective of Module </w:t>
      </w:r>
      <w:r w:rsidR="00513ACD">
        <w:t>4</w:t>
      </w:r>
    </w:p>
    <w:p w14:paraId="6A7A07B4" w14:textId="77777777" w:rsidR="00CD437E" w:rsidRPr="00486C2D" w:rsidRDefault="00CD437E" w:rsidP="00CD437E">
      <w:pPr>
        <w:pStyle w:val="BodyText"/>
        <w:spacing w:line="216" w:lineRule="atLeast"/>
      </w:pPr>
      <w:r w:rsidRPr="00486C2D">
        <w:t>On completion of the module the student will [text]:</w:t>
      </w:r>
    </w:p>
    <w:p w14:paraId="4339D054" w14:textId="69CB38AB" w:rsidR="00BF6DEB" w:rsidRDefault="00B31DB1" w:rsidP="00BF6DEB">
      <w:pPr>
        <w:pStyle w:val="BodyText"/>
        <w:numPr>
          <w:ilvl w:val="0"/>
          <w:numId w:val="31"/>
        </w:numPr>
      </w:pPr>
      <w:r>
        <w:t>describe</w:t>
      </w:r>
      <w:r w:rsidR="00BF6DEB">
        <w:t xml:space="preserve"> the qualities of how to be an effective </w:t>
      </w:r>
      <w:proofErr w:type="gramStart"/>
      <w:r w:rsidR="00BF6DEB">
        <w:t>instructor</w:t>
      </w:r>
      <w:proofErr w:type="gramEnd"/>
    </w:p>
    <w:p w14:paraId="1BF9EF0C" w14:textId="722AB10D" w:rsidR="00BF6DEB" w:rsidRDefault="00B31DB1" w:rsidP="00BF6DEB">
      <w:pPr>
        <w:pStyle w:val="BodyText"/>
        <w:numPr>
          <w:ilvl w:val="0"/>
          <w:numId w:val="31"/>
        </w:numPr>
      </w:pPr>
      <w:r>
        <w:t>give</w:t>
      </w:r>
      <w:r w:rsidR="00BF6DEB">
        <w:t xml:space="preserve"> constructive feedback and conduct </w:t>
      </w:r>
      <w:proofErr w:type="gramStart"/>
      <w:r w:rsidR="00BF6DEB">
        <w:t>debriefings</w:t>
      </w:r>
      <w:proofErr w:type="gramEnd"/>
    </w:p>
    <w:p w14:paraId="5E54729A" w14:textId="393D13CE" w:rsidR="00BF6DEB" w:rsidRDefault="00B31DB1" w:rsidP="00BF6DEB">
      <w:pPr>
        <w:pStyle w:val="BodyText"/>
        <w:numPr>
          <w:ilvl w:val="0"/>
          <w:numId w:val="31"/>
        </w:numPr>
      </w:pPr>
      <w:r>
        <w:t>d</w:t>
      </w:r>
      <w:r w:rsidR="00BF6DEB">
        <w:t xml:space="preserve">evelop skills to prepare the outline of a VTS OJT programme including lesson plans, simulation </w:t>
      </w:r>
      <w:proofErr w:type="gramStart"/>
      <w:r w:rsidR="00BF6DEB">
        <w:t>exercises</w:t>
      </w:r>
      <w:proofErr w:type="gramEnd"/>
    </w:p>
    <w:p w14:paraId="68BD7694" w14:textId="5AF5D4DE" w:rsidR="00BF6DEB" w:rsidRDefault="00B31DB1" w:rsidP="00BF6DEB">
      <w:pPr>
        <w:pStyle w:val="BodyText"/>
        <w:numPr>
          <w:ilvl w:val="0"/>
          <w:numId w:val="31"/>
        </w:numPr>
      </w:pPr>
      <w:r>
        <w:t>p</w:t>
      </w:r>
      <w:r w:rsidR="00BF6DEB">
        <w:t xml:space="preserve">resent a VTS OJT learning </w:t>
      </w:r>
      <w:proofErr w:type="gramStart"/>
      <w:r w:rsidR="00BF6DEB">
        <w:t>session</w:t>
      </w:r>
      <w:proofErr w:type="gramEnd"/>
    </w:p>
    <w:p w14:paraId="4F4C4767" w14:textId="77777777" w:rsidR="00CD437E" w:rsidRPr="00486C2D" w:rsidRDefault="00CD437E" w:rsidP="00CD437E">
      <w:pPr>
        <w:pStyle w:val="ModuleHeading2"/>
      </w:pPr>
      <w:r w:rsidRPr="00486C2D">
        <w:t>Additional references relevant to this module</w:t>
      </w:r>
    </w:p>
    <w:p w14:paraId="3C5C14A2" w14:textId="77777777" w:rsidR="00CD437E" w:rsidRPr="00486C2D" w:rsidRDefault="00CD437E" w:rsidP="00CD437E">
      <w:pPr>
        <w:pStyle w:val="Heading2separationline"/>
        <w:rPr>
          <w:lang w:eastAsia="de-DE"/>
        </w:rPr>
      </w:pPr>
    </w:p>
    <w:p w14:paraId="33905901" w14:textId="77777777" w:rsidR="00CD437E" w:rsidRPr="00486C2D" w:rsidRDefault="00CD437E" w:rsidP="00CD437E">
      <w:pPr>
        <w:pStyle w:val="BodyText"/>
      </w:pPr>
      <w:r w:rsidRPr="00486C2D">
        <w:t xml:space="preserve">The following references are relevant to the planning and delivery of this module: </w:t>
      </w:r>
    </w:p>
    <w:p w14:paraId="68D75EE1" w14:textId="77777777" w:rsidR="00B31DB1" w:rsidRPr="00486C2D" w:rsidRDefault="00B31DB1" w:rsidP="00B31DB1">
      <w:pPr>
        <w:pStyle w:val="BodyText"/>
        <w:numPr>
          <w:ilvl w:val="0"/>
          <w:numId w:val="30"/>
        </w:numPr>
      </w:pPr>
      <w:r w:rsidRPr="00486C2D">
        <w:t>[</w:t>
      </w:r>
      <w:r>
        <w:t>The ITG did not identify any additional references</w:t>
      </w:r>
      <w:r w:rsidRPr="00486C2D">
        <w:t>]</w:t>
      </w:r>
    </w:p>
    <w:p w14:paraId="58A60158" w14:textId="77777777" w:rsidR="00CD437E" w:rsidRDefault="00CD437E" w:rsidP="00CD437E">
      <w:pPr>
        <w:pStyle w:val="BodyText"/>
        <w:rPr>
          <w:lang w:eastAsia="de-DE"/>
        </w:rPr>
      </w:pPr>
    </w:p>
    <w:p w14:paraId="4EB0C1E7" w14:textId="77777777" w:rsidR="00B31DB1" w:rsidRPr="00486C2D" w:rsidRDefault="00B31DB1" w:rsidP="00CD437E">
      <w:pPr>
        <w:pStyle w:val="BodyText"/>
        <w:rPr>
          <w:lang w:eastAsia="de-DE"/>
        </w:rPr>
        <w:sectPr w:rsidR="00B31DB1" w:rsidRPr="00486C2D" w:rsidSect="00584794">
          <w:headerReference w:type="default" r:id="rId23"/>
          <w:pgSz w:w="11906" w:h="16838" w:code="9"/>
          <w:pgMar w:top="1134" w:right="794" w:bottom="1134" w:left="907" w:header="851" w:footer="851" w:gutter="0"/>
          <w:cols w:space="708"/>
          <w:docGrid w:linePitch="360"/>
        </w:sectPr>
      </w:pPr>
    </w:p>
    <w:p w14:paraId="6E0B9B6C" w14:textId="77777777" w:rsidR="00CD437E" w:rsidRPr="00486C2D" w:rsidRDefault="00CD437E" w:rsidP="00CD437E">
      <w:pPr>
        <w:pStyle w:val="BodyText"/>
        <w:rPr>
          <w:lang w:eastAsia="de-DE"/>
        </w:rPr>
      </w:pPr>
    </w:p>
    <w:p w14:paraId="4E567CA3" w14:textId="005ED6A9" w:rsidR="00CD437E" w:rsidRPr="00486C2D" w:rsidRDefault="00CD437E" w:rsidP="00CD437E">
      <w:pPr>
        <w:pStyle w:val="ModuleHeading1"/>
      </w:pPr>
      <w:bookmarkStart w:id="191" w:name="_Toc158747974"/>
      <w:r w:rsidRPr="00486C2D">
        <w:t xml:space="preserve">SUBJECT OUTLINE OF MODULE </w:t>
      </w:r>
      <w:r w:rsidR="00815D25">
        <w:t>4</w:t>
      </w:r>
      <w:bookmarkEnd w:id="191"/>
    </w:p>
    <w:p w14:paraId="66F86389" w14:textId="77777777" w:rsidR="00CD437E" w:rsidRPr="00486C2D" w:rsidRDefault="00CD437E" w:rsidP="00CD437E">
      <w:pPr>
        <w:pStyle w:val="Heading2separationline"/>
      </w:pPr>
    </w:p>
    <w:p w14:paraId="620F754E" w14:textId="77777777" w:rsidR="00CD437E" w:rsidRPr="00486C2D" w:rsidRDefault="00CD437E" w:rsidP="00CD437E">
      <w:pPr>
        <w:pStyle w:val="BodyText"/>
      </w:pPr>
    </w:p>
    <w:p w14:paraId="061418D1" w14:textId="6F8EF413" w:rsidR="00CD437E" w:rsidRPr="00486C2D" w:rsidRDefault="00CD437E" w:rsidP="00CD437E">
      <w:pPr>
        <w:pStyle w:val="Tablecaption"/>
        <w:ind w:left="3357"/>
        <w:jc w:val="left"/>
      </w:pPr>
      <w:r w:rsidRPr="00486C2D">
        <w:t xml:space="preserve">Subject outline – </w:t>
      </w:r>
      <w:r w:rsidR="00815D25">
        <w:t>Instructional Skills</w:t>
      </w:r>
      <w:r>
        <w:t xml:space="preserve"> </w:t>
      </w:r>
    </w:p>
    <w:tbl>
      <w:tblPr>
        <w:tblW w:w="9715" w:type="dxa"/>
        <w:jc w:val="center"/>
        <w:tblLayout w:type="fixed"/>
        <w:tblLook w:val="0000" w:firstRow="0" w:lastRow="0" w:firstColumn="0" w:lastColumn="0" w:noHBand="0" w:noVBand="0"/>
      </w:tblPr>
      <w:tblGrid>
        <w:gridCol w:w="4495"/>
        <w:gridCol w:w="1870"/>
        <w:gridCol w:w="1650"/>
        <w:gridCol w:w="1700"/>
      </w:tblGrid>
      <w:tr w:rsidR="00CD437E" w:rsidRPr="00486C2D" w14:paraId="11A9A699" w14:textId="77777777" w:rsidTr="00F53641">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4C08B77B" w14:textId="77777777" w:rsidR="00CD437E" w:rsidRPr="00486C2D" w:rsidRDefault="00CD437E" w:rsidP="00F53641">
            <w:pPr>
              <w:pStyle w:val="Tabletext"/>
            </w:pPr>
            <w:r w:rsidRPr="00486C2D">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0573D44F" w14:textId="77777777" w:rsidR="00CD437E" w:rsidRPr="00486C2D" w:rsidRDefault="00CD437E" w:rsidP="00F53641">
            <w:pPr>
              <w:pStyle w:val="Tabletext"/>
            </w:pPr>
            <w:r w:rsidRPr="00486C2D">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47A4A062" w14:textId="77777777" w:rsidR="00CD437E" w:rsidRPr="00486C2D" w:rsidRDefault="00CD437E" w:rsidP="00F53641">
            <w:pPr>
              <w:pStyle w:val="Tabletext"/>
            </w:pPr>
            <w:r w:rsidRPr="00486C2D">
              <w:t>Recommended Hours</w:t>
            </w:r>
          </w:p>
        </w:tc>
      </w:tr>
      <w:tr w:rsidR="00CD437E" w:rsidRPr="00486C2D" w14:paraId="6C7CE02C" w14:textId="77777777" w:rsidTr="00F53641">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3468EAA3" w14:textId="77777777" w:rsidR="00CD437E" w:rsidRPr="00486C2D" w:rsidRDefault="00CD437E" w:rsidP="00F53641">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37FE4BC1" w14:textId="77777777" w:rsidR="00CD437E" w:rsidRPr="00486C2D" w:rsidRDefault="00CD437E" w:rsidP="00F53641">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31ACEB1A" w14:textId="77777777" w:rsidR="00CD437E" w:rsidRPr="00486C2D" w:rsidRDefault="00CD437E" w:rsidP="00F53641">
            <w:pPr>
              <w:pStyle w:val="Tabletext"/>
            </w:pPr>
            <w:r w:rsidRPr="00486C2D">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51C422EE" w14:textId="77777777" w:rsidR="00CD437E" w:rsidRPr="00486C2D" w:rsidRDefault="00CD437E" w:rsidP="00F53641">
            <w:pPr>
              <w:pStyle w:val="Tabletext"/>
            </w:pPr>
            <w:r w:rsidRPr="00486C2D">
              <w:t>Exercises and Simulations</w:t>
            </w:r>
          </w:p>
        </w:tc>
      </w:tr>
      <w:tr w:rsidR="00CD437E" w:rsidRPr="00486C2D" w14:paraId="3AD52727"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B0DE6A" w14:textId="0280A853" w:rsidR="00CD437E" w:rsidRPr="00486C2D" w:rsidRDefault="003E60FD" w:rsidP="00F53641">
            <w:pPr>
              <w:pStyle w:val="Tabletext"/>
              <w:ind w:left="0"/>
              <w:rPr>
                <w:b/>
                <w:bCs/>
              </w:rPr>
            </w:pPr>
            <w:r>
              <w:rPr>
                <w:b/>
                <w:bCs/>
              </w:rPr>
              <w:t>Effective Instructors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5147AC" w14:textId="77777777" w:rsidR="00CD437E" w:rsidRPr="00486C2D" w:rsidRDefault="00CD437E" w:rsidP="00F53641">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7700C" w14:textId="5A6590EB" w:rsidR="00CD437E" w:rsidRPr="00486C2D" w:rsidRDefault="00CD437E" w:rsidP="00F53641">
            <w:pPr>
              <w:pStyle w:val="Tabletext"/>
              <w:rPr>
                <w:b/>
                <w:bCs/>
              </w:rPr>
            </w:pPr>
            <w:r w:rsidRPr="00486C2D">
              <w:rPr>
                <w:b/>
                <w:bCs/>
              </w:rPr>
              <w:t>[</w:t>
            </w:r>
            <w:r w:rsidR="00405818">
              <w:rPr>
                <w:b/>
                <w:bCs/>
              </w:rPr>
              <w:t>2</w:t>
            </w:r>
            <w:r w:rsidRPr="00486C2D">
              <w:rPr>
                <w:b/>
                <w:bCs/>
              </w:rPr>
              <w:t xml:space="preserve"> to </w:t>
            </w:r>
            <w:r w:rsidR="00830A76">
              <w:rPr>
                <w:b/>
                <w:bCs/>
              </w:rPr>
              <w:t>2.5</w:t>
            </w:r>
            <w:r w:rsidRPr="00486C2D">
              <w:rPr>
                <w:b/>
                <w:bCs/>
              </w:rPr>
              <w:t xml:space="preserve"> hrs]</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238AE" w14:textId="0AFC642C" w:rsidR="00CD437E" w:rsidRPr="00486C2D" w:rsidRDefault="00CD437E" w:rsidP="00F53641">
            <w:pPr>
              <w:pStyle w:val="Tabletext"/>
              <w:rPr>
                <w:b/>
                <w:bCs/>
              </w:rPr>
            </w:pPr>
            <w:r w:rsidRPr="00486C2D">
              <w:rPr>
                <w:b/>
                <w:bCs/>
              </w:rPr>
              <w:t>[</w:t>
            </w:r>
            <w:r w:rsidR="006D1E31">
              <w:rPr>
                <w:b/>
                <w:bCs/>
              </w:rPr>
              <w:t>1</w:t>
            </w:r>
            <w:r w:rsidR="00AB6EE1">
              <w:rPr>
                <w:b/>
                <w:bCs/>
              </w:rPr>
              <w:t>.5</w:t>
            </w:r>
            <w:r w:rsidRPr="00486C2D">
              <w:rPr>
                <w:b/>
                <w:bCs/>
              </w:rPr>
              <w:t xml:space="preserve"> to </w:t>
            </w:r>
            <w:r w:rsidR="006D1E31">
              <w:rPr>
                <w:b/>
                <w:bCs/>
              </w:rPr>
              <w:t>2</w:t>
            </w:r>
            <w:r w:rsidRPr="00486C2D">
              <w:rPr>
                <w:b/>
                <w:bCs/>
              </w:rPr>
              <w:t xml:space="preserve"> hrs]</w:t>
            </w:r>
          </w:p>
        </w:tc>
      </w:tr>
      <w:tr w:rsidR="00CD437E" w:rsidRPr="00486C2D" w14:paraId="57F6265E"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E4BE8FF" w14:textId="3030E54A" w:rsidR="00CD437E" w:rsidRPr="00486C2D" w:rsidRDefault="003E60FD" w:rsidP="00F53641">
            <w:pPr>
              <w:pStyle w:val="Tabletext"/>
            </w:pPr>
            <w:r>
              <w:t>Qualities of effective instructors</w:t>
            </w:r>
            <w:r w:rsidR="00CD437E" w:rsidRPr="00486C2D">
              <w:t xml:space="preserve"> </w:t>
            </w:r>
          </w:p>
        </w:tc>
        <w:tc>
          <w:tcPr>
            <w:tcW w:w="1870" w:type="dxa"/>
          </w:tcPr>
          <w:p w14:paraId="613652B4" w14:textId="447A163A" w:rsidR="00CD437E" w:rsidRPr="00E21568" w:rsidRDefault="00846504" w:rsidP="00F53641">
            <w:pPr>
              <w:pStyle w:val="Tabletext"/>
              <w:ind w:left="0"/>
              <w:jc w:val="center"/>
              <w:rPr>
                <w:bCs/>
              </w:rPr>
            </w:pPr>
            <w:r>
              <w:rPr>
                <w:bCs/>
              </w:rPr>
              <w:t>2</w:t>
            </w:r>
          </w:p>
        </w:tc>
        <w:tc>
          <w:tcPr>
            <w:tcW w:w="1650" w:type="dxa"/>
          </w:tcPr>
          <w:p w14:paraId="7C0FBBF2" w14:textId="77777777" w:rsidR="00CD437E" w:rsidRPr="00486C2D" w:rsidRDefault="00CD437E" w:rsidP="00F53641">
            <w:pPr>
              <w:pStyle w:val="Tabletext"/>
            </w:pPr>
          </w:p>
        </w:tc>
        <w:tc>
          <w:tcPr>
            <w:tcW w:w="1700" w:type="dxa"/>
          </w:tcPr>
          <w:p w14:paraId="02AA3D16" w14:textId="77777777" w:rsidR="00CD437E" w:rsidRPr="00486C2D" w:rsidRDefault="00CD437E" w:rsidP="00F53641">
            <w:pPr>
              <w:pStyle w:val="Tabletext"/>
            </w:pPr>
          </w:p>
        </w:tc>
      </w:tr>
      <w:tr w:rsidR="00CD437E" w:rsidRPr="00486C2D" w14:paraId="14DC691F"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92AD8E4" w14:textId="71D974C5" w:rsidR="00CD437E" w:rsidRPr="00486C2D" w:rsidRDefault="003E60FD" w:rsidP="00F53641">
            <w:pPr>
              <w:pStyle w:val="Tabletext"/>
            </w:pPr>
            <w:r>
              <w:t>Coaching and Mentoring</w:t>
            </w:r>
          </w:p>
        </w:tc>
        <w:tc>
          <w:tcPr>
            <w:tcW w:w="1870" w:type="dxa"/>
          </w:tcPr>
          <w:p w14:paraId="1BCF6D29" w14:textId="26C512FD" w:rsidR="00CD437E" w:rsidRPr="00E21568" w:rsidRDefault="00846504" w:rsidP="00F53641">
            <w:pPr>
              <w:pStyle w:val="Tabletext"/>
              <w:ind w:left="0"/>
              <w:jc w:val="center"/>
              <w:rPr>
                <w:bCs/>
              </w:rPr>
            </w:pPr>
            <w:r>
              <w:rPr>
                <w:bCs/>
              </w:rPr>
              <w:t>3</w:t>
            </w:r>
          </w:p>
        </w:tc>
        <w:tc>
          <w:tcPr>
            <w:tcW w:w="1650" w:type="dxa"/>
          </w:tcPr>
          <w:p w14:paraId="7F9B788F" w14:textId="77777777" w:rsidR="00CD437E" w:rsidRPr="00486C2D" w:rsidRDefault="00CD437E" w:rsidP="00F53641">
            <w:pPr>
              <w:pStyle w:val="Tabletext"/>
            </w:pPr>
          </w:p>
        </w:tc>
        <w:tc>
          <w:tcPr>
            <w:tcW w:w="1700" w:type="dxa"/>
          </w:tcPr>
          <w:p w14:paraId="0A6D0EC6" w14:textId="77777777" w:rsidR="00CD437E" w:rsidRPr="00486C2D" w:rsidRDefault="00CD437E" w:rsidP="00F53641">
            <w:pPr>
              <w:pStyle w:val="Tabletext"/>
            </w:pPr>
          </w:p>
        </w:tc>
      </w:tr>
      <w:tr w:rsidR="00CD437E" w:rsidRPr="00486C2D" w14:paraId="66DA29A1"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66B97DA9" w14:textId="10C26570" w:rsidR="00CD437E" w:rsidRPr="00486C2D" w:rsidRDefault="00E62FDD" w:rsidP="00F53641">
            <w:pPr>
              <w:pStyle w:val="Tabletext"/>
            </w:pPr>
            <w:r>
              <w:t>F</w:t>
            </w:r>
            <w:r w:rsidR="008D7486">
              <w:t>eedback to learners</w:t>
            </w:r>
          </w:p>
        </w:tc>
        <w:tc>
          <w:tcPr>
            <w:tcW w:w="1870" w:type="dxa"/>
          </w:tcPr>
          <w:p w14:paraId="7516AD75" w14:textId="1A32E40B" w:rsidR="00CD437E" w:rsidRPr="00E21568" w:rsidRDefault="006D1E31" w:rsidP="00F53641">
            <w:pPr>
              <w:pStyle w:val="Tabletext"/>
              <w:ind w:left="0"/>
              <w:jc w:val="center"/>
              <w:rPr>
                <w:bCs/>
              </w:rPr>
            </w:pPr>
            <w:r>
              <w:rPr>
                <w:bCs/>
              </w:rPr>
              <w:t>4</w:t>
            </w:r>
          </w:p>
        </w:tc>
        <w:tc>
          <w:tcPr>
            <w:tcW w:w="1650" w:type="dxa"/>
          </w:tcPr>
          <w:p w14:paraId="02096562" w14:textId="77777777" w:rsidR="00CD437E" w:rsidRPr="00486C2D" w:rsidRDefault="00CD437E" w:rsidP="00F53641">
            <w:pPr>
              <w:pStyle w:val="Tabletext"/>
            </w:pPr>
          </w:p>
        </w:tc>
        <w:tc>
          <w:tcPr>
            <w:tcW w:w="1700" w:type="dxa"/>
          </w:tcPr>
          <w:p w14:paraId="3D830817" w14:textId="77777777" w:rsidR="00CD437E" w:rsidRPr="00486C2D" w:rsidRDefault="00CD437E" w:rsidP="00F53641">
            <w:pPr>
              <w:pStyle w:val="Tabletext"/>
            </w:pPr>
          </w:p>
        </w:tc>
      </w:tr>
      <w:tr w:rsidR="00CD437E" w:rsidRPr="00486C2D" w14:paraId="123E6BC5"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BFD13" w14:textId="3C71440F" w:rsidR="00CD437E" w:rsidRPr="00486C2D" w:rsidRDefault="008D7486" w:rsidP="00F53641">
            <w:pPr>
              <w:pStyle w:val="Tabletext"/>
              <w:ind w:left="0"/>
              <w:rPr>
                <w:b/>
                <w:bCs/>
              </w:rPr>
            </w:pPr>
            <w:r>
              <w:rPr>
                <w:b/>
                <w:bCs/>
              </w:rPr>
              <w:t xml:space="preserve">Presenting and Teaching </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A897D8" w14:textId="77777777" w:rsidR="00CD437E" w:rsidRPr="00486C2D" w:rsidRDefault="00CD437E" w:rsidP="00F53641">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D6206C" w14:textId="7028007D" w:rsidR="00CD437E" w:rsidRPr="00486C2D" w:rsidRDefault="00CD437E" w:rsidP="00F53641">
            <w:pPr>
              <w:pStyle w:val="Tabletext"/>
              <w:rPr>
                <w:b/>
                <w:bCs/>
              </w:rPr>
            </w:pPr>
            <w:r w:rsidRPr="00486C2D">
              <w:rPr>
                <w:b/>
                <w:bCs/>
              </w:rPr>
              <w:t>[</w:t>
            </w:r>
            <w:r w:rsidR="00242E9E">
              <w:rPr>
                <w:b/>
                <w:bCs/>
              </w:rPr>
              <w:t>2</w:t>
            </w:r>
            <w:r w:rsidRPr="00486C2D">
              <w:rPr>
                <w:b/>
                <w:bCs/>
              </w:rPr>
              <w:t xml:space="preserve"> to </w:t>
            </w:r>
            <w:r w:rsidR="00830A76">
              <w:rPr>
                <w:b/>
                <w:bCs/>
              </w:rPr>
              <w:t>2.5</w:t>
            </w:r>
            <w:r w:rsidRPr="00486C2D">
              <w:rPr>
                <w:b/>
                <w:bCs/>
              </w:rPr>
              <w:t xml:space="preserve"> hrs]</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A698BE" w14:textId="3D523EFE" w:rsidR="00CD437E" w:rsidRPr="00486C2D" w:rsidRDefault="00CD437E" w:rsidP="00F53641">
            <w:pPr>
              <w:pStyle w:val="Tabletext"/>
              <w:rPr>
                <w:b/>
                <w:bCs/>
              </w:rPr>
            </w:pPr>
            <w:r w:rsidRPr="00486C2D">
              <w:rPr>
                <w:b/>
                <w:bCs/>
              </w:rPr>
              <w:t>[</w:t>
            </w:r>
            <w:r w:rsidR="00AB6EE1">
              <w:rPr>
                <w:b/>
                <w:bCs/>
              </w:rPr>
              <w:t>2.5</w:t>
            </w:r>
            <w:r w:rsidRPr="00486C2D">
              <w:rPr>
                <w:b/>
                <w:bCs/>
              </w:rPr>
              <w:t xml:space="preserve"> to </w:t>
            </w:r>
            <w:r w:rsidR="00AB6EE1">
              <w:rPr>
                <w:b/>
                <w:bCs/>
              </w:rPr>
              <w:t>3</w:t>
            </w:r>
            <w:r w:rsidRPr="00486C2D">
              <w:rPr>
                <w:b/>
                <w:bCs/>
              </w:rPr>
              <w:t xml:space="preserve"> hrs]</w:t>
            </w:r>
          </w:p>
        </w:tc>
      </w:tr>
      <w:tr w:rsidR="00CD437E" w:rsidRPr="00486C2D" w14:paraId="4214855F"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7FB927A0" w14:textId="4F2816C5" w:rsidR="00CD437E" w:rsidRPr="00486C2D" w:rsidRDefault="00F34805" w:rsidP="00F53641">
            <w:pPr>
              <w:pStyle w:val="Tabletext"/>
            </w:pPr>
            <w:r>
              <w:t>Developing</w:t>
            </w:r>
            <w:r w:rsidR="00DC24F9">
              <w:t xml:space="preserve"> a </w:t>
            </w:r>
            <w:r w:rsidR="00BF6DEB">
              <w:t xml:space="preserve">learning </w:t>
            </w:r>
            <w:r w:rsidR="00DC24F9">
              <w:t>session</w:t>
            </w:r>
          </w:p>
        </w:tc>
        <w:tc>
          <w:tcPr>
            <w:tcW w:w="1870" w:type="dxa"/>
          </w:tcPr>
          <w:p w14:paraId="7D322044" w14:textId="3ABBA372" w:rsidR="00CD437E" w:rsidRPr="0081294C" w:rsidRDefault="00846504" w:rsidP="00F53641">
            <w:pPr>
              <w:pStyle w:val="Tabletext"/>
              <w:ind w:left="0"/>
              <w:jc w:val="center"/>
              <w:rPr>
                <w:bCs/>
              </w:rPr>
            </w:pPr>
            <w:r>
              <w:rPr>
                <w:bCs/>
              </w:rPr>
              <w:t>4</w:t>
            </w:r>
          </w:p>
        </w:tc>
        <w:tc>
          <w:tcPr>
            <w:tcW w:w="1650" w:type="dxa"/>
          </w:tcPr>
          <w:p w14:paraId="070CD1F5" w14:textId="77777777" w:rsidR="00CD437E" w:rsidRPr="00486C2D" w:rsidRDefault="00CD437E" w:rsidP="00F53641">
            <w:pPr>
              <w:pStyle w:val="Tabletext"/>
            </w:pPr>
          </w:p>
        </w:tc>
        <w:tc>
          <w:tcPr>
            <w:tcW w:w="1700" w:type="dxa"/>
          </w:tcPr>
          <w:p w14:paraId="11DF6438" w14:textId="77777777" w:rsidR="00CD437E" w:rsidRPr="00486C2D" w:rsidRDefault="00CD437E" w:rsidP="00F53641">
            <w:pPr>
              <w:pStyle w:val="Tabletext"/>
            </w:pPr>
          </w:p>
        </w:tc>
      </w:tr>
      <w:tr w:rsidR="00846504" w:rsidRPr="00486C2D" w14:paraId="3A13916E"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8AA436E" w14:textId="74D7E42B" w:rsidR="00846504" w:rsidRDefault="00846504" w:rsidP="00F53641">
            <w:pPr>
              <w:pStyle w:val="Tabletext"/>
            </w:pPr>
            <w:r>
              <w:t xml:space="preserve">Presenting a </w:t>
            </w:r>
            <w:r w:rsidR="00BF6DEB">
              <w:t xml:space="preserve">learning </w:t>
            </w:r>
            <w:r>
              <w:t>session</w:t>
            </w:r>
          </w:p>
        </w:tc>
        <w:tc>
          <w:tcPr>
            <w:tcW w:w="1870" w:type="dxa"/>
          </w:tcPr>
          <w:p w14:paraId="46E9BDBC" w14:textId="6030EFB7" w:rsidR="00846504" w:rsidRDefault="00846504" w:rsidP="00F53641">
            <w:pPr>
              <w:pStyle w:val="Tabletext"/>
              <w:ind w:left="0"/>
              <w:jc w:val="center"/>
              <w:rPr>
                <w:bCs/>
              </w:rPr>
            </w:pPr>
            <w:r>
              <w:rPr>
                <w:bCs/>
              </w:rPr>
              <w:t>4</w:t>
            </w:r>
          </w:p>
        </w:tc>
        <w:tc>
          <w:tcPr>
            <w:tcW w:w="1650" w:type="dxa"/>
          </w:tcPr>
          <w:p w14:paraId="1020A8EC" w14:textId="77777777" w:rsidR="00846504" w:rsidRPr="00486C2D" w:rsidRDefault="00846504" w:rsidP="00F53641">
            <w:pPr>
              <w:pStyle w:val="Tabletext"/>
            </w:pPr>
          </w:p>
        </w:tc>
        <w:tc>
          <w:tcPr>
            <w:tcW w:w="1700" w:type="dxa"/>
          </w:tcPr>
          <w:p w14:paraId="4FFD0E1F" w14:textId="77777777" w:rsidR="00846504" w:rsidRPr="00486C2D" w:rsidRDefault="00846504" w:rsidP="00F53641">
            <w:pPr>
              <w:pStyle w:val="Tabletext"/>
            </w:pPr>
          </w:p>
        </w:tc>
      </w:tr>
      <w:tr w:rsidR="00CD437E" w:rsidRPr="00486C2D" w14:paraId="14651D85"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84D5CDD" w14:textId="1CDA2C8D" w:rsidR="00CD437E" w:rsidRPr="00486C2D" w:rsidRDefault="00DC24F9" w:rsidP="00F53641">
            <w:pPr>
              <w:pStyle w:val="Tabletext"/>
            </w:pPr>
            <w:r>
              <w:t>Simulation in VTS OJT</w:t>
            </w:r>
            <w:r w:rsidR="00CD437E">
              <w:t xml:space="preserve"> </w:t>
            </w:r>
            <w:r w:rsidR="00CD437E" w:rsidRPr="00486C2D">
              <w:t xml:space="preserve"> </w:t>
            </w:r>
          </w:p>
        </w:tc>
        <w:tc>
          <w:tcPr>
            <w:tcW w:w="1870" w:type="dxa"/>
          </w:tcPr>
          <w:p w14:paraId="3AF04B79" w14:textId="751E1977" w:rsidR="00CD437E" w:rsidRPr="0081294C" w:rsidRDefault="00846504" w:rsidP="00F53641">
            <w:pPr>
              <w:pStyle w:val="Tabletext"/>
              <w:ind w:left="0"/>
              <w:jc w:val="center"/>
              <w:rPr>
                <w:bCs/>
              </w:rPr>
            </w:pPr>
            <w:r>
              <w:rPr>
                <w:bCs/>
              </w:rPr>
              <w:t>3</w:t>
            </w:r>
          </w:p>
        </w:tc>
        <w:tc>
          <w:tcPr>
            <w:tcW w:w="1650" w:type="dxa"/>
          </w:tcPr>
          <w:p w14:paraId="2F8C3BD9" w14:textId="77777777" w:rsidR="00CD437E" w:rsidRPr="00486C2D" w:rsidRDefault="00CD437E" w:rsidP="00F53641">
            <w:pPr>
              <w:pStyle w:val="Tabletext"/>
            </w:pPr>
          </w:p>
        </w:tc>
        <w:tc>
          <w:tcPr>
            <w:tcW w:w="1700" w:type="dxa"/>
          </w:tcPr>
          <w:p w14:paraId="31E0B3F9" w14:textId="77777777" w:rsidR="00CD437E" w:rsidRPr="00486C2D" w:rsidRDefault="00CD437E" w:rsidP="00F53641">
            <w:pPr>
              <w:pStyle w:val="Tabletext"/>
            </w:pPr>
          </w:p>
        </w:tc>
      </w:tr>
      <w:tr w:rsidR="00CD437E" w:rsidRPr="00486C2D" w14:paraId="33716911"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62A246D" w14:textId="1CBD3915" w:rsidR="00CD437E" w:rsidRPr="00486C2D" w:rsidRDefault="00A96C87" w:rsidP="00F53641">
            <w:pPr>
              <w:pStyle w:val="Tabletext"/>
            </w:pPr>
            <w:r>
              <w:t>Supporting trainees in VTS</w:t>
            </w:r>
            <w:r w:rsidR="00CD437E">
              <w:t xml:space="preserve"> </w:t>
            </w:r>
          </w:p>
        </w:tc>
        <w:tc>
          <w:tcPr>
            <w:tcW w:w="1870" w:type="dxa"/>
          </w:tcPr>
          <w:p w14:paraId="19C42A6A" w14:textId="65066112" w:rsidR="00CD437E" w:rsidRPr="00E21568" w:rsidRDefault="00846504" w:rsidP="00F53641">
            <w:pPr>
              <w:pStyle w:val="Tabletext"/>
              <w:ind w:left="0"/>
              <w:jc w:val="center"/>
              <w:rPr>
                <w:bCs/>
              </w:rPr>
            </w:pPr>
            <w:r>
              <w:rPr>
                <w:bCs/>
              </w:rPr>
              <w:t>2</w:t>
            </w:r>
          </w:p>
        </w:tc>
        <w:tc>
          <w:tcPr>
            <w:tcW w:w="1650" w:type="dxa"/>
          </w:tcPr>
          <w:p w14:paraId="159BDC8F" w14:textId="77777777" w:rsidR="00CD437E" w:rsidRPr="00486C2D" w:rsidRDefault="00CD437E" w:rsidP="00F53641">
            <w:pPr>
              <w:pStyle w:val="Tabletext"/>
            </w:pPr>
          </w:p>
        </w:tc>
        <w:tc>
          <w:tcPr>
            <w:tcW w:w="1700" w:type="dxa"/>
          </w:tcPr>
          <w:p w14:paraId="17690855" w14:textId="77777777" w:rsidR="00CD437E" w:rsidRPr="00486C2D" w:rsidRDefault="00CD437E" w:rsidP="00F53641">
            <w:pPr>
              <w:pStyle w:val="Tabletext"/>
            </w:pPr>
          </w:p>
        </w:tc>
      </w:tr>
      <w:tr w:rsidR="00CD437E" w:rsidRPr="00486C2D" w14:paraId="12F97A8C"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3D47BAE5" w14:textId="77777777" w:rsidR="00CD437E" w:rsidRPr="00486C2D" w:rsidRDefault="00CD437E" w:rsidP="00F53641">
            <w:pPr>
              <w:pStyle w:val="Tabletext"/>
              <w:rPr>
                <w:i/>
                <w:iCs/>
              </w:rPr>
            </w:pPr>
          </w:p>
        </w:tc>
        <w:tc>
          <w:tcPr>
            <w:tcW w:w="1870" w:type="dxa"/>
            <w:shd w:val="clear" w:color="auto" w:fill="F2F2F2" w:themeFill="background1" w:themeFillShade="F2"/>
          </w:tcPr>
          <w:p w14:paraId="03D9C221" w14:textId="77777777" w:rsidR="00CD437E" w:rsidRPr="00486C2D" w:rsidRDefault="00CD437E" w:rsidP="00F53641">
            <w:pPr>
              <w:pStyle w:val="Tabletext"/>
              <w:rPr>
                <w:i/>
                <w:iCs/>
              </w:rPr>
            </w:pPr>
            <w:r w:rsidRPr="00486C2D">
              <w:rPr>
                <w:i/>
                <w:iCs/>
              </w:rPr>
              <w:t>Total time range</w:t>
            </w:r>
          </w:p>
        </w:tc>
        <w:tc>
          <w:tcPr>
            <w:tcW w:w="1650" w:type="dxa"/>
            <w:shd w:val="clear" w:color="auto" w:fill="F2F2F2" w:themeFill="background1" w:themeFillShade="F2"/>
          </w:tcPr>
          <w:p w14:paraId="53F924C8" w14:textId="56B9A060" w:rsidR="00CD437E" w:rsidRPr="00486C2D" w:rsidRDefault="00CD437E" w:rsidP="00F53641">
            <w:pPr>
              <w:pStyle w:val="Tabletext"/>
              <w:rPr>
                <w:i/>
                <w:iCs/>
                <w:highlight w:val="yellow"/>
              </w:rPr>
            </w:pPr>
            <w:r w:rsidRPr="00486C2D">
              <w:rPr>
                <w:i/>
                <w:iCs/>
              </w:rPr>
              <w:t>[</w:t>
            </w:r>
            <w:r w:rsidR="00405818">
              <w:rPr>
                <w:i/>
                <w:iCs/>
              </w:rPr>
              <w:t>4</w:t>
            </w:r>
            <w:r w:rsidRPr="00486C2D">
              <w:rPr>
                <w:i/>
                <w:iCs/>
              </w:rPr>
              <w:t xml:space="preserve"> to </w:t>
            </w:r>
            <w:r w:rsidR="00830A76">
              <w:rPr>
                <w:i/>
                <w:iCs/>
              </w:rPr>
              <w:t>5</w:t>
            </w:r>
            <w:r w:rsidRPr="00486C2D">
              <w:rPr>
                <w:i/>
                <w:iCs/>
              </w:rPr>
              <w:t xml:space="preserve"> hrs]</w:t>
            </w:r>
          </w:p>
        </w:tc>
        <w:tc>
          <w:tcPr>
            <w:tcW w:w="1700" w:type="dxa"/>
            <w:shd w:val="clear" w:color="auto" w:fill="F2F2F2" w:themeFill="background1" w:themeFillShade="F2"/>
          </w:tcPr>
          <w:p w14:paraId="180500B9" w14:textId="5D48B03C" w:rsidR="00CD437E" w:rsidRPr="00486C2D" w:rsidRDefault="00CD437E" w:rsidP="00F53641">
            <w:pPr>
              <w:pStyle w:val="Tabletext"/>
              <w:rPr>
                <w:i/>
                <w:iCs/>
                <w:highlight w:val="yellow"/>
              </w:rPr>
            </w:pPr>
            <w:r w:rsidRPr="00486C2D">
              <w:rPr>
                <w:i/>
                <w:iCs/>
              </w:rPr>
              <w:t>[</w:t>
            </w:r>
            <w:r w:rsidR="006D1E31">
              <w:rPr>
                <w:i/>
                <w:iCs/>
              </w:rPr>
              <w:t>4</w:t>
            </w:r>
            <w:r w:rsidRPr="00486C2D">
              <w:rPr>
                <w:i/>
                <w:iCs/>
              </w:rPr>
              <w:t xml:space="preserve"> to </w:t>
            </w:r>
            <w:r w:rsidR="00830A76">
              <w:rPr>
                <w:i/>
                <w:iCs/>
              </w:rPr>
              <w:t>5</w:t>
            </w:r>
            <w:r w:rsidRPr="00486C2D">
              <w:rPr>
                <w:i/>
                <w:iCs/>
              </w:rPr>
              <w:t xml:space="preserve"> hrs]</w:t>
            </w:r>
          </w:p>
        </w:tc>
      </w:tr>
    </w:tbl>
    <w:p w14:paraId="07DF0F53" w14:textId="77777777" w:rsidR="00CD437E" w:rsidRPr="00486C2D" w:rsidRDefault="00CD437E" w:rsidP="00CD437E">
      <w:pPr>
        <w:pStyle w:val="BodyText"/>
      </w:pPr>
    </w:p>
    <w:p w14:paraId="135B9B0D" w14:textId="77777777" w:rsidR="00CD437E" w:rsidRPr="00486C2D" w:rsidRDefault="00CD437E" w:rsidP="00CD437E">
      <w:pPr>
        <w:pStyle w:val="BodyText"/>
      </w:pPr>
    </w:p>
    <w:p w14:paraId="3C580888" w14:textId="77777777" w:rsidR="00CD437E" w:rsidRPr="00486C2D" w:rsidRDefault="00CD437E" w:rsidP="00CD437E">
      <w:pPr>
        <w:pStyle w:val="BodyText"/>
        <w:ind w:left="1418"/>
        <w:rPr>
          <w:i/>
        </w:rPr>
      </w:pPr>
    </w:p>
    <w:p w14:paraId="184C15D6" w14:textId="77777777" w:rsidR="00CD437E" w:rsidRPr="00486C2D" w:rsidRDefault="00CD437E" w:rsidP="00CD437E">
      <w:pPr>
        <w:pStyle w:val="BodyText"/>
        <w:ind w:left="1418"/>
        <w:rPr>
          <w:i/>
        </w:rPr>
        <w:sectPr w:rsidR="00CD437E" w:rsidRPr="00486C2D" w:rsidSect="00584794">
          <w:pgSz w:w="11906" w:h="16838" w:code="9"/>
          <w:pgMar w:top="1134" w:right="794" w:bottom="1134" w:left="907" w:header="851" w:footer="851" w:gutter="0"/>
          <w:cols w:space="708"/>
          <w:docGrid w:linePitch="360"/>
        </w:sectPr>
      </w:pPr>
    </w:p>
    <w:p w14:paraId="39EE70B5" w14:textId="40D82BAC" w:rsidR="00CD437E" w:rsidRPr="00486C2D" w:rsidRDefault="00CD437E" w:rsidP="00CD437E">
      <w:pPr>
        <w:pStyle w:val="ModuleHeading2"/>
      </w:pPr>
      <w:r w:rsidRPr="00486C2D">
        <w:lastRenderedPageBreak/>
        <w:t xml:space="preserve">DETAILED Competence table FOR MODULE </w:t>
      </w:r>
      <w:r w:rsidR="00A96C87">
        <w:t>4</w:t>
      </w:r>
      <w:r w:rsidRPr="00486C2D">
        <w:t xml:space="preserve"> – </w:t>
      </w:r>
      <w:r w:rsidR="00A96C87">
        <w:t>Instructional Skills</w:t>
      </w:r>
    </w:p>
    <w:p w14:paraId="0B66B1EA" w14:textId="77777777" w:rsidR="00CD437E" w:rsidRPr="00486C2D" w:rsidRDefault="00CD437E" w:rsidP="00CD437E">
      <w:pPr>
        <w:pStyle w:val="Heading1separatationline"/>
      </w:pPr>
    </w:p>
    <w:p w14:paraId="7DC40F88" w14:textId="456B4ED0" w:rsidR="00CD437E" w:rsidRPr="00486C2D" w:rsidRDefault="00CD437E" w:rsidP="00CD437E">
      <w:pPr>
        <w:pStyle w:val="Tablecaption"/>
        <w:jc w:val="left"/>
      </w:pPr>
      <w:r w:rsidRPr="00486C2D">
        <w:t xml:space="preserve">Competence Table – </w:t>
      </w:r>
      <w:r w:rsidR="00B75DBA">
        <w:t>Instructional Skills</w:t>
      </w:r>
    </w:p>
    <w:tbl>
      <w:tblPr>
        <w:tblStyle w:val="TableGrid"/>
        <w:tblW w:w="14006" w:type="dxa"/>
        <w:jc w:val="center"/>
        <w:tblLayout w:type="fixed"/>
        <w:tblLook w:val="04A0" w:firstRow="1" w:lastRow="0" w:firstColumn="1" w:lastColumn="0" w:noHBand="0" w:noVBand="1"/>
      </w:tblPr>
      <w:tblGrid>
        <w:gridCol w:w="985"/>
        <w:gridCol w:w="4383"/>
        <w:gridCol w:w="979"/>
        <w:gridCol w:w="6984"/>
        <w:gridCol w:w="675"/>
      </w:tblGrid>
      <w:tr w:rsidR="00CD437E" w:rsidRPr="00486C2D" w14:paraId="277DF957" w14:textId="77777777" w:rsidTr="00F53641">
        <w:trPr>
          <w:cantSplit/>
          <w:trHeight w:val="1430"/>
          <w:tblHeader/>
          <w:jc w:val="center"/>
        </w:trPr>
        <w:tc>
          <w:tcPr>
            <w:tcW w:w="985" w:type="dxa"/>
            <w:textDirection w:val="btLr"/>
            <w:vAlign w:val="center"/>
          </w:tcPr>
          <w:p w14:paraId="6594D714" w14:textId="77777777" w:rsidR="00CD437E" w:rsidRPr="00486C2D" w:rsidRDefault="00CD437E" w:rsidP="00F53641">
            <w:pPr>
              <w:pStyle w:val="Tabletexttitle"/>
            </w:pPr>
            <w:r w:rsidRPr="00486C2D">
              <w:t>Element</w:t>
            </w:r>
          </w:p>
        </w:tc>
        <w:tc>
          <w:tcPr>
            <w:tcW w:w="4383" w:type="dxa"/>
            <w:vAlign w:val="center"/>
          </w:tcPr>
          <w:p w14:paraId="1A0C1214" w14:textId="77777777" w:rsidR="00CD437E" w:rsidRPr="00486C2D" w:rsidRDefault="00CD437E" w:rsidP="00F53641">
            <w:pPr>
              <w:pStyle w:val="Tabletexttitle"/>
            </w:pPr>
            <w:r w:rsidRPr="00486C2D">
              <w:t>Session Objective</w:t>
            </w:r>
          </w:p>
        </w:tc>
        <w:tc>
          <w:tcPr>
            <w:tcW w:w="979" w:type="dxa"/>
            <w:textDirection w:val="btLr"/>
            <w:vAlign w:val="center"/>
          </w:tcPr>
          <w:p w14:paraId="5C1E4DC0" w14:textId="77777777" w:rsidR="00CD437E" w:rsidRPr="00486C2D" w:rsidRDefault="00CD437E" w:rsidP="00F53641">
            <w:pPr>
              <w:pStyle w:val="Tabletexttitle"/>
            </w:pPr>
            <w:r w:rsidRPr="00486C2D">
              <w:t>Sub-element</w:t>
            </w:r>
          </w:p>
        </w:tc>
        <w:tc>
          <w:tcPr>
            <w:tcW w:w="6984" w:type="dxa"/>
            <w:vAlign w:val="center"/>
          </w:tcPr>
          <w:p w14:paraId="11999957" w14:textId="77777777" w:rsidR="00CD437E" w:rsidRPr="00486C2D" w:rsidRDefault="00CD437E" w:rsidP="00F53641">
            <w:pPr>
              <w:pStyle w:val="Tabletexttitle"/>
            </w:pPr>
            <w:r w:rsidRPr="00486C2D">
              <w:t>Subject Elements</w:t>
            </w:r>
          </w:p>
        </w:tc>
        <w:tc>
          <w:tcPr>
            <w:tcW w:w="675" w:type="dxa"/>
            <w:textDirection w:val="btLr"/>
            <w:vAlign w:val="center"/>
          </w:tcPr>
          <w:p w14:paraId="4C9C693C" w14:textId="77777777" w:rsidR="00CD437E" w:rsidRPr="00486C2D" w:rsidRDefault="00CD437E" w:rsidP="00F53641">
            <w:pPr>
              <w:pStyle w:val="Tabletexttitle"/>
            </w:pPr>
            <w:r w:rsidRPr="00486C2D">
              <w:t>Level of Competence</w:t>
            </w:r>
          </w:p>
        </w:tc>
      </w:tr>
      <w:tr w:rsidR="00CD437E" w:rsidRPr="007045B8" w14:paraId="61831D5E" w14:textId="77777777" w:rsidTr="00F53641">
        <w:trPr>
          <w:trHeight w:val="343"/>
          <w:jc w:val="center"/>
        </w:trPr>
        <w:tc>
          <w:tcPr>
            <w:tcW w:w="985" w:type="dxa"/>
            <w:shd w:val="clear" w:color="auto" w:fill="F2F2F2" w:themeFill="background1" w:themeFillShade="F2"/>
          </w:tcPr>
          <w:p w14:paraId="26D35094" w14:textId="14CFFDF1" w:rsidR="00CD437E" w:rsidRPr="007045B8" w:rsidRDefault="00B75DBA" w:rsidP="00F53641">
            <w:pPr>
              <w:pStyle w:val="Tabletext"/>
              <w:rPr>
                <w:b/>
                <w:bCs/>
              </w:rPr>
            </w:pPr>
            <w:r w:rsidRPr="007045B8">
              <w:rPr>
                <w:b/>
                <w:bCs/>
              </w:rPr>
              <w:t>4</w:t>
            </w:r>
            <w:r w:rsidR="00CD437E" w:rsidRPr="007045B8">
              <w:rPr>
                <w:b/>
                <w:bCs/>
              </w:rPr>
              <w:t>.1</w:t>
            </w:r>
          </w:p>
        </w:tc>
        <w:tc>
          <w:tcPr>
            <w:tcW w:w="4383" w:type="dxa"/>
            <w:shd w:val="clear" w:color="auto" w:fill="F2F2F2" w:themeFill="background1" w:themeFillShade="F2"/>
          </w:tcPr>
          <w:p w14:paraId="13C70CAB" w14:textId="77777777" w:rsidR="00CD437E" w:rsidRPr="007045B8" w:rsidRDefault="00CD437E" w:rsidP="00F53641">
            <w:pPr>
              <w:pStyle w:val="Tabletext"/>
              <w:rPr>
                <w:b/>
                <w:bCs/>
                <w:i/>
              </w:rPr>
            </w:pPr>
            <w:r w:rsidRPr="007045B8">
              <w:rPr>
                <w:b/>
                <w:bCs/>
              </w:rPr>
              <w:t xml:space="preserve">Learning Environment  </w:t>
            </w:r>
          </w:p>
        </w:tc>
        <w:tc>
          <w:tcPr>
            <w:tcW w:w="979" w:type="dxa"/>
            <w:shd w:val="clear" w:color="auto" w:fill="F2F2F2" w:themeFill="background1" w:themeFillShade="F2"/>
          </w:tcPr>
          <w:p w14:paraId="563DB9DC" w14:textId="77777777" w:rsidR="00CD437E" w:rsidRPr="007045B8" w:rsidRDefault="00CD437E" w:rsidP="00F53641">
            <w:pPr>
              <w:pStyle w:val="Tabletext"/>
              <w:rPr>
                <w:b/>
                <w:bCs/>
              </w:rPr>
            </w:pPr>
          </w:p>
        </w:tc>
        <w:tc>
          <w:tcPr>
            <w:tcW w:w="6984" w:type="dxa"/>
            <w:shd w:val="clear" w:color="auto" w:fill="F2F2F2" w:themeFill="background1" w:themeFillShade="F2"/>
          </w:tcPr>
          <w:p w14:paraId="1910208A" w14:textId="77777777" w:rsidR="00CD437E" w:rsidRPr="007045B8" w:rsidRDefault="00CD437E" w:rsidP="00F53641">
            <w:pPr>
              <w:pStyle w:val="Tabletext"/>
              <w:rPr>
                <w:b/>
                <w:bCs/>
              </w:rPr>
            </w:pPr>
          </w:p>
        </w:tc>
        <w:tc>
          <w:tcPr>
            <w:tcW w:w="675" w:type="dxa"/>
            <w:shd w:val="clear" w:color="auto" w:fill="F2F2F2" w:themeFill="background1" w:themeFillShade="F2"/>
          </w:tcPr>
          <w:p w14:paraId="1ABD0C07" w14:textId="77777777" w:rsidR="00CD437E" w:rsidRPr="007045B8" w:rsidRDefault="00CD437E" w:rsidP="00F53641">
            <w:pPr>
              <w:pStyle w:val="Tabletext"/>
              <w:rPr>
                <w:b/>
                <w:bCs/>
              </w:rPr>
            </w:pPr>
          </w:p>
        </w:tc>
      </w:tr>
      <w:tr w:rsidR="00845C35" w:rsidRPr="00486C2D" w14:paraId="6FE414BE" w14:textId="77777777" w:rsidTr="00F53641">
        <w:trPr>
          <w:jc w:val="center"/>
        </w:trPr>
        <w:tc>
          <w:tcPr>
            <w:tcW w:w="985" w:type="dxa"/>
            <w:vMerge w:val="restart"/>
          </w:tcPr>
          <w:p w14:paraId="7E0A7B28" w14:textId="6313CAD5" w:rsidR="00845C35" w:rsidRPr="00486C2D" w:rsidRDefault="00845C35" w:rsidP="00845C35">
            <w:pPr>
              <w:pStyle w:val="Tabletext"/>
            </w:pPr>
            <w:r>
              <w:t>4</w:t>
            </w:r>
            <w:r w:rsidRPr="00486C2D">
              <w:t>.1.1</w:t>
            </w:r>
          </w:p>
        </w:tc>
        <w:tc>
          <w:tcPr>
            <w:tcW w:w="4383" w:type="dxa"/>
            <w:vMerge w:val="restart"/>
          </w:tcPr>
          <w:p w14:paraId="3B1D536C" w14:textId="1C8E1EA5" w:rsidR="00845C35" w:rsidRPr="007045B8" w:rsidRDefault="00845C35" w:rsidP="00845C35">
            <w:pPr>
              <w:pStyle w:val="Tabletext"/>
              <w:rPr>
                <w:i/>
                <w:iCs/>
              </w:rPr>
            </w:pPr>
            <w:r w:rsidRPr="007045B8">
              <w:rPr>
                <w:i/>
                <w:iCs/>
              </w:rPr>
              <w:t>Describe the qualities of an effective instructor</w:t>
            </w:r>
          </w:p>
        </w:tc>
        <w:tc>
          <w:tcPr>
            <w:tcW w:w="979" w:type="dxa"/>
          </w:tcPr>
          <w:p w14:paraId="6F16365D" w14:textId="06CE51F7" w:rsidR="00845C35" w:rsidRPr="00486C2D" w:rsidRDefault="00845C35" w:rsidP="00845C35">
            <w:pPr>
              <w:pStyle w:val="Tabletext"/>
              <w:ind w:left="60" w:right="74"/>
            </w:pPr>
            <w:r>
              <w:t>4.1.1.1</w:t>
            </w:r>
          </w:p>
        </w:tc>
        <w:tc>
          <w:tcPr>
            <w:tcW w:w="6984" w:type="dxa"/>
          </w:tcPr>
          <w:p w14:paraId="42308FB6" w14:textId="74850700" w:rsidR="00845C35" w:rsidRPr="00486C2D" w:rsidRDefault="00E4452A" w:rsidP="000019DF">
            <w:pPr>
              <w:pStyle w:val="Tabletext"/>
            </w:pPr>
            <w:r>
              <w:t xml:space="preserve">Technical </w:t>
            </w:r>
            <w:r w:rsidR="00AE038E">
              <w:t>Competence</w:t>
            </w:r>
            <w:r w:rsidR="00EA09A5">
              <w:t xml:space="preserve"> - k</w:t>
            </w:r>
            <w:r w:rsidR="00040A75">
              <w:t>nowledge of</w:t>
            </w:r>
            <w:r w:rsidR="00A70631">
              <w:t xml:space="preserve"> </w:t>
            </w:r>
            <w:r w:rsidR="00EA09A5">
              <w:t xml:space="preserve">/ qualification for </w:t>
            </w:r>
            <w:r w:rsidR="00040A75">
              <w:t>content</w:t>
            </w:r>
            <w:r w:rsidR="00EA09A5">
              <w:t xml:space="preserve"> being presented</w:t>
            </w:r>
            <w:r w:rsidR="000019DF">
              <w:t>.</w:t>
            </w:r>
          </w:p>
        </w:tc>
        <w:tc>
          <w:tcPr>
            <w:tcW w:w="675" w:type="dxa"/>
          </w:tcPr>
          <w:p w14:paraId="5C0611C2" w14:textId="1F275B53" w:rsidR="00845C35" w:rsidRPr="00486C2D" w:rsidRDefault="00845C35" w:rsidP="00845C35">
            <w:pPr>
              <w:pStyle w:val="Tabletext"/>
            </w:pPr>
            <w:r>
              <w:t>2</w:t>
            </w:r>
          </w:p>
        </w:tc>
      </w:tr>
      <w:tr w:rsidR="00845C35" w:rsidRPr="00486C2D" w14:paraId="536F5F1A" w14:textId="77777777" w:rsidTr="00F53641">
        <w:trPr>
          <w:trHeight w:val="474"/>
          <w:jc w:val="center"/>
        </w:trPr>
        <w:tc>
          <w:tcPr>
            <w:tcW w:w="985" w:type="dxa"/>
            <w:vMerge/>
          </w:tcPr>
          <w:p w14:paraId="1BFCB1FD" w14:textId="77777777" w:rsidR="00845C35" w:rsidRPr="00486C2D" w:rsidRDefault="00845C35" w:rsidP="00845C35">
            <w:pPr>
              <w:pStyle w:val="Tabletext"/>
            </w:pPr>
          </w:p>
        </w:tc>
        <w:tc>
          <w:tcPr>
            <w:tcW w:w="4383" w:type="dxa"/>
            <w:vMerge/>
          </w:tcPr>
          <w:p w14:paraId="4844FF37" w14:textId="77777777" w:rsidR="00845C35" w:rsidRPr="00486C2D" w:rsidRDefault="00845C35" w:rsidP="00845C35">
            <w:pPr>
              <w:pStyle w:val="Tabletext"/>
            </w:pPr>
          </w:p>
        </w:tc>
        <w:tc>
          <w:tcPr>
            <w:tcW w:w="979" w:type="dxa"/>
          </w:tcPr>
          <w:p w14:paraId="19FFC5B0" w14:textId="4B44CC98" w:rsidR="00845C35" w:rsidRPr="00486C2D" w:rsidRDefault="00876D42" w:rsidP="00845C35">
            <w:pPr>
              <w:pStyle w:val="Tabletext"/>
              <w:ind w:left="60" w:right="74"/>
            </w:pPr>
            <w:r>
              <w:t>4</w:t>
            </w:r>
            <w:r w:rsidR="00845C35" w:rsidRPr="00486C2D">
              <w:t>.1.1.2</w:t>
            </w:r>
          </w:p>
        </w:tc>
        <w:tc>
          <w:tcPr>
            <w:tcW w:w="6984" w:type="dxa"/>
          </w:tcPr>
          <w:p w14:paraId="69231B21" w14:textId="1D78FAC3" w:rsidR="00845C35" w:rsidRDefault="00FF7EC8" w:rsidP="00845C35">
            <w:pPr>
              <w:pStyle w:val="Tabletext"/>
            </w:pPr>
            <w:r>
              <w:t>Instructional</w:t>
            </w:r>
            <w:r w:rsidR="00AE038E">
              <w:t xml:space="preserve"> </w:t>
            </w:r>
            <w:r w:rsidR="00172CA1">
              <w:t>c</w:t>
            </w:r>
            <w:r w:rsidR="00AE038E">
              <w:t xml:space="preserve">ompetence </w:t>
            </w:r>
          </w:p>
          <w:p w14:paraId="7BDBAC4D" w14:textId="77777777" w:rsidR="006D355B" w:rsidRDefault="006D355B" w:rsidP="00090D88">
            <w:pPr>
              <w:pStyle w:val="Tabletext"/>
              <w:numPr>
                <w:ilvl w:val="0"/>
                <w:numId w:val="41"/>
              </w:numPr>
            </w:pPr>
            <w:r>
              <w:t>Knowledge of educational theory</w:t>
            </w:r>
          </w:p>
          <w:p w14:paraId="2A91C778" w14:textId="77777777" w:rsidR="00E54C3B" w:rsidRDefault="00E54C3B" w:rsidP="00090D88">
            <w:pPr>
              <w:pStyle w:val="Tabletext"/>
              <w:numPr>
                <w:ilvl w:val="0"/>
                <w:numId w:val="41"/>
              </w:numPr>
            </w:pPr>
            <w:r>
              <w:t xml:space="preserve">Prepare training </w:t>
            </w:r>
            <w:proofErr w:type="gramStart"/>
            <w:r>
              <w:t>sessions</w:t>
            </w:r>
            <w:proofErr w:type="gramEnd"/>
          </w:p>
          <w:p w14:paraId="62CBFEC3" w14:textId="77777777" w:rsidR="00E54C3B" w:rsidRDefault="00E54C3B" w:rsidP="00090D88">
            <w:pPr>
              <w:pStyle w:val="Tabletext"/>
              <w:numPr>
                <w:ilvl w:val="0"/>
                <w:numId w:val="41"/>
              </w:numPr>
            </w:pPr>
            <w:r>
              <w:t xml:space="preserve">Adapting to address learner needs while meeting </w:t>
            </w:r>
            <w:proofErr w:type="gramStart"/>
            <w:r>
              <w:t>objectives</w:t>
            </w:r>
            <w:proofErr w:type="gramEnd"/>
          </w:p>
          <w:p w14:paraId="549B5773" w14:textId="4A50B010" w:rsidR="00953AB1" w:rsidRDefault="00E54C3B" w:rsidP="00090D88">
            <w:pPr>
              <w:pStyle w:val="Tabletext"/>
              <w:numPr>
                <w:ilvl w:val="0"/>
                <w:numId w:val="41"/>
              </w:numPr>
            </w:pPr>
            <w:r>
              <w:t>Assessment techniques</w:t>
            </w:r>
          </w:p>
          <w:p w14:paraId="5E8AC3AD" w14:textId="77777777" w:rsidR="00E54C3B" w:rsidRDefault="00D14553" w:rsidP="00090D88">
            <w:pPr>
              <w:pStyle w:val="Tabletext"/>
              <w:numPr>
                <w:ilvl w:val="0"/>
                <w:numId w:val="41"/>
              </w:numPr>
            </w:pPr>
            <w:r>
              <w:t>Coaching</w:t>
            </w:r>
          </w:p>
          <w:p w14:paraId="6FAC8C46" w14:textId="77777777" w:rsidR="00EA09A5" w:rsidRDefault="008B335D" w:rsidP="00090D88">
            <w:pPr>
              <w:pStyle w:val="Tabletext"/>
              <w:numPr>
                <w:ilvl w:val="0"/>
                <w:numId w:val="41"/>
              </w:numPr>
            </w:pPr>
            <w:r>
              <w:t>Managing dynamics / productive and disruptive behaviours</w:t>
            </w:r>
            <w:r w:rsidR="00EA09A5">
              <w:t xml:space="preserve"> </w:t>
            </w:r>
          </w:p>
          <w:p w14:paraId="044FA936" w14:textId="6EDB572F" w:rsidR="008B335D" w:rsidRPr="00486C2D" w:rsidRDefault="00EA09A5" w:rsidP="00090D88">
            <w:pPr>
              <w:pStyle w:val="Tabletext"/>
              <w:numPr>
                <w:ilvl w:val="0"/>
                <w:numId w:val="41"/>
              </w:numPr>
            </w:pPr>
            <w:r>
              <w:t>Communication skills – active listening, questioning techniques</w:t>
            </w:r>
          </w:p>
        </w:tc>
        <w:tc>
          <w:tcPr>
            <w:tcW w:w="675" w:type="dxa"/>
          </w:tcPr>
          <w:p w14:paraId="7F1B3FE6" w14:textId="26001418" w:rsidR="00845C35" w:rsidRPr="00486C2D" w:rsidRDefault="006D1E31" w:rsidP="00845C35">
            <w:pPr>
              <w:pStyle w:val="Tabletext"/>
            </w:pPr>
            <w:r>
              <w:t>2</w:t>
            </w:r>
          </w:p>
        </w:tc>
      </w:tr>
      <w:tr w:rsidR="006D1E31" w:rsidRPr="00486C2D" w14:paraId="35545122" w14:textId="77777777" w:rsidTr="00B35097">
        <w:trPr>
          <w:trHeight w:val="1938"/>
          <w:jc w:val="center"/>
        </w:trPr>
        <w:tc>
          <w:tcPr>
            <w:tcW w:w="985" w:type="dxa"/>
            <w:vMerge/>
          </w:tcPr>
          <w:p w14:paraId="72A04EB8" w14:textId="77777777" w:rsidR="006D1E31" w:rsidRPr="00486C2D" w:rsidRDefault="006D1E31" w:rsidP="00845C35">
            <w:pPr>
              <w:pStyle w:val="Tabletext"/>
            </w:pPr>
          </w:p>
        </w:tc>
        <w:tc>
          <w:tcPr>
            <w:tcW w:w="4383" w:type="dxa"/>
            <w:vMerge/>
          </w:tcPr>
          <w:p w14:paraId="0AF8E6BA" w14:textId="77777777" w:rsidR="006D1E31" w:rsidRPr="00486C2D" w:rsidRDefault="006D1E31" w:rsidP="00845C35">
            <w:pPr>
              <w:pStyle w:val="Tabletext"/>
            </w:pPr>
          </w:p>
        </w:tc>
        <w:tc>
          <w:tcPr>
            <w:tcW w:w="979" w:type="dxa"/>
          </w:tcPr>
          <w:p w14:paraId="09B8270B" w14:textId="3ADD0C52" w:rsidR="006D1E31" w:rsidRPr="00486C2D" w:rsidRDefault="006D1E31" w:rsidP="00845C35">
            <w:pPr>
              <w:pStyle w:val="Tabletext"/>
              <w:ind w:left="60" w:right="74"/>
            </w:pPr>
            <w:r>
              <w:t>4</w:t>
            </w:r>
            <w:r w:rsidRPr="00486C2D">
              <w:t>.1.1.3</w:t>
            </w:r>
          </w:p>
        </w:tc>
        <w:tc>
          <w:tcPr>
            <w:tcW w:w="6984" w:type="dxa"/>
          </w:tcPr>
          <w:p w14:paraId="7FC4B453" w14:textId="45780A1D" w:rsidR="006D1E31" w:rsidRDefault="006D1E31" w:rsidP="00845C35">
            <w:pPr>
              <w:pStyle w:val="Tabletext"/>
            </w:pPr>
            <w:r>
              <w:t xml:space="preserve">Human Factors (coordination, interactions) </w:t>
            </w:r>
          </w:p>
          <w:p w14:paraId="6905FD1F" w14:textId="06DE8A8A" w:rsidR="006D1E31" w:rsidRDefault="006D1E31" w:rsidP="00090D88">
            <w:pPr>
              <w:pStyle w:val="Tabletext"/>
              <w:numPr>
                <w:ilvl w:val="0"/>
                <w:numId w:val="42"/>
              </w:numPr>
            </w:pPr>
            <w:r>
              <w:t>Professional</w:t>
            </w:r>
          </w:p>
          <w:p w14:paraId="4B98C5C2" w14:textId="236807F5" w:rsidR="006D1E31" w:rsidRDefault="006D1E31" w:rsidP="00090D88">
            <w:pPr>
              <w:pStyle w:val="Tabletext"/>
              <w:numPr>
                <w:ilvl w:val="0"/>
                <w:numId w:val="42"/>
              </w:numPr>
            </w:pPr>
            <w:r>
              <w:t xml:space="preserve">Passionate </w:t>
            </w:r>
          </w:p>
          <w:p w14:paraId="13785FAC" w14:textId="77777777" w:rsidR="006D1E31" w:rsidRDefault="006D1E31" w:rsidP="00090D88">
            <w:pPr>
              <w:pStyle w:val="Tabletext"/>
              <w:numPr>
                <w:ilvl w:val="0"/>
                <w:numId w:val="42"/>
              </w:numPr>
            </w:pPr>
            <w:r>
              <w:t>Patient</w:t>
            </w:r>
          </w:p>
          <w:p w14:paraId="522ED89F" w14:textId="77777777" w:rsidR="006D1E31" w:rsidRDefault="006D1E31" w:rsidP="00090D88">
            <w:pPr>
              <w:pStyle w:val="Tabletext"/>
              <w:numPr>
                <w:ilvl w:val="0"/>
                <w:numId w:val="42"/>
              </w:numPr>
            </w:pPr>
            <w:r>
              <w:t>Supportive</w:t>
            </w:r>
          </w:p>
          <w:p w14:paraId="78BE90AF" w14:textId="6A525857" w:rsidR="006D1E31" w:rsidRPr="00486C2D" w:rsidRDefault="006D1E31" w:rsidP="00616A6A">
            <w:pPr>
              <w:pStyle w:val="Tabletext"/>
              <w:numPr>
                <w:ilvl w:val="0"/>
                <w:numId w:val="42"/>
              </w:numPr>
            </w:pPr>
            <w:r>
              <w:t>Empathetic</w:t>
            </w:r>
          </w:p>
        </w:tc>
        <w:tc>
          <w:tcPr>
            <w:tcW w:w="675" w:type="dxa"/>
          </w:tcPr>
          <w:p w14:paraId="41C1728D" w14:textId="6BDDDEAE" w:rsidR="006D1E31" w:rsidRPr="00486C2D" w:rsidRDefault="006D1E31" w:rsidP="00845C35">
            <w:pPr>
              <w:pStyle w:val="Tabletext"/>
            </w:pPr>
            <w:r>
              <w:t>2</w:t>
            </w:r>
          </w:p>
        </w:tc>
      </w:tr>
      <w:tr w:rsidR="00845C35" w:rsidRPr="00486C2D" w14:paraId="144BA234" w14:textId="77777777" w:rsidTr="00F53641">
        <w:trPr>
          <w:trHeight w:val="70"/>
          <w:jc w:val="center"/>
        </w:trPr>
        <w:tc>
          <w:tcPr>
            <w:tcW w:w="985" w:type="dxa"/>
            <w:shd w:val="clear" w:color="auto" w:fill="FFFFFF" w:themeFill="background1"/>
          </w:tcPr>
          <w:p w14:paraId="6AD5FCCA" w14:textId="77777777" w:rsidR="00845C35" w:rsidRDefault="00845C35" w:rsidP="00845C35">
            <w:pPr>
              <w:pStyle w:val="Tabletext"/>
            </w:pPr>
          </w:p>
        </w:tc>
        <w:tc>
          <w:tcPr>
            <w:tcW w:w="4383" w:type="dxa"/>
            <w:shd w:val="clear" w:color="auto" w:fill="FFFFFF" w:themeFill="background1"/>
          </w:tcPr>
          <w:p w14:paraId="2E4FCA3E" w14:textId="77777777" w:rsidR="00845C35" w:rsidRDefault="00845C35" w:rsidP="00845C35">
            <w:pPr>
              <w:pStyle w:val="Tabletext"/>
            </w:pPr>
          </w:p>
        </w:tc>
        <w:tc>
          <w:tcPr>
            <w:tcW w:w="979" w:type="dxa"/>
            <w:shd w:val="clear" w:color="auto" w:fill="FFFFFF" w:themeFill="background1"/>
          </w:tcPr>
          <w:p w14:paraId="460E85EA" w14:textId="4727020D" w:rsidR="00845C35" w:rsidRDefault="00BF6DEB" w:rsidP="00845C35">
            <w:pPr>
              <w:pStyle w:val="Tabletext"/>
              <w:ind w:left="60" w:right="74"/>
            </w:pPr>
            <w:r>
              <w:t>4.1.1.</w:t>
            </w:r>
            <w:r w:rsidR="006D1E31">
              <w:t>4</w:t>
            </w:r>
          </w:p>
        </w:tc>
        <w:tc>
          <w:tcPr>
            <w:tcW w:w="6984" w:type="dxa"/>
            <w:shd w:val="clear" w:color="auto" w:fill="FFFFFF" w:themeFill="background1"/>
          </w:tcPr>
          <w:p w14:paraId="696A7451" w14:textId="37EC8DCA" w:rsidR="00845C35" w:rsidRDefault="00845C35" w:rsidP="00845C35">
            <w:pPr>
              <w:pStyle w:val="Tabletext"/>
            </w:pPr>
            <w:r>
              <w:t xml:space="preserve">Four level of competence </w:t>
            </w:r>
            <w:r w:rsidR="00E75F75">
              <w:t>and relationship to training</w:t>
            </w:r>
          </w:p>
          <w:p w14:paraId="33FD3186" w14:textId="2EB645A5" w:rsidR="00845C35" w:rsidRDefault="00434B0F" w:rsidP="00090D88">
            <w:pPr>
              <w:pStyle w:val="Tabletext"/>
              <w:numPr>
                <w:ilvl w:val="0"/>
                <w:numId w:val="40"/>
              </w:numPr>
            </w:pPr>
            <w:r>
              <w:t xml:space="preserve">Unconscious competence </w:t>
            </w:r>
          </w:p>
          <w:p w14:paraId="7E926CC3" w14:textId="77777777" w:rsidR="00434B0F" w:rsidRDefault="00434B0F" w:rsidP="00434B0F">
            <w:pPr>
              <w:pStyle w:val="Tabletext"/>
              <w:numPr>
                <w:ilvl w:val="0"/>
                <w:numId w:val="40"/>
              </w:numPr>
            </w:pPr>
            <w:r>
              <w:t>Conscious competence</w:t>
            </w:r>
          </w:p>
          <w:p w14:paraId="1361C350" w14:textId="77777777" w:rsidR="00845C35" w:rsidRDefault="00845C35" w:rsidP="00090D88">
            <w:pPr>
              <w:pStyle w:val="Tabletext"/>
              <w:numPr>
                <w:ilvl w:val="0"/>
                <w:numId w:val="40"/>
              </w:numPr>
            </w:pPr>
            <w:r>
              <w:lastRenderedPageBreak/>
              <w:t>Conscious incompetence</w:t>
            </w:r>
          </w:p>
          <w:p w14:paraId="3634303C" w14:textId="2D4B8881" w:rsidR="00845C35" w:rsidRDefault="00434B0F" w:rsidP="00090D88">
            <w:pPr>
              <w:pStyle w:val="Tabletext"/>
              <w:numPr>
                <w:ilvl w:val="0"/>
                <w:numId w:val="40"/>
              </w:numPr>
            </w:pPr>
            <w:r>
              <w:t>Unconscious incompetence</w:t>
            </w:r>
            <w:r w:rsidDel="00434B0F">
              <w:t xml:space="preserve"> </w:t>
            </w:r>
          </w:p>
        </w:tc>
        <w:tc>
          <w:tcPr>
            <w:tcW w:w="675" w:type="dxa"/>
            <w:shd w:val="clear" w:color="auto" w:fill="FFFFFF" w:themeFill="background1"/>
          </w:tcPr>
          <w:p w14:paraId="0B2B398E" w14:textId="7FB77D54" w:rsidR="00845C35" w:rsidRDefault="006D1E31" w:rsidP="00845C35">
            <w:pPr>
              <w:pStyle w:val="Tabletext"/>
            </w:pPr>
            <w:r>
              <w:lastRenderedPageBreak/>
              <w:t>2</w:t>
            </w:r>
          </w:p>
        </w:tc>
      </w:tr>
      <w:tr w:rsidR="00845C35" w:rsidRPr="00486C2D" w14:paraId="1DE379C7" w14:textId="77777777" w:rsidTr="00F53641">
        <w:trPr>
          <w:trHeight w:val="70"/>
          <w:jc w:val="center"/>
        </w:trPr>
        <w:tc>
          <w:tcPr>
            <w:tcW w:w="985" w:type="dxa"/>
            <w:vMerge w:val="restart"/>
            <w:shd w:val="clear" w:color="auto" w:fill="FFFFFF" w:themeFill="background1"/>
          </w:tcPr>
          <w:p w14:paraId="41F06553" w14:textId="2831431C" w:rsidR="00845C35" w:rsidRPr="00486C2D" w:rsidRDefault="00845C35" w:rsidP="00845C35">
            <w:pPr>
              <w:pStyle w:val="Tabletext"/>
            </w:pPr>
            <w:r>
              <w:t>4</w:t>
            </w:r>
            <w:r w:rsidRPr="00486C2D">
              <w:t>.1.2</w:t>
            </w:r>
          </w:p>
        </w:tc>
        <w:tc>
          <w:tcPr>
            <w:tcW w:w="4383" w:type="dxa"/>
            <w:vMerge w:val="restart"/>
            <w:shd w:val="clear" w:color="auto" w:fill="FFFFFF" w:themeFill="background1"/>
          </w:tcPr>
          <w:p w14:paraId="3E6BF094" w14:textId="3D82819C" w:rsidR="00845C35" w:rsidRPr="007045B8" w:rsidRDefault="00845C35" w:rsidP="00845C35">
            <w:pPr>
              <w:pStyle w:val="Tabletext"/>
              <w:rPr>
                <w:i/>
                <w:iCs/>
              </w:rPr>
            </w:pPr>
            <w:r w:rsidRPr="007045B8">
              <w:rPr>
                <w:i/>
                <w:iCs/>
              </w:rPr>
              <w:t>Explain the difference between coaching and mentoring</w:t>
            </w:r>
            <w:r w:rsidR="006D1E31">
              <w:rPr>
                <w:i/>
                <w:iCs/>
              </w:rPr>
              <w:t>.</w:t>
            </w:r>
            <w:r w:rsidRPr="007045B8">
              <w:rPr>
                <w:i/>
                <w:iCs/>
              </w:rPr>
              <w:t xml:space="preserve">     </w:t>
            </w:r>
          </w:p>
        </w:tc>
        <w:tc>
          <w:tcPr>
            <w:tcW w:w="979" w:type="dxa"/>
            <w:shd w:val="clear" w:color="auto" w:fill="FFFFFF" w:themeFill="background1"/>
          </w:tcPr>
          <w:p w14:paraId="4DF925EC" w14:textId="5C415602" w:rsidR="00845C35" w:rsidRPr="00486C2D" w:rsidRDefault="00845C35" w:rsidP="00845C35">
            <w:pPr>
              <w:pStyle w:val="Tabletext"/>
              <w:ind w:left="60" w:right="74"/>
            </w:pPr>
            <w:r>
              <w:t>4</w:t>
            </w:r>
            <w:r w:rsidRPr="00486C2D">
              <w:t>.1.2.1</w:t>
            </w:r>
          </w:p>
        </w:tc>
        <w:tc>
          <w:tcPr>
            <w:tcW w:w="6984" w:type="dxa"/>
            <w:shd w:val="clear" w:color="auto" w:fill="FFFFFF" w:themeFill="background1"/>
          </w:tcPr>
          <w:p w14:paraId="6A30A580" w14:textId="6EE40076" w:rsidR="00845C35" w:rsidRPr="00486C2D" w:rsidRDefault="00D76642" w:rsidP="00845C35">
            <w:pPr>
              <w:pStyle w:val="Tabletext"/>
            </w:pPr>
            <w:r>
              <w:t xml:space="preserve">Instructor and </w:t>
            </w:r>
            <w:r w:rsidR="003B6D38">
              <w:t>facilitator</w:t>
            </w:r>
          </w:p>
        </w:tc>
        <w:tc>
          <w:tcPr>
            <w:tcW w:w="675" w:type="dxa"/>
            <w:shd w:val="clear" w:color="auto" w:fill="FFFFFF" w:themeFill="background1"/>
          </w:tcPr>
          <w:p w14:paraId="674A0660" w14:textId="612D7D4E" w:rsidR="00845C35" w:rsidRPr="00486C2D" w:rsidRDefault="00845C35" w:rsidP="00845C35">
            <w:pPr>
              <w:pStyle w:val="Tabletext"/>
            </w:pPr>
            <w:r>
              <w:t>3</w:t>
            </w:r>
          </w:p>
        </w:tc>
      </w:tr>
      <w:tr w:rsidR="00845C35" w:rsidRPr="00486C2D" w14:paraId="34616D0E" w14:textId="77777777" w:rsidTr="00F53641">
        <w:trPr>
          <w:trHeight w:val="70"/>
          <w:jc w:val="center"/>
        </w:trPr>
        <w:tc>
          <w:tcPr>
            <w:tcW w:w="985" w:type="dxa"/>
            <w:vMerge/>
            <w:shd w:val="clear" w:color="auto" w:fill="FFFFFF" w:themeFill="background1"/>
          </w:tcPr>
          <w:p w14:paraId="3AC38629" w14:textId="77777777" w:rsidR="00845C35" w:rsidRPr="00486C2D" w:rsidRDefault="00845C35" w:rsidP="00845C35">
            <w:pPr>
              <w:pStyle w:val="Tabletext"/>
            </w:pPr>
          </w:p>
        </w:tc>
        <w:tc>
          <w:tcPr>
            <w:tcW w:w="4383" w:type="dxa"/>
            <w:vMerge/>
            <w:shd w:val="clear" w:color="auto" w:fill="FFFFFF" w:themeFill="background1"/>
          </w:tcPr>
          <w:p w14:paraId="79FE9594" w14:textId="77777777" w:rsidR="00845C35" w:rsidRPr="007045B8" w:rsidRDefault="00845C35" w:rsidP="00845C35">
            <w:pPr>
              <w:pStyle w:val="Tabletext"/>
              <w:rPr>
                <w:i/>
                <w:iCs/>
              </w:rPr>
            </w:pPr>
          </w:p>
        </w:tc>
        <w:tc>
          <w:tcPr>
            <w:tcW w:w="979" w:type="dxa"/>
            <w:shd w:val="clear" w:color="auto" w:fill="FFFFFF" w:themeFill="background1"/>
          </w:tcPr>
          <w:p w14:paraId="36BD41EE" w14:textId="15D805B9" w:rsidR="00845C35" w:rsidRPr="00486C2D" w:rsidRDefault="00845C35" w:rsidP="00845C35">
            <w:pPr>
              <w:pStyle w:val="Tabletext"/>
              <w:ind w:left="60" w:right="74"/>
            </w:pPr>
            <w:r>
              <w:t>4</w:t>
            </w:r>
            <w:r w:rsidRPr="00486C2D">
              <w:t>.1.2.2</w:t>
            </w:r>
          </w:p>
        </w:tc>
        <w:tc>
          <w:tcPr>
            <w:tcW w:w="6984" w:type="dxa"/>
            <w:shd w:val="clear" w:color="auto" w:fill="FFFFFF" w:themeFill="background1"/>
          </w:tcPr>
          <w:p w14:paraId="15972859" w14:textId="3BF2AF38" w:rsidR="00845C35" w:rsidRPr="00486C2D" w:rsidRDefault="00D76642" w:rsidP="00845C35">
            <w:pPr>
              <w:pStyle w:val="Tabletext"/>
            </w:pPr>
            <w:r>
              <w:t>Coaching and mentoring</w:t>
            </w:r>
          </w:p>
        </w:tc>
        <w:tc>
          <w:tcPr>
            <w:tcW w:w="675" w:type="dxa"/>
            <w:shd w:val="clear" w:color="auto" w:fill="FFFFFF" w:themeFill="background1"/>
          </w:tcPr>
          <w:p w14:paraId="62F38C7C" w14:textId="220FE1A5" w:rsidR="00845C35" w:rsidRPr="00486C2D" w:rsidRDefault="006D1E31" w:rsidP="00845C35">
            <w:pPr>
              <w:pStyle w:val="Tabletext"/>
            </w:pPr>
            <w:r>
              <w:t>3</w:t>
            </w:r>
          </w:p>
        </w:tc>
      </w:tr>
      <w:tr w:rsidR="00845C35" w:rsidRPr="00486C2D" w14:paraId="5F110EFF" w14:textId="77777777" w:rsidTr="00F53641">
        <w:trPr>
          <w:trHeight w:val="70"/>
          <w:jc w:val="center"/>
        </w:trPr>
        <w:tc>
          <w:tcPr>
            <w:tcW w:w="985" w:type="dxa"/>
            <w:vMerge/>
            <w:shd w:val="clear" w:color="auto" w:fill="FFFFFF" w:themeFill="background1"/>
          </w:tcPr>
          <w:p w14:paraId="18A17D2B" w14:textId="77777777" w:rsidR="00845C35" w:rsidRPr="00486C2D" w:rsidRDefault="00845C35" w:rsidP="00845C35">
            <w:pPr>
              <w:pStyle w:val="Tabletext"/>
            </w:pPr>
          </w:p>
        </w:tc>
        <w:tc>
          <w:tcPr>
            <w:tcW w:w="4383" w:type="dxa"/>
            <w:vMerge/>
            <w:shd w:val="clear" w:color="auto" w:fill="FFFFFF" w:themeFill="background1"/>
          </w:tcPr>
          <w:p w14:paraId="064B8E40" w14:textId="77777777" w:rsidR="00845C35" w:rsidRPr="007045B8" w:rsidRDefault="00845C35" w:rsidP="00845C35">
            <w:pPr>
              <w:pStyle w:val="Tabletext"/>
              <w:rPr>
                <w:i/>
                <w:iCs/>
              </w:rPr>
            </w:pPr>
          </w:p>
        </w:tc>
        <w:tc>
          <w:tcPr>
            <w:tcW w:w="979" w:type="dxa"/>
            <w:shd w:val="clear" w:color="auto" w:fill="FFFFFF" w:themeFill="background1"/>
          </w:tcPr>
          <w:p w14:paraId="1B9CE67F" w14:textId="2B815AC0" w:rsidR="00845C35" w:rsidRPr="00486C2D" w:rsidRDefault="00845C35" w:rsidP="00845C35">
            <w:pPr>
              <w:pStyle w:val="Tabletext"/>
              <w:ind w:left="60" w:right="74"/>
            </w:pPr>
            <w:r>
              <w:t>4</w:t>
            </w:r>
            <w:r w:rsidRPr="00486C2D">
              <w:t>.1.2.3</w:t>
            </w:r>
          </w:p>
        </w:tc>
        <w:tc>
          <w:tcPr>
            <w:tcW w:w="6984" w:type="dxa"/>
            <w:shd w:val="clear" w:color="auto" w:fill="FFFFFF" w:themeFill="background1"/>
          </w:tcPr>
          <w:p w14:paraId="6D436748" w14:textId="6838D706" w:rsidR="00845C35" w:rsidRPr="00486C2D" w:rsidRDefault="00FB1C15" w:rsidP="00845C35">
            <w:pPr>
              <w:pStyle w:val="Tabletext"/>
            </w:pPr>
            <w:r>
              <w:t xml:space="preserve">Group vs individual teaching </w:t>
            </w:r>
          </w:p>
        </w:tc>
        <w:tc>
          <w:tcPr>
            <w:tcW w:w="675" w:type="dxa"/>
            <w:shd w:val="clear" w:color="auto" w:fill="FFFFFF" w:themeFill="background1"/>
          </w:tcPr>
          <w:p w14:paraId="4DDE2A7E" w14:textId="4245F09D" w:rsidR="00845C35" w:rsidRPr="00486C2D" w:rsidRDefault="006D1E31" w:rsidP="00845C35">
            <w:pPr>
              <w:pStyle w:val="Tabletext"/>
            </w:pPr>
            <w:r>
              <w:t>3</w:t>
            </w:r>
          </w:p>
        </w:tc>
      </w:tr>
      <w:tr w:rsidR="00845C35" w:rsidRPr="00486C2D" w14:paraId="2BEA806A" w14:textId="77777777" w:rsidTr="003C58A4">
        <w:trPr>
          <w:trHeight w:val="465"/>
          <w:jc w:val="center"/>
        </w:trPr>
        <w:tc>
          <w:tcPr>
            <w:tcW w:w="985" w:type="dxa"/>
            <w:vMerge/>
            <w:shd w:val="clear" w:color="auto" w:fill="FFFFFF" w:themeFill="background1"/>
          </w:tcPr>
          <w:p w14:paraId="2C7923B4" w14:textId="77777777" w:rsidR="00845C35" w:rsidRPr="00486C2D" w:rsidRDefault="00845C35" w:rsidP="00845C35">
            <w:pPr>
              <w:pStyle w:val="Tabletext"/>
            </w:pPr>
          </w:p>
        </w:tc>
        <w:tc>
          <w:tcPr>
            <w:tcW w:w="4383" w:type="dxa"/>
            <w:vMerge/>
            <w:shd w:val="clear" w:color="auto" w:fill="FFFFFF" w:themeFill="background1"/>
          </w:tcPr>
          <w:p w14:paraId="3E5B8CC7" w14:textId="77777777" w:rsidR="00845C35" w:rsidRPr="007045B8" w:rsidRDefault="00845C35" w:rsidP="00845C35">
            <w:pPr>
              <w:pStyle w:val="Tabletext"/>
              <w:rPr>
                <w:i/>
                <w:iCs/>
              </w:rPr>
            </w:pPr>
          </w:p>
        </w:tc>
        <w:tc>
          <w:tcPr>
            <w:tcW w:w="979" w:type="dxa"/>
            <w:shd w:val="clear" w:color="auto" w:fill="FFFFFF" w:themeFill="background1"/>
          </w:tcPr>
          <w:p w14:paraId="593486B5" w14:textId="5EBAA1E5" w:rsidR="00845C35" w:rsidRPr="00486C2D" w:rsidRDefault="00845C35" w:rsidP="00845C35">
            <w:pPr>
              <w:pStyle w:val="Tabletext"/>
              <w:ind w:left="60" w:right="74"/>
            </w:pPr>
            <w:r>
              <w:t>4</w:t>
            </w:r>
            <w:r w:rsidRPr="00486C2D">
              <w:t>.1.2.4</w:t>
            </w:r>
          </w:p>
        </w:tc>
        <w:tc>
          <w:tcPr>
            <w:tcW w:w="6984" w:type="dxa"/>
            <w:shd w:val="clear" w:color="auto" w:fill="FFFFFF" w:themeFill="background1"/>
          </w:tcPr>
          <w:p w14:paraId="4F20B47B" w14:textId="016A93D8" w:rsidR="00845C35" w:rsidRPr="00486C2D" w:rsidRDefault="00FB1C15" w:rsidP="00845C35">
            <w:pPr>
              <w:pStyle w:val="Tabletext"/>
            </w:pPr>
            <w:r>
              <w:t xml:space="preserve">Use </w:t>
            </w:r>
            <w:r w:rsidR="00D2576D">
              <w:t xml:space="preserve">of coaching and mentoring </w:t>
            </w:r>
            <w:r>
              <w:t>in VTS OJT</w:t>
            </w:r>
          </w:p>
        </w:tc>
        <w:tc>
          <w:tcPr>
            <w:tcW w:w="675" w:type="dxa"/>
            <w:shd w:val="clear" w:color="auto" w:fill="FFFFFF" w:themeFill="background1"/>
          </w:tcPr>
          <w:p w14:paraId="34B8ADA6" w14:textId="0B1CDA1F" w:rsidR="00845C35" w:rsidRPr="00486C2D" w:rsidRDefault="006D1E31" w:rsidP="00845C35">
            <w:pPr>
              <w:pStyle w:val="Tabletext"/>
            </w:pPr>
            <w:r>
              <w:t>3</w:t>
            </w:r>
          </w:p>
        </w:tc>
      </w:tr>
      <w:tr w:rsidR="00845C35" w:rsidRPr="00486C2D" w14:paraId="493ED03F" w14:textId="77777777" w:rsidTr="00F53641">
        <w:trPr>
          <w:trHeight w:val="305"/>
          <w:jc w:val="center"/>
        </w:trPr>
        <w:tc>
          <w:tcPr>
            <w:tcW w:w="985" w:type="dxa"/>
            <w:vMerge w:val="restart"/>
            <w:shd w:val="clear" w:color="auto" w:fill="FFFFFF" w:themeFill="background1"/>
          </w:tcPr>
          <w:p w14:paraId="5E4D2471" w14:textId="3C6C37AB" w:rsidR="00845C35" w:rsidRPr="00486C2D" w:rsidRDefault="00845C35" w:rsidP="00845C35">
            <w:pPr>
              <w:pStyle w:val="Tabletext"/>
            </w:pPr>
            <w:r>
              <w:t>4</w:t>
            </w:r>
            <w:r w:rsidRPr="00486C2D">
              <w:t>.1.3</w:t>
            </w:r>
          </w:p>
        </w:tc>
        <w:tc>
          <w:tcPr>
            <w:tcW w:w="4383" w:type="dxa"/>
            <w:vMerge w:val="restart"/>
            <w:shd w:val="clear" w:color="auto" w:fill="FFFFFF" w:themeFill="background1"/>
          </w:tcPr>
          <w:p w14:paraId="507BFD42" w14:textId="39062884" w:rsidR="00845C35" w:rsidRPr="007045B8" w:rsidRDefault="00845C35" w:rsidP="00845C35">
            <w:pPr>
              <w:pStyle w:val="Tabletext"/>
              <w:rPr>
                <w:i/>
                <w:iCs/>
              </w:rPr>
            </w:pPr>
            <w:r w:rsidRPr="007045B8">
              <w:rPr>
                <w:i/>
                <w:iCs/>
              </w:rPr>
              <w:t>Demonstrate the provision of feedback to learners</w:t>
            </w:r>
            <w:r w:rsidR="006D1E31">
              <w:rPr>
                <w:i/>
                <w:iCs/>
              </w:rPr>
              <w:t>.</w:t>
            </w:r>
          </w:p>
        </w:tc>
        <w:tc>
          <w:tcPr>
            <w:tcW w:w="979" w:type="dxa"/>
            <w:shd w:val="clear" w:color="auto" w:fill="FFFFFF" w:themeFill="background1"/>
          </w:tcPr>
          <w:p w14:paraId="3FAFB0A2" w14:textId="64C9A3FD" w:rsidR="00845C35" w:rsidRPr="00486C2D" w:rsidRDefault="00845C35" w:rsidP="00845C35">
            <w:pPr>
              <w:pStyle w:val="Tabletext"/>
              <w:ind w:left="60" w:right="74"/>
            </w:pPr>
            <w:r>
              <w:t>4</w:t>
            </w:r>
            <w:r w:rsidRPr="00486C2D">
              <w:t>.1.3.1</w:t>
            </w:r>
          </w:p>
        </w:tc>
        <w:tc>
          <w:tcPr>
            <w:tcW w:w="6984" w:type="dxa"/>
            <w:shd w:val="clear" w:color="auto" w:fill="FFFFFF" w:themeFill="background1"/>
          </w:tcPr>
          <w:p w14:paraId="521800A8" w14:textId="07E83AAD" w:rsidR="00845C35" w:rsidRPr="00486C2D" w:rsidRDefault="00953AB1" w:rsidP="00845C35">
            <w:pPr>
              <w:pStyle w:val="Tabletext"/>
            </w:pPr>
            <w:r>
              <w:t xml:space="preserve">Purpose and </w:t>
            </w:r>
            <w:r w:rsidR="00845C35">
              <w:t xml:space="preserve">Timing </w:t>
            </w:r>
          </w:p>
        </w:tc>
        <w:tc>
          <w:tcPr>
            <w:tcW w:w="675" w:type="dxa"/>
            <w:shd w:val="clear" w:color="auto" w:fill="FFFFFF" w:themeFill="background1"/>
          </w:tcPr>
          <w:p w14:paraId="7DDE03A5" w14:textId="0724609A" w:rsidR="00845C35" w:rsidRPr="00486C2D" w:rsidRDefault="006D1E31" w:rsidP="00845C35">
            <w:pPr>
              <w:pStyle w:val="Tabletext"/>
            </w:pPr>
            <w:r>
              <w:t>4</w:t>
            </w:r>
          </w:p>
        </w:tc>
      </w:tr>
      <w:tr w:rsidR="00845C35" w:rsidRPr="00486C2D" w14:paraId="0489C5EA" w14:textId="77777777" w:rsidTr="00F53641">
        <w:trPr>
          <w:trHeight w:val="70"/>
          <w:jc w:val="center"/>
        </w:trPr>
        <w:tc>
          <w:tcPr>
            <w:tcW w:w="985" w:type="dxa"/>
            <w:vMerge/>
            <w:shd w:val="clear" w:color="auto" w:fill="FFFFFF" w:themeFill="background1"/>
          </w:tcPr>
          <w:p w14:paraId="09C7CBBE" w14:textId="77777777" w:rsidR="00845C35" w:rsidRPr="00486C2D" w:rsidRDefault="00845C35" w:rsidP="00845C35">
            <w:pPr>
              <w:pStyle w:val="Tabletext"/>
            </w:pPr>
          </w:p>
        </w:tc>
        <w:tc>
          <w:tcPr>
            <w:tcW w:w="4383" w:type="dxa"/>
            <w:vMerge/>
            <w:shd w:val="clear" w:color="auto" w:fill="FFFFFF" w:themeFill="background1"/>
          </w:tcPr>
          <w:p w14:paraId="50DFFD1B" w14:textId="77777777" w:rsidR="00845C35" w:rsidRPr="00486C2D" w:rsidRDefault="00845C35" w:rsidP="00845C35">
            <w:pPr>
              <w:pStyle w:val="Tabletext"/>
            </w:pPr>
          </w:p>
        </w:tc>
        <w:tc>
          <w:tcPr>
            <w:tcW w:w="979" w:type="dxa"/>
            <w:shd w:val="clear" w:color="auto" w:fill="FFFFFF" w:themeFill="background1"/>
          </w:tcPr>
          <w:p w14:paraId="3BFDE0C8" w14:textId="53F56F4C" w:rsidR="00845C35" w:rsidRPr="00486C2D" w:rsidRDefault="00845C35" w:rsidP="00845C35">
            <w:pPr>
              <w:pStyle w:val="Tabletext"/>
              <w:ind w:left="60" w:right="74"/>
            </w:pPr>
            <w:r>
              <w:t>4</w:t>
            </w:r>
            <w:r w:rsidRPr="00486C2D">
              <w:t>.1.3.2</w:t>
            </w:r>
          </w:p>
        </w:tc>
        <w:tc>
          <w:tcPr>
            <w:tcW w:w="6984" w:type="dxa"/>
            <w:shd w:val="clear" w:color="auto" w:fill="FFFFFF" w:themeFill="background1"/>
          </w:tcPr>
          <w:p w14:paraId="15A528AF" w14:textId="196B6CF1" w:rsidR="00845C35" w:rsidRPr="00486C2D" w:rsidRDefault="00845C35" w:rsidP="00845C35">
            <w:pPr>
              <w:pStyle w:val="Tabletext"/>
            </w:pPr>
            <w:r>
              <w:t>Constructive feedback</w:t>
            </w:r>
          </w:p>
        </w:tc>
        <w:tc>
          <w:tcPr>
            <w:tcW w:w="675" w:type="dxa"/>
            <w:shd w:val="clear" w:color="auto" w:fill="FFFFFF" w:themeFill="background1"/>
          </w:tcPr>
          <w:p w14:paraId="7C1674BF" w14:textId="28B086B1" w:rsidR="00845C35" w:rsidRPr="00486C2D" w:rsidRDefault="006D1E31" w:rsidP="00845C35">
            <w:pPr>
              <w:pStyle w:val="Tabletext"/>
            </w:pPr>
            <w:r>
              <w:t>4</w:t>
            </w:r>
          </w:p>
        </w:tc>
      </w:tr>
      <w:tr w:rsidR="00845C35" w:rsidRPr="00486C2D" w14:paraId="75F49CAA" w14:textId="77777777" w:rsidTr="00F53641">
        <w:trPr>
          <w:trHeight w:val="377"/>
          <w:jc w:val="center"/>
        </w:trPr>
        <w:tc>
          <w:tcPr>
            <w:tcW w:w="985" w:type="dxa"/>
            <w:vMerge/>
            <w:shd w:val="clear" w:color="auto" w:fill="FFFFFF" w:themeFill="background1"/>
          </w:tcPr>
          <w:p w14:paraId="347A65AB" w14:textId="77777777" w:rsidR="00845C35" w:rsidRPr="00486C2D" w:rsidRDefault="00845C35" w:rsidP="00845C35">
            <w:pPr>
              <w:pStyle w:val="Tabletext"/>
            </w:pPr>
          </w:p>
        </w:tc>
        <w:tc>
          <w:tcPr>
            <w:tcW w:w="4383" w:type="dxa"/>
            <w:vMerge/>
            <w:shd w:val="clear" w:color="auto" w:fill="FFFFFF" w:themeFill="background1"/>
          </w:tcPr>
          <w:p w14:paraId="569B2BC9" w14:textId="77777777" w:rsidR="00845C35" w:rsidRPr="00486C2D" w:rsidRDefault="00845C35" w:rsidP="00845C35">
            <w:pPr>
              <w:pStyle w:val="Tabletext"/>
            </w:pPr>
          </w:p>
        </w:tc>
        <w:tc>
          <w:tcPr>
            <w:tcW w:w="979" w:type="dxa"/>
            <w:shd w:val="clear" w:color="auto" w:fill="FFFFFF" w:themeFill="background1"/>
          </w:tcPr>
          <w:p w14:paraId="19EB8F9E" w14:textId="15EA7F43" w:rsidR="00845C35" w:rsidRPr="00486C2D" w:rsidRDefault="00845C35" w:rsidP="00845C35">
            <w:pPr>
              <w:pStyle w:val="Tabletext"/>
              <w:ind w:left="60" w:right="74"/>
            </w:pPr>
            <w:r>
              <w:t>4</w:t>
            </w:r>
            <w:r w:rsidRPr="00486C2D">
              <w:t>.1.3.3</w:t>
            </w:r>
          </w:p>
        </w:tc>
        <w:tc>
          <w:tcPr>
            <w:tcW w:w="6984" w:type="dxa"/>
            <w:shd w:val="clear" w:color="auto" w:fill="FFFFFF" w:themeFill="background1"/>
          </w:tcPr>
          <w:p w14:paraId="7CF172D1" w14:textId="493F212F" w:rsidR="00845C35" w:rsidRPr="00486C2D" w:rsidRDefault="00845C35" w:rsidP="00845C35">
            <w:pPr>
              <w:pStyle w:val="Tabletext"/>
            </w:pPr>
            <w:r>
              <w:t>Debriefing technique</w:t>
            </w:r>
          </w:p>
        </w:tc>
        <w:tc>
          <w:tcPr>
            <w:tcW w:w="675" w:type="dxa"/>
            <w:shd w:val="clear" w:color="auto" w:fill="FFFFFF" w:themeFill="background1"/>
          </w:tcPr>
          <w:p w14:paraId="55CEB4A2" w14:textId="635AE509" w:rsidR="00845C35" w:rsidRPr="00486C2D" w:rsidRDefault="006D1E31" w:rsidP="00845C35">
            <w:pPr>
              <w:pStyle w:val="Tabletext"/>
            </w:pPr>
            <w:r>
              <w:t>4</w:t>
            </w:r>
          </w:p>
        </w:tc>
      </w:tr>
      <w:tr w:rsidR="00845C35" w:rsidRPr="007045B8" w14:paraId="3FAD8DA4" w14:textId="77777777" w:rsidTr="00F53641">
        <w:trPr>
          <w:trHeight w:val="280"/>
          <w:jc w:val="center"/>
        </w:trPr>
        <w:tc>
          <w:tcPr>
            <w:tcW w:w="985" w:type="dxa"/>
            <w:shd w:val="clear" w:color="auto" w:fill="F2F2F2" w:themeFill="background1" w:themeFillShade="F2"/>
          </w:tcPr>
          <w:p w14:paraId="442B2297" w14:textId="4560AC1A" w:rsidR="00845C35" w:rsidRPr="007045B8" w:rsidRDefault="00845C35" w:rsidP="00845C35">
            <w:pPr>
              <w:pStyle w:val="Tabletext"/>
              <w:rPr>
                <w:b/>
                <w:bCs/>
              </w:rPr>
            </w:pPr>
            <w:r w:rsidRPr="007045B8">
              <w:rPr>
                <w:b/>
                <w:bCs/>
              </w:rPr>
              <w:t>4.2</w:t>
            </w:r>
          </w:p>
        </w:tc>
        <w:tc>
          <w:tcPr>
            <w:tcW w:w="4383" w:type="dxa"/>
            <w:shd w:val="clear" w:color="auto" w:fill="F2F2F2" w:themeFill="background1" w:themeFillShade="F2"/>
          </w:tcPr>
          <w:p w14:paraId="45DAC602" w14:textId="7023853A" w:rsidR="00845C35" w:rsidRPr="007045B8" w:rsidRDefault="00845C35" w:rsidP="00845C35">
            <w:pPr>
              <w:pStyle w:val="Tabletext"/>
              <w:rPr>
                <w:b/>
                <w:bCs/>
              </w:rPr>
            </w:pPr>
            <w:r w:rsidRPr="007045B8">
              <w:rPr>
                <w:b/>
                <w:bCs/>
              </w:rPr>
              <w:t xml:space="preserve">Presenting and Teaching </w:t>
            </w:r>
          </w:p>
        </w:tc>
        <w:tc>
          <w:tcPr>
            <w:tcW w:w="979" w:type="dxa"/>
            <w:shd w:val="clear" w:color="auto" w:fill="F2F2F2" w:themeFill="background1" w:themeFillShade="F2"/>
          </w:tcPr>
          <w:p w14:paraId="74EB1BAE" w14:textId="77777777" w:rsidR="00845C35" w:rsidRPr="007045B8" w:rsidRDefault="00845C35" w:rsidP="00845C35">
            <w:pPr>
              <w:pStyle w:val="Tabletext"/>
              <w:ind w:left="60" w:right="74"/>
              <w:rPr>
                <w:b/>
                <w:bCs/>
              </w:rPr>
            </w:pPr>
          </w:p>
        </w:tc>
        <w:tc>
          <w:tcPr>
            <w:tcW w:w="6984" w:type="dxa"/>
            <w:shd w:val="clear" w:color="auto" w:fill="F2F2F2" w:themeFill="background1" w:themeFillShade="F2"/>
          </w:tcPr>
          <w:p w14:paraId="7A91E40F" w14:textId="77777777" w:rsidR="00845C35" w:rsidRPr="007045B8" w:rsidRDefault="00845C35" w:rsidP="00845C35">
            <w:pPr>
              <w:pStyle w:val="Tabletext"/>
              <w:rPr>
                <w:b/>
                <w:bCs/>
              </w:rPr>
            </w:pPr>
          </w:p>
        </w:tc>
        <w:tc>
          <w:tcPr>
            <w:tcW w:w="675" w:type="dxa"/>
            <w:shd w:val="clear" w:color="auto" w:fill="F2F2F2" w:themeFill="background1" w:themeFillShade="F2"/>
          </w:tcPr>
          <w:p w14:paraId="49E70B69" w14:textId="77777777" w:rsidR="00845C35" w:rsidRPr="007045B8" w:rsidRDefault="00845C35" w:rsidP="00845C35">
            <w:pPr>
              <w:pStyle w:val="Tabletext"/>
              <w:rPr>
                <w:b/>
                <w:bCs/>
              </w:rPr>
            </w:pPr>
          </w:p>
        </w:tc>
      </w:tr>
      <w:tr w:rsidR="003F5E45" w:rsidRPr="00486C2D" w14:paraId="3A9D30BA" w14:textId="77777777" w:rsidTr="00F53641">
        <w:trPr>
          <w:trHeight w:val="280"/>
          <w:jc w:val="center"/>
        </w:trPr>
        <w:tc>
          <w:tcPr>
            <w:tcW w:w="985" w:type="dxa"/>
            <w:vMerge w:val="restart"/>
            <w:shd w:val="clear" w:color="auto" w:fill="FFFFFF" w:themeFill="background1"/>
          </w:tcPr>
          <w:p w14:paraId="001FA5E6" w14:textId="7B8422F6" w:rsidR="003F5E45" w:rsidRPr="00486C2D" w:rsidRDefault="003F5E45" w:rsidP="00845C35">
            <w:pPr>
              <w:pStyle w:val="Tabletext"/>
            </w:pPr>
            <w:r>
              <w:t>4</w:t>
            </w:r>
            <w:r w:rsidRPr="00486C2D">
              <w:t>.2.1</w:t>
            </w:r>
          </w:p>
        </w:tc>
        <w:tc>
          <w:tcPr>
            <w:tcW w:w="4383" w:type="dxa"/>
            <w:vMerge w:val="restart"/>
            <w:shd w:val="clear" w:color="auto" w:fill="FFFFFF" w:themeFill="background1"/>
          </w:tcPr>
          <w:p w14:paraId="592C0972" w14:textId="14BD780D" w:rsidR="003F5E45" w:rsidRPr="007045B8" w:rsidRDefault="00D466BA" w:rsidP="00845C35">
            <w:pPr>
              <w:pStyle w:val="Tabletext"/>
              <w:rPr>
                <w:b/>
                <w:bCs/>
                <w:i/>
                <w:iCs/>
              </w:rPr>
            </w:pPr>
            <w:r>
              <w:rPr>
                <w:i/>
                <w:iCs/>
              </w:rPr>
              <w:t>Plan</w:t>
            </w:r>
            <w:r w:rsidR="003F5E45" w:rsidRPr="007045B8">
              <w:rPr>
                <w:i/>
                <w:iCs/>
              </w:rPr>
              <w:t xml:space="preserve"> a VTS OJT learning session</w:t>
            </w:r>
            <w:r w:rsidR="006D1E31">
              <w:rPr>
                <w:i/>
                <w:iCs/>
              </w:rPr>
              <w:t>.</w:t>
            </w:r>
          </w:p>
        </w:tc>
        <w:tc>
          <w:tcPr>
            <w:tcW w:w="979" w:type="dxa"/>
            <w:shd w:val="clear" w:color="auto" w:fill="FFFFFF" w:themeFill="background1"/>
          </w:tcPr>
          <w:p w14:paraId="097350A8" w14:textId="3D050F93" w:rsidR="003F5E45" w:rsidRPr="00486C2D" w:rsidRDefault="003F5E45" w:rsidP="00845C35">
            <w:pPr>
              <w:pStyle w:val="Tabletext"/>
              <w:ind w:left="60" w:right="74"/>
            </w:pPr>
            <w:r>
              <w:t>4</w:t>
            </w:r>
            <w:r w:rsidRPr="00486C2D">
              <w:t>.2.1.1</w:t>
            </w:r>
          </w:p>
        </w:tc>
        <w:tc>
          <w:tcPr>
            <w:tcW w:w="6984" w:type="dxa"/>
            <w:shd w:val="clear" w:color="auto" w:fill="FFFFFF" w:themeFill="background1"/>
          </w:tcPr>
          <w:p w14:paraId="3680819E" w14:textId="1E76AE16" w:rsidR="003F5E45" w:rsidRDefault="003F5E45" w:rsidP="00845C35">
            <w:pPr>
              <w:pStyle w:val="Tabletext"/>
            </w:pPr>
            <w:r>
              <w:t xml:space="preserve">Plan a </w:t>
            </w:r>
            <w:proofErr w:type="gramStart"/>
            <w:r w:rsidR="001D7116">
              <w:t>lesson</w:t>
            </w:r>
            <w:proofErr w:type="gramEnd"/>
            <w:r>
              <w:t xml:space="preserve"> </w:t>
            </w:r>
          </w:p>
          <w:p w14:paraId="201B4CCF" w14:textId="77777777" w:rsidR="003F5E45" w:rsidRDefault="003F5E45" w:rsidP="00443EBE">
            <w:pPr>
              <w:pStyle w:val="Tabletext"/>
              <w:numPr>
                <w:ilvl w:val="0"/>
                <w:numId w:val="48"/>
              </w:numPr>
            </w:pPr>
            <w:r>
              <w:t>Learning objectives</w:t>
            </w:r>
          </w:p>
          <w:p w14:paraId="525E7771" w14:textId="34478758" w:rsidR="003F5E45" w:rsidRDefault="003F5E45" w:rsidP="00443EBE">
            <w:pPr>
              <w:pStyle w:val="Tabletext"/>
              <w:numPr>
                <w:ilvl w:val="0"/>
                <w:numId w:val="48"/>
              </w:numPr>
            </w:pPr>
            <w:r>
              <w:t>Training approach / Match training to session objective</w:t>
            </w:r>
          </w:p>
          <w:p w14:paraId="0D190684" w14:textId="77777777" w:rsidR="003F5E45" w:rsidRDefault="003F5E45" w:rsidP="00443EBE">
            <w:pPr>
              <w:pStyle w:val="Tabletext"/>
              <w:numPr>
                <w:ilvl w:val="0"/>
                <w:numId w:val="48"/>
              </w:numPr>
            </w:pPr>
            <w:r>
              <w:t xml:space="preserve">Assessment and evaluation </w:t>
            </w:r>
          </w:p>
          <w:p w14:paraId="44186034" w14:textId="77777777" w:rsidR="003F5E45" w:rsidRDefault="003F5E45" w:rsidP="00443EBE">
            <w:pPr>
              <w:pStyle w:val="Tabletext"/>
              <w:numPr>
                <w:ilvl w:val="0"/>
                <w:numId w:val="48"/>
              </w:numPr>
            </w:pPr>
            <w:r>
              <w:t>Training aids / reference material</w:t>
            </w:r>
          </w:p>
          <w:p w14:paraId="27E9F0A9" w14:textId="40ED1544" w:rsidR="003F5E45" w:rsidRPr="00486C2D" w:rsidRDefault="003F5E45" w:rsidP="00443EBE">
            <w:pPr>
              <w:pStyle w:val="Tabletext"/>
              <w:numPr>
                <w:ilvl w:val="0"/>
                <w:numId w:val="48"/>
              </w:numPr>
            </w:pPr>
            <w:r>
              <w:t xml:space="preserve">Timing / time limit </w:t>
            </w:r>
          </w:p>
        </w:tc>
        <w:tc>
          <w:tcPr>
            <w:tcW w:w="675" w:type="dxa"/>
            <w:shd w:val="clear" w:color="auto" w:fill="FFFFFF" w:themeFill="background1"/>
          </w:tcPr>
          <w:p w14:paraId="54C23CA4" w14:textId="3B632B7A" w:rsidR="003F5E45" w:rsidRPr="00486C2D" w:rsidRDefault="003F5E45" w:rsidP="00845C35">
            <w:pPr>
              <w:pStyle w:val="Tabletext"/>
            </w:pPr>
            <w:r>
              <w:t>4</w:t>
            </w:r>
          </w:p>
        </w:tc>
      </w:tr>
      <w:tr w:rsidR="003F5E45" w:rsidRPr="00486C2D" w14:paraId="770481C6" w14:textId="77777777" w:rsidTr="009121B4">
        <w:trPr>
          <w:trHeight w:val="393"/>
          <w:jc w:val="center"/>
        </w:trPr>
        <w:tc>
          <w:tcPr>
            <w:tcW w:w="985" w:type="dxa"/>
            <w:vMerge/>
            <w:shd w:val="clear" w:color="auto" w:fill="FFFFFF" w:themeFill="background1"/>
          </w:tcPr>
          <w:p w14:paraId="3B631E8C" w14:textId="77777777" w:rsidR="003F5E45" w:rsidRPr="00486C2D" w:rsidRDefault="003F5E45" w:rsidP="00845C35">
            <w:pPr>
              <w:pStyle w:val="Tabletext"/>
            </w:pPr>
          </w:p>
        </w:tc>
        <w:tc>
          <w:tcPr>
            <w:tcW w:w="4383" w:type="dxa"/>
            <w:vMerge/>
            <w:shd w:val="clear" w:color="auto" w:fill="FFFFFF" w:themeFill="background1"/>
          </w:tcPr>
          <w:p w14:paraId="6497A591" w14:textId="77777777" w:rsidR="003F5E45" w:rsidRPr="007045B8" w:rsidRDefault="003F5E45" w:rsidP="00845C35">
            <w:pPr>
              <w:pStyle w:val="Tabletext"/>
              <w:rPr>
                <w:i/>
                <w:iCs/>
              </w:rPr>
            </w:pPr>
          </w:p>
        </w:tc>
        <w:tc>
          <w:tcPr>
            <w:tcW w:w="979" w:type="dxa"/>
            <w:shd w:val="clear" w:color="auto" w:fill="FFFFFF" w:themeFill="background1"/>
          </w:tcPr>
          <w:p w14:paraId="28B79B2C" w14:textId="7F002581" w:rsidR="003F5E45" w:rsidRPr="00486C2D" w:rsidRDefault="003F5E45" w:rsidP="00845C35">
            <w:pPr>
              <w:pStyle w:val="Tabletext"/>
              <w:ind w:left="60" w:right="74"/>
            </w:pPr>
            <w:r>
              <w:t>4</w:t>
            </w:r>
            <w:r w:rsidRPr="00486C2D">
              <w:t>.2.1.2</w:t>
            </w:r>
          </w:p>
        </w:tc>
        <w:tc>
          <w:tcPr>
            <w:tcW w:w="6984" w:type="dxa"/>
            <w:shd w:val="clear" w:color="auto" w:fill="FFFFFF" w:themeFill="background1"/>
          </w:tcPr>
          <w:p w14:paraId="26C8A540" w14:textId="699FF5FA" w:rsidR="003F5E45" w:rsidRPr="00486C2D" w:rsidRDefault="003F5E45" w:rsidP="00845C35">
            <w:pPr>
              <w:pStyle w:val="Tabletext"/>
            </w:pPr>
            <w:r>
              <w:t>Develop a lesson plan</w:t>
            </w:r>
          </w:p>
        </w:tc>
        <w:tc>
          <w:tcPr>
            <w:tcW w:w="675" w:type="dxa"/>
            <w:shd w:val="clear" w:color="auto" w:fill="FFFFFF" w:themeFill="background1"/>
          </w:tcPr>
          <w:p w14:paraId="7A785FEA" w14:textId="177089C9" w:rsidR="003F5E45" w:rsidRPr="00486C2D" w:rsidRDefault="006E3B09" w:rsidP="00845C35">
            <w:pPr>
              <w:pStyle w:val="Tabletext"/>
            </w:pPr>
            <w:r>
              <w:t>4</w:t>
            </w:r>
          </w:p>
        </w:tc>
      </w:tr>
      <w:tr w:rsidR="003F5E45" w:rsidRPr="00486C2D" w14:paraId="65CBA095" w14:textId="77777777" w:rsidTr="00F53641">
        <w:trPr>
          <w:trHeight w:val="368"/>
          <w:jc w:val="center"/>
        </w:trPr>
        <w:tc>
          <w:tcPr>
            <w:tcW w:w="985" w:type="dxa"/>
            <w:vMerge/>
            <w:shd w:val="clear" w:color="auto" w:fill="FFFFFF" w:themeFill="background1"/>
          </w:tcPr>
          <w:p w14:paraId="1821E424" w14:textId="77777777" w:rsidR="003F5E45" w:rsidRDefault="003F5E45" w:rsidP="00845C35">
            <w:pPr>
              <w:pStyle w:val="Tabletext"/>
            </w:pPr>
          </w:p>
        </w:tc>
        <w:tc>
          <w:tcPr>
            <w:tcW w:w="4383" w:type="dxa"/>
            <w:vMerge/>
            <w:shd w:val="clear" w:color="auto" w:fill="FFFFFF" w:themeFill="background1"/>
          </w:tcPr>
          <w:p w14:paraId="6739E6DB" w14:textId="77777777" w:rsidR="003F5E45" w:rsidRPr="007045B8" w:rsidRDefault="003F5E45" w:rsidP="00845C35">
            <w:pPr>
              <w:pStyle w:val="Tabletext"/>
              <w:rPr>
                <w:i/>
                <w:iCs/>
              </w:rPr>
            </w:pPr>
          </w:p>
        </w:tc>
        <w:tc>
          <w:tcPr>
            <w:tcW w:w="979" w:type="dxa"/>
            <w:shd w:val="clear" w:color="auto" w:fill="FFFFFF" w:themeFill="background1"/>
          </w:tcPr>
          <w:p w14:paraId="335A5F16" w14:textId="0AADAE78" w:rsidR="003F5E45" w:rsidRDefault="003F5E45" w:rsidP="00845C35">
            <w:pPr>
              <w:pStyle w:val="Tabletext"/>
              <w:ind w:left="60" w:right="74"/>
            </w:pPr>
            <w:r>
              <w:t>4.2.1.3</w:t>
            </w:r>
          </w:p>
        </w:tc>
        <w:tc>
          <w:tcPr>
            <w:tcW w:w="6984" w:type="dxa"/>
            <w:shd w:val="clear" w:color="auto" w:fill="FFFFFF" w:themeFill="background1"/>
          </w:tcPr>
          <w:p w14:paraId="2CFEAEAD" w14:textId="4EF619FB" w:rsidR="003F5E45" w:rsidRDefault="003F5E45" w:rsidP="00845C35">
            <w:pPr>
              <w:pStyle w:val="Tabletext"/>
            </w:pPr>
            <w:r>
              <w:t>Prepare for One-on-one presentation</w:t>
            </w:r>
          </w:p>
        </w:tc>
        <w:tc>
          <w:tcPr>
            <w:tcW w:w="675" w:type="dxa"/>
            <w:shd w:val="clear" w:color="auto" w:fill="FFFFFF" w:themeFill="background1"/>
          </w:tcPr>
          <w:p w14:paraId="417FFAF7" w14:textId="2CE01164" w:rsidR="003F5E45" w:rsidRDefault="006E3B09" w:rsidP="00845C35">
            <w:pPr>
              <w:pStyle w:val="Tabletext"/>
            </w:pPr>
            <w:r>
              <w:t>4</w:t>
            </w:r>
          </w:p>
        </w:tc>
      </w:tr>
      <w:tr w:rsidR="003F5E45" w:rsidRPr="00486C2D" w14:paraId="7BFE1545" w14:textId="77777777" w:rsidTr="00F53641">
        <w:trPr>
          <w:trHeight w:val="368"/>
          <w:jc w:val="center"/>
        </w:trPr>
        <w:tc>
          <w:tcPr>
            <w:tcW w:w="985" w:type="dxa"/>
            <w:vMerge/>
            <w:shd w:val="clear" w:color="auto" w:fill="FFFFFF" w:themeFill="background1"/>
          </w:tcPr>
          <w:p w14:paraId="79347DC5" w14:textId="77777777" w:rsidR="003F5E45" w:rsidRDefault="003F5E45" w:rsidP="00845C35">
            <w:pPr>
              <w:pStyle w:val="Tabletext"/>
            </w:pPr>
          </w:p>
        </w:tc>
        <w:tc>
          <w:tcPr>
            <w:tcW w:w="4383" w:type="dxa"/>
            <w:vMerge/>
            <w:shd w:val="clear" w:color="auto" w:fill="FFFFFF" w:themeFill="background1"/>
          </w:tcPr>
          <w:p w14:paraId="6DC9D896" w14:textId="77777777" w:rsidR="003F5E45" w:rsidRPr="007045B8" w:rsidRDefault="003F5E45" w:rsidP="00845C35">
            <w:pPr>
              <w:pStyle w:val="Tabletext"/>
              <w:rPr>
                <w:i/>
                <w:iCs/>
              </w:rPr>
            </w:pPr>
          </w:p>
        </w:tc>
        <w:tc>
          <w:tcPr>
            <w:tcW w:w="979" w:type="dxa"/>
            <w:shd w:val="clear" w:color="auto" w:fill="FFFFFF" w:themeFill="background1"/>
          </w:tcPr>
          <w:p w14:paraId="7386F397" w14:textId="359CE5ED" w:rsidR="003F5E45" w:rsidRDefault="003F5E45" w:rsidP="00845C35">
            <w:pPr>
              <w:pStyle w:val="Tabletext"/>
              <w:ind w:left="60" w:right="74"/>
            </w:pPr>
            <w:r>
              <w:t>4.2.1.4</w:t>
            </w:r>
          </w:p>
        </w:tc>
        <w:tc>
          <w:tcPr>
            <w:tcW w:w="6984" w:type="dxa"/>
            <w:shd w:val="clear" w:color="auto" w:fill="FFFFFF" w:themeFill="background1"/>
          </w:tcPr>
          <w:p w14:paraId="1B3BE6DD" w14:textId="1E84D392" w:rsidR="003F5E45" w:rsidRDefault="003F5E45" w:rsidP="00845C35">
            <w:pPr>
              <w:pStyle w:val="Tabletext"/>
            </w:pPr>
            <w:r>
              <w:t>Prepare for Group presentation (min of 2 trainees)</w:t>
            </w:r>
          </w:p>
        </w:tc>
        <w:tc>
          <w:tcPr>
            <w:tcW w:w="675" w:type="dxa"/>
            <w:shd w:val="clear" w:color="auto" w:fill="FFFFFF" w:themeFill="background1"/>
          </w:tcPr>
          <w:p w14:paraId="64145B43" w14:textId="4C4BC884" w:rsidR="003F5E45" w:rsidRDefault="006E3B09" w:rsidP="00845C35">
            <w:pPr>
              <w:pStyle w:val="Tabletext"/>
            </w:pPr>
            <w:r>
              <w:t>4</w:t>
            </w:r>
          </w:p>
        </w:tc>
      </w:tr>
      <w:tr w:rsidR="00845C35" w:rsidRPr="00486C2D" w14:paraId="22449F57" w14:textId="77777777" w:rsidTr="00F53641">
        <w:trPr>
          <w:trHeight w:val="368"/>
          <w:jc w:val="center"/>
        </w:trPr>
        <w:tc>
          <w:tcPr>
            <w:tcW w:w="985" w:type="dxa"/>
            <w:vMerge w:val="restart"/>
            <w:shd w:val="clear" w:color="auto" w:fill="FFFFFF" w:themeFill="background1"/>
          </w:tcPr>
          <w:p w14:paraId="5EFC0610" w14:textId="5B54DE2B" w:rsidR="00845C35" w:rsidRPr="00486C2D" w:rsidRDefault="00845C35" w:rsidP="00845C35">
            <w:pPr>
              <w:pStyle w:val="Tabletext"/>
            </w:pPr>
            <w:r>
              <w:t>4</w:t>
            </w:r>
            <w:r w:rsidRPr="00486C2D">
              <w:t>.2.2</w:t>
            </w:r>
          </w:p>
        </w:tc>
        <w:tc>
          <w:tcPr>
            <w:tcW w:w="4383" w:type="dxa"/>
            <w:vMerge w:val="restart"/>
            <w:shd w:val="clear" w:color="auto" w:fill="FFFFFF" w:themeFill="background1"/>
          </w:tcPr>
          <w:p w14:paraId="05816B7C" w14:textId="211EE3F2" w:rsidR="00845C35" w:rsidRPr="007045B8" w:rsidRDefault="00D466BA" w:rsidP="00845C35">
            <w:pPr>
              <w:pStyle w:val="Tabletext"/>
              <w:rPr>
                <w:i/>
                <w:iCs/>
              </w:rPr>
            </w:pPr>
            <w:r>
              <w:rPr>
                <w:i/>
                <w:iCs/>
              </w:rPr>
              <w:t>Demonstrate</w:t>
            </w:r>
            <w:r w:rsidR="00845C35" w:rsidRPr="007045B8">
              <w:rPr>
                <w:i/>
                <w:iCs/>
              </w:rPr>
              <w:t xml:space="preserve"> a VTS OJT learning session</w:t>
            </w:r>
            <w:r>
              <w:rPr>
                <w:i/>
                <w:iCs/>
              </w:rPr>
              <w:t>.</w:t>
            </w:r>
          </w:p>
        </w:tc>
        <w:tc>
          <w:tcPr>
            <w:tcW w:w="979" w:type="dxa"/>
            <w:shd w:val="clear" w:color="auto" w:fill="FFFFFF" w:themeFill="background1"/>
          </w:tcPr>
          <w:p w14:paraId="51051517" w14:textId="2490BFC0" w:rsidR="00845C35" w:rsidRPr="00486C2D" w:rsidRDefault="00845C35" w:rsidP="00845C35">
            <w:pPr>
              <w:pStyle w:val="Tabletext"/>
              <w:ind w:left="60" w:right="74"/>
            </w:pPr>
            <w:r>
              <w:t>4</w:t>
            </w:r>
            <w:r w:rsidRPr="00486C2D">
              <w:t>.2.2.1</w:t>
            </w:r>
          </w:p>
        </w:tc>
        <w:tc>
          <w:tcPr>
            <w:tcW w:w="6984" w:type="dxa"/>
            <w:shd w:val="clear" w:color="auto" w:fill="FFFFFF" w:themeFill="background1"/>
          </w:tcPr>
          <w:p w14:paraId="4B06F12A" w14:textId="25D8A2EC" w:rsidR="00845C35" w:rsidRPr="00486C2D" w:rsidRDefault="00845C35" w:rsidP="00845C35">
            <w:pPr>
              <w:pStyle w:val="Tabletext"/>
            </w:pPr>
            <w:r>
              <w:t>Use identified methodology</w:t>
            </w:r>
          </w:p>
        </w:tc>
        <w:tc>
          <w:tcPr>
            <w:tcW w:w="675" w:type="dxa"/>
            <w:shd w:val="clear" w:color="auto" w:fill="FFFFFF" w:themeFill="background1"/>
          </w:tcPr>
          <w:p w14:paraId="645EC1FB" w14:textId="3D49FBCA" w:rsidR="00845C35" w:rsidRPr="00486C2D" w:rsidRDefault="00845C35" w:rsidP="00845C35">
            <w:pPr>
              <w:pStyle w:val="Tabletext"/>
            </w:pPr>
            <w:r>
              <w:t>4</w:t>
            </w:r>
          </w:p>
        </w:tc>
      </w:tr>
      <w:tr w:rsidR="00845C35" w:rsidRPr="00486C2D" w14:paraId="736C1E0B" w14:textId="77777777" w:rsidTr="00F53641">
        <w:trPr>
          <w:trHeight w:val="280"/>
          <w:jc w:val="center"/>
        </w:trPr>
        <w:tc>
          <w:tcPr>
            <w:tcW w:w="985" w:type="dxa"/>
            <w:vMerge/>
            <w:shd w:val="clear" w:color="auto" w:fill="FFFFFF" w:themeFill="background1"/>
          </w:tcPr>
          <w:p w14:paraId="3DA18853" w14:textId="77777777" w:rsidR="00845C35" w:rsidRPr="00486C2D" w:rsidRDefault="00845C35" w:rsidP="00845C35">
            <w:pPr>
              <w:pStyle w:val="Tabletext"/>
            </w:pPr>
          </w:p>
        </w:tc>
        <w:tc>
          <w:tcPr>
            <w:tcW w:w="4383" w:type="dxa"/>
            <w:vMerge/>
            <w:shd w:val="clear" w:color="auto" w:fill="FFFFFF" w:themeFill="background1"/>
          </w:tcPr>
          <w:p w14:paraId="78F7A912" w14:textId="77777777" w:rsidR="00845C35" w:rsidRPr="007045B8" w:rsidRDefault="00845C35" w:rsidP="00845C35">
            <w:pPr>
              <w:pStyle w:val="Tabletext"/>
              <w:rPr>
                <w:i/>
                <w:iCs/>
              </w:rPr>
            </w:pPr>
          </w:p>
        </w:tc>
        <w:tc>
          <w:tcPr>
            <w:tcW w:w="979" w:type="dxa"/>
            <w:shd w:val="clear" w:color="auto" w:fill="FFFFFF" w:themeFill="background1"/>
          </w:tcPr>
          <w:p w14:paraId="501E1E56" w14:textId="0B206262" w:rsidR="00845C35" w:rsidRPr="00486C2D" w:rsidRDefault="00845C35" w:rsidP="00845C35">
            <w:pPr>
              <w:pStyle w:val="Tabletext"/>
              <w:ind w:left="60" w:right="74"/>
            </w:pPr>
            <w:r>
              <w:t>4</w:t>
            </w:r>
            <w:r w:rsidRPr="00486C2D">
              <w:t>.2.2.2</w:t>
            </w:r>
          </w:p>
        </w:tc>
        <w:tc>
          <w:tcPr>
            <w:tcW w:w="6984" w:type="dxa"/>
            <w:shd w:val="clear" w:color="auto" w:fill="FFFFFF" w:themeFill="background1"/>
          </w:tcPr>
          <w:p w14:paraId="2E7E9A64" w14:textId="02F38F2D" w:rsidR="00845C35" w:rsidRPr="00486C2D" w:rsidRDefault="00845C35" w:rsidP="00845C35">
            <w:pPr>
              <w:pStyle w:val="Tabletext"/>
            </w:pPr>
            <w:r>
              <w:t>One-on-one</w:t>
            </w:r>
            <w:r w:rsidR="005C6FE2">
              <w:t xml:space="preserve"> environment</w:t>
            </w:r>
          </w:p>
        </w:tc>
        <w:tc>
          <w:tcPr>
            <w:tcW w:w="675" w:type="dxa"/>
            <w:shd w:val="clear" w:color="auto" w:fill="FFFFFF" w:themeFill="background1"/>
          </w:tcPr>
          <w:p w14:paraId="49F5BD4D" w14:textId="503D680A" w:rsidR="00845C35" w:rsidRPr="00486C2D" w:rsidRDefault="005C6FE2" w:rsidP="00845C35">
            <w:pPr>
              <w:pStyle w:val="Tabletext"/>
            </w:pPr>
            <w:r>
              <w:t>4</w:t>
            </w:r>
          </w:p>
        </w:tc>
      </w:tr>
      <w:tr w:rsidR="003F5E45" w:rsidRPr="00486C2D" w14:paraId="150ABFDE" w14:textId="77777777" w:rsidTr="003F5E45">
        <w:trPr>
          <w:trHeight w:val="375"/>
          <w:jc w:val="center"/>
        </w:trPr>
        <w:tc>
          <w:tcPr>
            <w:tcW w:w="985" w:type="dxa"/>
            <w:vMerge/>
            <w:shd w:val="clear" w:color="auto" w:fill="FFFFFF" w:themeFill="background1"/>
          </w:tcPr>
          <w:p w14:paraId="15C97B7E" w14:textId="77777777" w:rsidR="003F5E45" w:rsidRPr="00486C2D" w:rsidRDefault="003F5E45" w:rsidP="00845C35">
            <w:pPr>
              <w:pStyle w:val="Tabletext"/>
            </w:pPr>
          </w:p>
        </w:tc>
        <w:tc>
          <w:tcPr>
            <w:tcW w:w="4383" w:type="dxa"/>
            <w:vMerge/>
            <w:shd w:val="clear" w:color="auto" w:fill="FFFFFF" w:themeFill="background1"/>
          </w:tcPr>
          <w:p w14:paraId="6D934F09" w14:textId="77777777" w:rsidR="003F5E45" w:rsidRPr="007045B8" w:rsidRDefault="003F5E45" w:rsidP="00845C35">
            <w:pPr>
              <w:pStyle w:val="Tabletext"/>
              <w:rPr>
                <w:i/>
                <w:iCs/>
              </w:rPr>
            </w:pPr>
          </w:p>
        </w:tc>
        <w:tc>
          <w:tcPr>
            <w:tcW w:w="979" w:type="dxa"/>
            <w:shd w:val="clear" w:color="auto" w:fill="FFFFFF" w:themeFill="background1"/>
          </w:tcPr>
          <w:p w14:paraId="474C0A4C" w14:textId="514FBF3D" w:rsidR="003F5E45" w:rsidRPr="00486C2D" w:rsidRDefault="003F5E45" w:rsidP="00845C35">
            <w:pPr>
              <w:pStyle w:val="Tabletext"/>
              <w:ind w:left="60" w:right="74"/>
            </w:pPr>
            <w:r>
              <w:t>4</w:t>
            </w:r>
            <w:r w:rsidRPr="00486C2D">
              <w:t>.2.2.3</w:t>
            </w:r>
          </w:p>
        </w:tc>
        <w:tc>
          <w:tcPr>
            <w:tcW w:w="6984" w:type="dxa"/>
            <w:shd w:val="clear" w:color="auto" w:fill="FFFFFF" w:themeFill="background1"/>
          </w:tcPr>
          <w:p w14:paraId="4B33F387" w14:textId="24B671CA" w:rsidR="003F5E45" w:rsidRPr="00486C2D" w:rsidRDefault="003F5E45" w:rsidP="00845C35">
            <w:pPr>
              <w:pStyle w:val="Tabletext"/>
            </w:pPr>
            <w:r>
              <w:t>Group presentation (min of 2 trainees)</w:t>
            </w:r>
          </w:p>
        </w:tc>
        <w:tc>
          <w:tcPr>
            <w:tcW w:w="675" w:type="dxa"/>
            <w:shd w:val="clear" w:color="auto" w:fill="FFFFFF" w:themeFill="background1"/>
          </w:tcPr>
          <w:p w14:paraId="23126DCB" w14:textId="4E195C8F" w:rsidR="003F5E45" w:rsidRPr="00486C2D" w:rsidRDefault="005C6FE2" w:rsidP="00845C35">
            <w:pPr>
              <w:pStyle w:val="Tabletext"/>
            </w:pPr>
            <w:r>
              <w:t>4</w:t>
            </w:r>
          </w:p>
        </w:tc>
      </w:tr>
      <w:tr w:rsidR="00845C35" w:rsidRPr="00486C2D" w14:paraId="6AE51062" w14:textId="77777777" w:rsidTr="00F53641">
        <w:trPr>
          <w:trHeight w:val="280"/>
          <w:jc w:val="center"/>
        </w:trPr>
        <w:tc>
          <w:tcPr>
            <w:tcW w:w="985" w:type="dxa"/>
            <w:vMerge w:val="restart"/>
            <w:shd w:val="clear" w:color="auto" w:fill="FFFFFF" w:themeFill="background1"/>
          </w:tcPr>
          <w:p w14:paraId="76B03120" w14:textId="711C9C2E" w:rsidR="00845C35" w:rsidRPr="00486C2D" w:rsidRDefault="00845C35" w:rsidP="00845C35">
            <w:pPr>
              <w:pStyle w:val="Tabletext"/>
            </w:pPr>
            <w:r>
              <w:t>4</w:t>
            </w:r>
            <w:r w:rsidRPr="00486C2D">
              <w:t>.2.</w:t>
            </w:r>
            <w:r>
              <w:t>3</w:t>
            </w:r>
          </w:p>
        </w:tc>
        <w:tc>
          <w:tcPr>
            <w:tcW w:w="4383" w:type="dxa"/>
            <w:vMerge w:val="restart"/>
            <w:shd w:val="clear" w:color="auto" w:fill="FFFFFF" w:themeFill="background1"/>
          </w:tcPr>
          <w:p w14:paraId="605997DA" w14:textId="057B2397" w:rsidR="00845C35" w:rsidRPr="007045B8" w:rsidRDefault="00845C35" w:rsidP="00845C35">
            <w:pPr>
              <w:pStyle w:val="Tabletext"/>
              <w:rPr>
                <w:b/>
                <w:bCs/>
                <w:i/>
                <w:iCs/>
              </w:rPr>
            </w:pPr>
            <w:r w:rsidRPr="007045B8">
              <w:rPr>
                <w:i/>
                <w:iCs/>
              </w:rPr>
              <w:t xml:space="preserve">Explain the use of simulation in VTS OJT </w:t>
            </w:r>
          </w:p>
        </w:tc>
        <w:tc>
          <w:tcPr>
            <w:tcW w:w="979" w:type="dxa"/>
            <w:shd w:val="clear" w:color="auto" w:fill="FFFFFF" w:themeFill="background1"/>
          </w:tcPr>
          <w:p w14:paraId="68237084" w14:textId="45706C7C" w:rsidR="00845C35" w:rsidRPr="00486C2D" w:rsidRDefault="00845C35" w:rsidP="00845C35">
            <w:pPr>
              <w:pStyle w:val="Tabletext"/>
              <w:ind w:left="60" w:right="74"/>
            </w:pPr>
            <w:r>
              <w:t>4</w:t>
            </w:r>
            <w:r w:rsidRPr="00486C2D">
              <w:t>.2.</w:t>
            </w:r>
            <w:r>
              <w:t>3</w:t>
            </w:r>
            <w:r w:rsidRPr="00486C2D">
              <w:t>.1</w:t>
            </w:r>
          </w:p>
        </w:tc>
        <w:tc>
          <w:tcPr>
            <w:tcW w:w="6984" w:type="dxa"/>
            <w:shd w:val="clear" w:color="auto" w:fill="FFFFFF" w:themeFill="background1"/>
          </w:tcPr>
          <w:p w14:paraId="040D843A" w14:textId="77777777" w:rsidR="00845C35" w:rsidRDefault="00936254" w:rsidP="00845C35">
            <w:pPr>
              <w:pStyle w:val="Tabletext"/>
            </w:pPr>
            <w:r>
              <w:t xml:space="preserve">Training activities such as: </w:t>
            </w:r>
          </w:p>
          <w:p w14:paraId="1475F271" w14:textId="77777777" w:rsidR="00FB3CC6" w:rsidRDefault="00FB3CC6" w:rsidP="00090D88">
            <w:pPr>
              <w:pStyle w:val="Tabletext"/>
              <w:numPr>
                <w:ilvl w:val="0"/>
                <w:numId w:val="43"/>
              </w:numPr>
            </w:pPr>
            <w:r>
              <w:t xml:space="preserve">Interaction for seldom seen </w:t>
            </w:r>
            <w:proofErr w:type="gramStart"/>
            <w:r>
              <w:t>scenario</w:t>
            </w:r>
            <w:proofErr w:type="gramEnd"/>
          </w:p>
          <w:p w14:paraId="32A06E7E" w14:textId="7C1F3E61" w:rsidR="000F4903" w:rsidRPr="00486C2D" w:rsidRDefault="000F4903" w:rsidP="00090D88">
            <w:pPr>
              <w:pStyle w:val="Tabletext"/>
              <w:numPr>
                <w:ilvl w:val="0"/>
                <w:numId w:val="43"/>
              </w:numPr>
            </w:pPr>
            <w:r>
              <w:t xml:space="preserve">Element of case study </w:t>
            </w:r>
          </w:p>
        </w:tc>
        <w:tc>
          <w:tcPr>
            <w:tcW w:w="675" w:type="dxa"/>
            <w:shd w:val="clear" w:color="auto" w:fill="FFFFFF" w:themeFill="background1"/>
          </w:tcPr>
          <w:p w14:paraId="4FBB98E3" w14:textId="77777777" w:rsidR="00845C35" w:rsidRPr="00486C2D" w:rsidRDefault="00845C35" w:rsidP="00845C35">
            <w:pPr>
              <w:pStyle w:val="Tabletext"/>
            </w:pPr>
            <w:r>
              <w:t>3</w:t>
            </w:r>
          </w:p>
        </w:tc>
      </w:tr>
      <w:tr w:rsidR="00845C35" w:rsidRPr="00486C2D" w14:paraId="0B6330FA" w14:textId="77777777" w:rsidTr="00F53641">
        <w:trPr>
          <w:trHeight w:val="280"/>
          <w:jc w:val="center"/>
        </w:trPr>
        <w:tc>
          <w:tcPr>
            <w:tcW w:w="985" w:type="dxa"/>
            <w:vMerge/>
            <w:shd w:val="clear" w:color="auto" w:fill="FFFFFF" w:themeFill="background1"/>
          </w:tcPr>
          <w:p w14:paraId="70B26A39" w14:textId="77777777" w:rsidR="00845C35" w:rsidRDefault="00845C35" w:rsidP="00845C35">
            <w:pPr>
              <w:pStyle w:val="Tabletext"/>
            </w:pPr>
          </w:p>
        </w:tc>
        <w:tc>
          <w:tcPr>
            <w:tcW w:w="4383" w:type="dxa"/>
            <w:vMerge/>
            <w:shd w:val="clear" w:color="auto" w:fill="FFFFFF" w:themeFill="background1"/>
          </w:tcPr>
          <w:p w14:paraId="07A1F8D5" w14:textId="77777777" w:rsidR="00845C35" w:rsidRPr="007045B8" w:rsidRDefault="00845C35" w:rsidP="00845C35">
            <w:pPr>
              <w:pStyle w:val="Tabletext"/>
              <w:rPr>
                <w:i/>
                <w:iCs/>
              </w:rPr>
            </w:pPr>
          </w:p>
        </w:tc>
        <w:tc>
          <w:tcPr>
            <w:tcW w:w="979" w:type="dxa"/>
            <w:shd w:val="clear" w:color="auto" w:fill="FFFFFF" w:themeFill="background1"/>
          </w:tcPr>
          <w:p w14:paraId="6BD3BB0C" w14:textId="27B5ED94" w:rsidR="00845C35" w:rsidRDefault="00845C35" w:rsidP="00845C35">
            <w:pPr>
              <w:pStyle w:val="Tabletext"/>
              <w:ind w:left="60" w:right="74"/>
            </w:pPr>
            <w:r>
              <w:t>4.2.3.2</w:t>
            </w:r>
          </w:p>
        </w:tc>
        <w:tc>
          <w:tcPr>
            <w:tcW w:w="6984" w:type="dxa"/>
            <w:shd w:val="clear" w:color="auto" w:fill="FFFFFF" w:themeFill="background1"/>
          </w:tcPr>
          <w:p w14:paraId="0FE975BF" w14:textId="77777777" w:rsidR="00845C35" w:rsidRDefault="000F4903" w:rsidP="00845C35">
            <w:pPr>
              <w:pStyle w:val="Tabletext"/>
            </w:pPr>
            <w:r>
              <w:t xml:space="preserve">Assessment activities such as: </w:t>
            </w:r>
          </w:p>
          <w:p w14:paraId="0BF1DB70" w14:textId="77777777" w:rsidR="000F4903" w:rsidRDefault="000F4903" w:rsidP="00090D88">
            <w:pPr>
              <w:pStyle w:val="Tabletext"/>
              <w:numPr>
                <w:ilvl w:val="0"/>
                <w:numId w:val="44"/>
              </w:numPr>
            </w:pPr>
            <w:r>
              <w:t xml:space="preserve">Assess on seldom seen </w:t>
            </w:r>
            <w:proofErr w:type="gramStart"/>
            <w:r>
              <w:t>scenarios</w:t>
            </w:r>
            <w:proofErr w:type="gramEnd"/>
          </w:p>
          <w:p w14:paraId="34BBB9FD" w14:textId="4969D289" w:rsidR="000F4903" w:rsidRDefault="000F4903" w:rsidP="00090D88">
            <w:pPr>
              <w:pStyle w:val="Tabletext"/>
              <w:numPr>
                <w:ilvl w:val="0"/>
                <w:numId w:val="44"/>
              </w:numPr>
            </w:pPr>
            <w:r>
              <w:t xml:space="preserve">Confirming competence </w:t>
            </w:r>
          </w:p>
        </w:tc>
        <w:tc>
          <w:tcPr>
            <w:tcW w:w="675" w:type="dxa"/>
            <w:shd w:val="clear" w:color="auto" w:fill="FFFFFF" w:themeFill="background1"/>
          </w:tcPr>
          <w:p w14:paraId="20DAF7DA" w14:textId="3E4D8C95" w:rsidR="00845C35" w:rsidRDefault="005C6FE2" w:rsidP="00845C35">
            <w:pPr>
              <w:pStyle w:val="Tabletext"/>
            </w:pPr>
            <w:r>
              <w:t>3</w:t>
            </w:r>
          </w:p>
        </w:tc>
      </w:tr>
      <w:tr w:rsidR="00845C35" w:rsidRPr="00486C2D" w14:paraId="3C40740B" w14:textId="77777777" w:rsidTr="009C7198">
        <w:trPr>
          <w:trHeight w:val="70"/>
          <w:jc w:val="center"/>
        </w:trPr>
        <w:tc>
          <w:tcPr>
            <w:tcW w:w="985" w:type="dxa"/>
            <w:vMerge w:val="restart"/>
            <w:shd w:val="clear" w:color="auto" w:fill="auto"/>
          </w:tcPr>
          <w:p w14:paraId="6BF4A2F4" w14:textId="24D3291A" w:rsidR="00845C35" w:rsidRDefault="00845C35" w:rsidP="00845C35">
            <w:pPr>
              <w:pStyle w:val="Tabletext"/>
            </w:pPr>
            <w:r>
              <w:t>4</w:t>
            </w:r>
            <w:r w:rsidRPr="00486C2D">
              <w:t>.2.</w:t>
            </w:r>
            <w:r w:rsidR="003F5E45">
              <w:t>4</w:t>
            </w:r>
          </w:p>
        </w:tc>
        <w:tc>
          <w:tcPr>
            <w:tcW w:w="4383" w:type="dxa"/>
            <w:vMerge w:val="restart"/>
            <w:shd w:val="clear" w:color="auto" w:fill="auto"/>
          </w:tcPr>
          <w:p w14:paraId="231C568A" w14:textId="3B77CE27" w:rsidR="00845C35" w:rsidRPr="007045B8" w:rsidRDefault="00845C35" w:rsidP="00845C35">
            <w:pPr>
              <w:pStyle w:val="Tabletext"/>
              <w:rPr>
                <w:b/>
                <w:bCs/>
                <w:i/>
                <w:iCs/>
              </w:rPr>
            </w:pPr>
            <w:r w:rsidRPr="007045B8">
              <w:rPr>
                <w:i/>
                <w:iCs/>
              </w:rPr>
              <w:t xml:space="preserve">Describe options to support the trainee in VTS OJT  </w:t>
            </w:r>
          </w:p>
        </w:tc>
        <w:tc>
          <w:tcPr>
            <w:tcW w:w="979" w:type="dxa"/>
            <w:shd w:val="clear" w:color="auto" w:fill="auto"/>
          </w:tcPr>
          <w:p w14:paraId="1130B531" w14:textId="5E7CB0CF" w:rsidR="00845C35" w:rsidRPr="00486C2D" w:rsidRDefault="00845C35" w:rsidP="00845C35">
            <w:pPr>
              <w:pStyle w:val="Tabletext"/>
              <w:ind w:left="60" w:right="74"/>
            </w:pPr>
            <w:r>
              <w:t>4</w:t>
            </w:r>
            <w:r w:rsidRPr="00486C2D">
              <w:t>.2.</w:t>
            </w:r>
            <w:r w:rsidR="003F5E45">
              <w:t>4</w:t>
            </w:r>
            <w:r w:rsidRPr="00486C2D">
              <w:t>.1</w:t>
            </w:r>
          </w:p>
        </w:tc>
        <w:tc>
          <w:tcPr>
            <w:tcW w:w="6984" w:type="dxa"/>
            <w:shd w:val="clear" w:color="auto" w:fill="auto"/>
          </w:tcPr>
          <w:p w14:paraId="14A3D01A" w14:textId="70E83444" w:rsidR="00845C35" w:rsidRPr="00486C2D" w:rsidRDefault="00845C35" w:rsidP="00845C35">
            <w:pPr>
              <w:pStyle w:val="Tabletext"/>
            </w:pPr>
            <w:r>
              <w:t xml:space="preserve">Instructor/trainee relationship </w:t>
            </w:r>
          </w:p>
        </w:tc>
        <w:tc>
          <w:tcPr>
            <w:tcW w:w="675" w:type="dxa"/>
            <w:shd w:val="clear" w:color="auto" w:fill="auto"/>
          </w:tcPr>
          <w:p w14:paraId="6B732ADE" w14:textId="4B3F8616" w:rsidR="00845C35" w:rsidRPr="00486C2D" w:rsidRDefault="00845C35" w:rsidP="00845C35">
            <w:pPr>
              <w:pStyle w:val="Tabletext"/>
            </w:pPr>
            <w:r>
              <w:t>2</w:t>
            </w:r>
          </w:p>
        </w:tc>
      </w:tr>
      <w:tr w:rsidR="003F5E45" w:rsidRPr="00486C2D" w14:paraId="02E533FE" w14:textId="77777777" w:rsidTr="003F5E45">
        <w:trPr>
          <w:trHeight w:val="582"/>
          <w:jc w:val="center"/>
        </w:trPr>
        <w:tc>
          <w:tcPr>
            <w:tcW w:w="985" w:type="dxa"/>
            <w:vMerge/>
            <w:shd w:val="clear" w:color="auto" w:fill="auto"/>
          </w:tcPr>
          <w:p w14:paraId="15570375" w14:textId="77777777" w:rsidR="003F5E45" w:rsidRDefault="003F5E45" w:rsidP="00845C35">
            <w:pPr>
              <w:pStyle w:val="Tabletext"/>
            </w:pPr>
          </w:p>
        </w:tc>
        <w:tc>
          <w:tcPr>
            <w:tcW w:w="4383" w:type="dxa"/>
            <w:vMerge/>
            <w:shd w:val="clear" w:color="auto" w:fill="auto"/>
          </w:tcPr>
          <w:p w14:paraId="462C6111" w14:textId="77777777" w:rsidR="003F5E45" w:rsidRPr="009673A4" w:rsidRDefault="003F5E45" w:rsidP="00845C35">
            <w:pPr>
              <w:pStyle w:val="Tabletext"/>
              <w:rPr>
                <w:b/>
                <w:bCs/>
              </w:rPr>
            </w:pPr>
          </w:p>
        </w:tc>
        <w:tc>
          <w:tcPr>
            <w:tcW w:w="979" w:type="dxa"/>
            <w:shd w:val="clear" w:color="auto" w:fill="auto"/>
          </w:tcPr>
          <w:p w14:paraId="2F94A08B" w14:textId="04AFC272" w:rsidR="003F5E45" w:rsidRPr="00486C2D" w:rsidRDefault="003F5E45" w:rsidP="00845C35">
            <w:pPr>
              <w:pStyle w:val="Tabletext"/>
              <w:ind w:left="60" w:right="74"/>
            </w:pPr>
            <w:r>
              <w:t>4.2.4.2</w:t>
            </w:r>
          </w:p>
        </w:tc>
        <w:tc>
          <w:tcPr>
            <w:tcW w:w="6984" w:type="dxa"/>
            <w:shd w:val="clear" w:color="auto" w:fill="auto"/>
          </w:tcPr>
          <w:p w14:paraId="73DFC664" w14:textId="66ABDDDC" w:rsidR="003F5E45" w:rsidRPr="00486C2D" w:rsidRDefault="003F5E45" w:rsidP="00845C35">
            <w:pPr>
              <w:pStyle w:val="Tabletext"/>
            </w:pPr>
            <w:r>
              <w:t>Operational instructor (instructor/trainee to colleagues)</w:t>
            </w:r>
          </w:p>
        </w:tc>
        <w:tc>
          <w:tcPr>
            <w:tcW w:w="675" w:type="dxa"/>
            <w:shd w:val="clear" w:color="auto" w:fill="auto"/>
          </w:tcPr>
          <w:p w14:paraId="6ACAD89F" w14:textId="0B24CEFD" w:rsidR="003F5E45" w:rsidRPr="00486C2D" w:rsidRDefault="005C6FE2" w:rsidP="00845C35">
            <w:pPr>
              <w:pStyle w:val="Tabletext"/>
            </w:pPr>
            <w:r>
              <w:t>2</w:t>
            </w:r>
          </w:p>
        </w:tc>
      </w:tr>
    </w:tbl>
    <w:p w14:paraId="2A492BF8" w14:textId="77777777" w:rsidR="00B06045" w:rsidRDefault="00B06045" w:rsidP="009974B6">
      <w:pPr>
        <w:pStyle w:val="Part"/>
        <w:numPr>
          <w:ilvl w:val="0"/>
          <w:numId w:val="0"/>
        </w:numPr>
        <w:sectPr w:rsidR="00B06045" w:rsidSect="00584794">
          <w:pgSz w:w="16838" w:h="11906" w:orient="landscape" w:code="9"/>
          <w:pgMar w:top="794" w:right="1134" w:bottom="907" w:left="1134" w:header="851" w:footer="851" w:gutter="0"/>
          <w:cols w:space="708"/>
          <w:docGrid w:linePitch="360"/>
        </w:sectPr>
      </w:pPr>
    </w:p>
    <w:p w14:paraId="12E49DE7" w14:textId="7192D7D5" w:rsidR="00815D25" w:rsidRPr="00486C2D" w:rsidRDefault="00815D25" w:rsidP="00815D25">
      <w:pPr>
        <w:pStyle w:val="Module"/>
      </w:pPr>
      <w:bookmarkStart w:id="192" w:name="_Toc158747975"/>
      <w:r>
        <w:lastRenderedPageBreak/>
        <w:t>Assessment and Evaluation</w:t>
      </w:r>
      <w:bookmarkEnd w:id="192"/>
    </w:p>
    <w:p w14:paraId="44B743F6" w14:textId="77777777" w:rsidR="00815D25" w:rsidRPr="00486C2D" w:rsidRDefault="00815D25" w:rsidP="00815D25">
      <w:pPr>
        <w:pStyle w:val="ModuleHeading1"/>
      </w:pPr>
      <w:bookmarkStart w:id="193" w:name="_Toc158747976"/>
      <w:r w:rsidRPr="00486C2D">
        <w:t>SUBJECT FRAMEWORK</w:t>
      </w:r>
      <w:bookmarkEnd w:id="193"/>
    </w:p>
    <w:p w14:paraId="45B71E17" w14:textId="77777777" w:rsidR="00815D25" w:rsidRPr="00486C2D" w:rsidRDefault="00815D25" w:rsidP="00815D25">
      <w:pPr>
        <w:pStyle w:val="Heading1separatationline"/>
      </w:pPr>
    </w:p>
    <w:p w14:paraId="1D0A3D83" w14:textId="77777777" w:rsidR="00815D25" w:rsidRPr="00486C2D" w:rsidRDefault="00815D25" w:rsidP="00815D25">
      <w:pPr>
        <w:pStyle w:val="ModuleHeading2"/>
      </w:pPr>
      <w:r w:rsidRPr="00486C2D">
        <w:t>Scope</w:t>
      </w:r>
    </w:p>
    <w:p w14:paraId="2CE6864F" w14:textId="76A00360" w:rsidR="00815D25" w:rsidRPr="00486C2D" w:rsidRDefault="00815D25" w:rsidP="00815D25">
      <w:pPr>
        <w:pStyle w:val="BodyText"/>
      </w:pPr>
      <w:r w:rsidRPr="00486C2D">
        <w:t>This module covers the</w:t>
      </w:r>
      <w:r w:rsidR="006B184D" w:rsidRPr="006B184D">
        <w:t xml:space="preserve"> processes to assess learning outcomes and the evaluation of local OJT training at the VTS centre.</w:t>
      </w:r>
    </w:p>
    <w:p w14:paraId="22BB55A0" w14:textId="7887AEA4" w:rsidR="00815D25" w:rsidRPr="00486C2D" w:rsidRDefault="00815D25" w:rsidP="00815D25">
      <w:pPr>
        <w:pStyle w:val="ModuleHeading2"/>
      </w:pPr>
      <w:r w:rsidRPr="00486C2D">
        <w:t xml:space="preserve">Objective of Module </w:t>
      </w:r>
      <w:r>
        <w:t>5</w:t>
      </w:r>
    </w:p>
    <w:p w14:paraId="07D09533" w14:textId="77777777" w:rsidR="00815D25" w:rsidRPr="00486C2D" w:rsidRDefault="00815D25" w:rsidP="00815D25">
      <w:pPr>
        <w:pStyle w:val="BodyText"/>
        <w:spacing w:line="216" w:lineRule="atLeast"/>
      </w:pPr>
      <w:r w:rsidRPr="00486C2D">
        <w:t>On completion of the module the student will [text]:</w:t>
      </w:r>
    </w:p>
    <w:p w14:paraId="7B76019B" w14:textId="14D1C6D1" w:rsidR="00337233" w:rsidRDefault="00906CB2" w:rsidP="00337233">
      <w:pPr>
        <w:pStyle w:val="BodyText"/>
        <w:numPr>
          <w:ilvl w:val="0"/>
          <w:numId w:val="31"/>
        </w:numPr>
      </w:pPr>
      <w:r>
        <w:t>i</w:t>
      </w:r>
      <w:r w:rsidR="00337233">
        <w:t xml:space="preserve">dentify the methods and tools used to conduct competency-based </w:t>
      </w:r>
      <w:proofErr w:type="gramStart"/>
      <w:r w:rsidR="00337233">
        <w:t>assessments</w:t>
      </w:r>
      <w:proofErr w:type="gramEnd"/>
    </w:p>
    <w:p w14:paraId="79289A5B" w14:textId="2E54B599" w:rsidR="00337233" w:rsidRDefault="00D6250E" w:rsidP="00337233">
      <w:pPr>
        <w:pStyle w:val="BodyText"/>
        <w:numPr>
          <w:ilvl w:val="0"/>
          <w:numId w:val="31"/>
        </w:numPr>
      </w:pPr>
      <w:r>
        <w:t>create an</w:t>
      </w:r>
      <w:r w:rsidR="00337233">
        <w:t xml:space="preserve"> OJT task </w:t>
      </w:r>
      <w:proofErr w:type="gramStart"/>
      <w:r w:rsidR="00337233">
        <w:t>book</w:t>
      </w:r>
      <w:proofErr w:type="gramEnd"/>
      <w:r w:rsidR="00337233">
        <w:t xml:space="preserve"> </w:t>
      </w:r>
    </w:p>
    <w:p w14:paraId="25B6896D" w14:textId="0A17D920" w:rsidR="00337233" w:rsidRDefault="00D6250E" w:rsidP="00337233">
      <w:pPr>
        <w:pStyle w:val="BodyText"/>
        <w:numPr>
          <w:ilvl w:val="0"/>
          <w:numId w:val="31"/>
        </w:numPr>
      </w:pPr>
      <w:r>
        <w:t>describe approaches to</w:t>
      </w:r>
      <w:r w:rsidR="00337233">
        <w:t xml:space="preserve"> </w:t>
      </w:r>
      <w:proofErr w:type="gramStart"/>
      <w:r w:rsidR="00337233">
        <w:t>evaluat</w:t>
      </w:r>
      <w:r>
        <w:t>ion</w:t>
      </w:r>
      <w:proofErr w:type="gramEnd"/>
    </w:p>
    <w:p w14:paraId="66C2D185" w14:textId="22B12266" w:rsidR="00337233" w:rsidRDefault="00D6250E" w:rsidP="00337233">
      <w:pPr>
        <w:pStyle w:val="BodyText"/>
        <w:numPr>
          <w:ilvl w:val="0"/>
          <w:numId w:val="31"/>
        </w:numPr>
      </w:pPr>
      <w:r>
        <w:t>explain</w:t>
      </w:r>
      <w:r w:rsidR="00337233">
        <w:t xml:space="preserve"> the importance of maintaining and analysing training </w:t>
      </w:r>
      <w:proofErr w:type="gramStart"/>
      <w:r w:rsidR="00337233">
        <w:t>records</w:t>
      </w:r>
      <w:proofErr w:type="gramEnd"/>
      <w:r w:rsidR="00337233">
        <w:t xml:space="preserve"> </w:t>
      </w:r>
    </w:p>
    <w:p w14:paraId="40F69C2B" w14:textId="77777777" w:rsidR="00815D25" w:rsidRPr="00486C2D" w:rsidRDefault="00815D25" w:rsidP="00815D25">
      <w:pPr>
        <w:pStyle w:val="ModuleHeading2"/>
      </w:pPr>
      <w:r w:rsidRPr="00486C2D">
        <w:t>Additional references relevant to this module</w:t>
      </w:r>
    </w:p>
    <w:p w14:paraId="4FD1E673" w14:textId="77777777" w:rsidR="00815D25" w:rsidRPr="00486C2D" w:rsidRDefault="00815D25" w:rsidP="00815D25">
      <w:pPr>
        <w:pStyle w:val="Heading2separationline"/>
        <w:rPr>
          <w:lang w:eastAsia="de-DE"/>
        </w:rPr>
      </w:pPr>
    </w:p>
    <w:p w14:paraId="4282B8E5" w14:textId="77777777" w:rsidR="00815D25" w:rsidRPr="00486C2D" w:rsidRDefault="00815D25" w:rsidP="00815D25">
      <w:pPr>
        <w:pStyle w:val="BodyText"/>
      </w:pPr>
      <w:r w:rsidRPr="00486C2D">
        <w:t xml:space="preserve">The following references are relevant to the planning and delivery of this module: </w:t>
      </w:r>
    </w:p>
    <w:p w14:paraId="21DEB5AC" w14:textId="77777777" w:rsidR="00D6250E" w:rsidRDefault="00D6250E" w:rsidP="00D6250E">
      <w:pPr>
        <w:pStyle w:val="BodyText"/>
        <w:numPr>
          <w:ilvl w:val="0"/>
          <w:numId w:val="30"/>
        </w:numPr>
      </w:pPr>
      <w:r w:rsidRPr="00486C2D">
        <w:t>[</w:t>
      </w:r>
      <w:r>
        <w:t>The ITG did not identify any additional references</w:t>
      </w:r>
      <w:r w:rsidRPr="00486C2D">
        <w:t>]</w:t>
      </w:r>
    </w:p>
    <w:p w14:paraId="786F16E4" w14:textId="77777777" w:rsidR="00D6250E" w:rsidRPr="00486C2D" w:rsidRDefault="00D6250E" w:rsidP="00D6250E">
      <w:pPr>
        <w:pStyle w:val="BodyText"/>
        <w:numPr>
          <w:ilvl w:val="0"/>
          <w:numId w:val="30"/>
        </w:numPr>
      </w:pPr>
    </w:p>
    <w:p w14:paraId="003222E2" w14:textId="77777777" w:rsidR="00815D25" w:rsidRPr="00486C2D" w:rsidRDefault="00815D25" w:rsidP="00815D25">
      <w:pPr>
        <w:pStyle w:val="BodyText"/>
        <w:rPr>
          <w:lang w:eastAsia="de-DE"/>
        </w:rPr>
        <w:sectPr w:rsidR="00815D25" w:rsidRPr="00486C2D" w:rsidSect="00584794">
          <w:headerReference w:type="default" r:id="rId24"/>
          <w:pgSz w:w="11906" w:h="16838" w:code="9"/>
          <w:pgMar w:top="1134" w:right="794" w:bottom="1134" w:left="907" w:header="851" w:footer="851" w:gutter="0"/>
          <w:cols w:space="708"/>
          <w:docGrid w:linePitch="360"/>
        </w:sectPr>
      </w:pPr>
    </w:p>
    <w:p w14:paraId="1E70D746" w14:textId="77777777" w:rsidR="00815D25" w:rsidRPr="00486C2D" w:rsidRDefault="00815D25" w:rsidP="00815D25">
      <w:pPr>
        <w:pStyle w:val="BodyText"/>
        <w:rPr>
          <w:lang w:eastAsia="de-DE"/>
        </w:rPr>
      </w:pPr>
    </w:p>
    <w:p w14:paraId="69FF617C" w14:textId="540CD1C9" w:rsidR="00815D25" w:rsidRPr="00486C2D" w:rsidRDefault="00815D25" w:rsidP="00815D25">
      <w:pPr>
        <w:pStyle w:val="ModuleHeading1"/>
      </w:pPr>
      <w:bookmarkStart w:id="194" w:name="_Toc158747977"/>
      <w:r w:rsidRPr="00486C2D">
        <w:t xml:space="preserve">SUBJECT OUTLINE OF MODULE </w:t>
      </w:r>
      <w:r>
        <w:t>5</w:t>
      </w:r>
      <w:bookmarkEnd w:id="194"/>
    </w:p>
    <w:p w14:paraId="054BBE19" w14:textId="77777777" w:rsidR="00815D25" w:rsidRPr="00486C2D" w:rsidRDefault="00815D25" w:rsidP="00815D25">
      <w:pPr>
        <w:pStyle w:val="Heading2separationline"/>
      </w:pPr>
    </w:p>
    <w:p w14:paraId="45C875B6" w14:textId="77777777" w:rsidR="00815D25" w:rsidRPr="00486C2D" w:rsidRDefault="00815D25" w:rsidP="00815D25">
      <w:pPr>
        <w:pStyle w:val="BodyText"/>
      </w:pPr>
    </w:p>
    <w:p w14:paraId="36589C89" w14:textId="544295E8" w:rsidR="00815D25" w:rsidRPr="00486C2D" w:rsidRDefault="00815D25" w:rsidP="00815D25">
      <w:pPr>
        <w:pStyle w:val="Tablecaption"/>
        <w:ind w:left="3357"/>
        <w:jc w:val="left"/>
      </w:pPr>
      <w:r w:rsidRPr="00486C2D">
        <w:t xml:space="preserve">Subject outline – </w:t>
      </w:r>
      <w:r>
        <w:t xml:space="preserve">Assessment and Evaluation </w:t>
      </w:r>
    </w:p>
    <w:tbl>
      <w:tblPr>
        <w:tblW w:w="9715" w:type="dxa"/>
        <w:jc w:val="center"/>
        <w:tblLayout w:type="fixed"/>
        <w:tblLook w:val="0000" w:firstRow="0" w:lastRow="0" w:firstColumn="0" w:lastColumn="0" w:noHBand="0" w:noVBand="0"/>
      </w:tblPr>
      <w:tblGrid>
        <w:gridCol w:w="4495"/>
        <w:gridCol w:w="1870"/>
        <w:gridCol w:w="1650"/>
        <w:gridCol w:w="1700"/>
      </w:tblGrid>
      <w:tr w:rsidR="00815D25" w:rsidRPr="00486C2D" w14:paraId="3180B269" w14:textId="77777777" w:rsidTr="00F53641">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007A104F" w14:textId="77777777" w:rsidR="00815D25" w:rsidRPr="00486C2D" w:rsidRDefault="00815D25" w:rsidP="00F53641">
            <w:pPr>
              <w:pStyle w:val="Tabletext"/>
            </w:pPr>
            <w:r w:rsidRPr="00486C2D">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65D066B0" w14:textId="77777777" w:rsidR="00815D25" w:rsidRPr="00486C2D" w:rsidRDefault="00815D25" w:rsidP="00F53641">
            <w:pPr>
              <w:pStyle w:val="Tabletext"/>
            </w:pPr>
            <w:r w:rsidRPr="00486C2D">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07004C6D" w14:textId="77777777" w:rsidR="00815D25" w:rsidRPr="00486C2D" w:rsidRDefault="00815D25" w:rsidP="00F53641">
            <w:pPr>
              <w:pStyle w:val="Tabletext"/>
            </w:pPr>
            <w:r w:rsidRPr="00486C2D">
              <w:t>Recommended Hours</w:t>
            </w:r>
          </w:p>
        </w:tc>
      </w:tr>
      <w:tr w:rsidR="00815D25" w:rsidRPr="00486C2D" w14:paraId="07B340F2" w14:textId="77777777" w:rsidTr="00F53641">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3149448E" w14:textId="77777777" w:rsidR="00815D25" w:rsidRPr="00486C2D" w:rsidRDefault="00815D25" w:rsidP="00F53641">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62D7D054" w14:textId="77777777" w:rsidR="00815D25" w:rsidRPr="00486C2D" w:rsidRDefault="00815D25" w:rsidP="00F53641">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0C601111" w14:textId="77777777" w:rsidR="00815D25" w:rsidRPr="00486C2D" w:rsidRDefault="00815D25" w:rsidP="00F53641">
            <w:pPr>
              <w:pStyle w:val="Tabletext"/>
            </w:pPr>
            <w:r w:rsidRPr="00486C2D">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5C7B77E4" w14:textId="77777777" w:rsidR="00815D25" w:rsidRPr="00486C2D" w:rsidRDefault="00815D25" w:rsidP="00F53641">
            <w:pPr>
              <w:pStyle w:val="Tabletext"/>
            </w:pPr>
            <w:r w:rsidRPr="00486C2D">
              <w:t>Exercises and Simulations</w:t>
            </w:r>
          </w:p>
        </w:tc>
      </w:tr>
      <w:tr w:rsidR="00815D25" w:rsidRPr="00486C2D" w14:paraId="24866406"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F3299" w14:textId="58B03294" w:rsidR="00815D25" w:rsidRPr="00486C2D" w:rsidRDefault="00623D8F" w:rsidP="00F53641">
            <w:pPr>
              <w:pStyle w:val="Tabletext"/>
              <w:ind w:left="0"/>
              <w:rPr>
                <w:b/>
                <w:bCs/>
              </w:rPr>
            </w:pPr>
            <w:r>
              <w:rPr>
                <w:b/>
                <w:bCs/>
              </w:rPr>
              <w:t>Methods of assessment</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4D146" w14:textId="77777777" w:rsidR="00815D25" w:rsidRPr="00486C2D" w:rsidRDefault="00815D25" w:rsidP="00F53641">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6D6564" w14:textId="2E4D0B3F" w:rsidR="00815D25" w:rsidRPr="00486C2D" w:rsidRDefault="00815D25" w:rsidP="00F53641">
            <w:pPr>
              <w:pStyle w:val="Tabletext"/>
              <w:rPr>
                <w:b/>
                <w:bCs/>
              </w:rPr>
            </w:pPr>
            <w:r w:rsidRPr="00486C2D">
              <w:rPr>
                <w:b/>
                <w:bCs/>
              </w:rPr>
              <w:t>[</w:t>
            </w:r>
            <w:r w:rsidR="00D6250E">
              <w:rPr>
                <w:b/>
                <w:bCs/>
              </w:rPr>
              <w:t>2</w:t>
            </w:r>
            <w:r w:rsidRPr="00486C2D">
              <w:rPr>
                <w:b/>
                <w:bCs/>
              </w:rPr>
              <w:t>t</w:t>
            </w:r>
            <w:r w:rsidR="00D6250E">
              <w:rPr>
                <w:b/>
                <w:bCs/>
              </w:rPr>
              <w:t xml:space="preserve"> </w:t>
            </w:r>
            <w:r w:rsidRPr="00486C2D">
              <w:rPr>
                <w:b/>
                <w:bCs/>
              </w:rPr>
              <w:t xml:space="preserve">o </w:t>
            </w:r>
            <w:r w:rsidR="00A211E5">
              <w:rPr>
                <w:b/>
                <w:bCs/>
              </w:rPr>
              <w:t xml:space="preserve">2.5 </w:t>
            </w:r>
            <w:r w:rsidRPr="00486C2D">
              <w:rPr>
                <w:b/>
                <w:bCs/>
              </w:rPr>
              <w:t>hrs]</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D77A94" w14:textId="32D1B567" w:rsidR="00815D25" w:rsidRPr="00486C2D" w:rsidRDefault="00815D25" w:rsidP="00F53641">
            <w:pPr>
              <w:pStyle w:val="Tabletext"/>
              <w:rPr>
                <w:b/>
                <w:bCs/>
              </w:rPr>
            </w:pPr>
            <w:r w:rsidRPr="00486C2D">
              <w:rPr>
                <w:b/>
                <w:bCs/>
              </w:rPr>
              <w:t>[</w:t>
            </w:r>
            <w:r w:rsidR="00D6250E">
              <w:rPr>
                <w:b/>
                <w:bCs/>
              </w:rPr>
              <w:t>0.5</w:t>
            </w:r>
            <w:r w:rsidRPr="00486C2D">
              <w:rPr>
                <w:b/>
                <w:bCs/>
              </w:rPr>
              <w:t xml:space="preserve"> to </w:t>
            </w:r>
            <w:r w:rsidR="00D6250E">
              <w:rPr>
                <w:b/>
                <w:bCs/>
              </w:rPr>
              <w:t xml:space="preserve">1 </w:t>
            </w:r>
            <w:proofErr w:type="gramStart"/>
            <w:r w:rsidRPr="00486C2D">
              <w:rPr>
                <w:b/>
                <w:bCs/>
              </w:rPr>
              <w:t>hrs</w:t>
            </w:r>
            <w:proofErr w:type="gramEnd"/>
            <w:r w:rsidRPr="00486C2D">
              <w:rPr>
                <w:b/>
                <w:bCs/>
              </w:rPr>
              <w:t>]</w:t>
            </w:r>
          </w:p>
        </w:tc>
      </w:tr>
      <w:tr w:rsidR="00815D25" w:rsidRPr="00486C2D" w14:paraId="696DF170"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2B7EF01" w14:textId="7F0CE5B8" w:rsidR="00815D25" w:rsidRPr="00486C2D" w:rsidRDefault="00623D8F" w:rsidP="00F53641">
            <w:pPr>
              <w:pStyle w:val="Tabletext"/>
            </w:pPr>
            <w:r>
              <w:t xml:space="preserve">Purpose of </w:t>
            </w:r>
            <w:r w:rsidR="00846504">
              <w:t>assessment</w:t>
            </w:r>
          </w:p>
        </w:tc>
        <w:tc>
          <w:tcPr>
            <w:tcW w:w="1870" w:type="dxa"/>
          </w:tcPr>
          <w:p w14:paraId="7558D55F" w14:textId="277F5569" w:rsidR="00815D25" w:rsidRPr="00E21568" w:rsidRDefault="00846504" w:rsidP="00F53641">
            <w:pPr>
              <w:pStyle w:val="Tabletext"/>
              <w:ind w:left="0"/>
              <w:jc w:val="center"/>
              <w:rPr>
                <w:bCs/>
              </w:rPr>
            </w:pPr>
            <w:r>
              <w:rPr>
                <w:bCs/>
              </w:rPr>
              <w:t>3</w:t>
            </w:r>
          </w:p>
        </w:tc>
        <w:tc>
          <w:tcPr>
            <w:tcW w:w="1650" w:type="dxa"/>
          </w:tcPr>
          <w:p w14:paraId="6BFE9FCF" w14:textId="77777777" w:rsidR="00815D25" w:rsidRPr="00486C2D" w:rsidRDefault="00815D25" w:rsidP="00F53641">
            <w:pPr>
              <w:pStyle w:val="Tabletext"/>
            </w:pPr>
          </w:p>
        </w:tc>
        <w:tc>
          <w:tcPr>
            <w:tcW w:w="1700" w:type="dxa"/>
          </w:tcPr>
          <w:p w14:paraId="2245C39C" w14:textId="77777777" w:rsidR="00815D25" w:rsidRPr="00486C2D" w:rsidRDefault="00815D25" w:rsidP="00F53641">
            <w:pPr>
              <w:pStyle w:val="Tabletext"/>
            </w:pPr>
          </w:p>
        </w:tc>
      </w:tr>
      <w:tr w:rsidR="00815D25" w:rsidRPr="00486C2D" w14:paraId="6C308366"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9D4579D" w14:textId="3285FBD7" w:rsidR="00815D25" w:rsidRPr="00486C2D" w:rsidRDefault="00623D8F" w:rsidP="00F53641">
            <w:pPr>
              <w:pStyle w:val="Tabletext"/>
            </w:pPr>
            <w:r>
              <w:t>Qualities of a good assessment</w:t>
            </w:r>
          </w:p>
        </w:tc>
        <w:tc>
          <w:tcPr>
            <w:tcW w:w="1870" w:type="dxa"/>
          </w:tcPr>
          <w:p w14:paraId="2231FA87" w14:textId="274AF063" w:rsidR="00815D25" w:rsidRPr="00E21568" w:rsidRDefault="00846504" w:rsidP="00F53641">
            <w:pPr>
              <w:pStyle w:val="Tabletext"/>
              <w:ind w:left="0"/>
              <w:jc w:val="center"/>
              <w:rPr>
                <w:bCs/>
              </w:rPr>
            </w:pPr>
            <w:r>
              <w:rPr>
                <w:bCs/>
              </w:rPr>
              <w:t>1</w:t>
            </w:r>
          </w:p>
        </w:tc>
        <w:tc>
          <w:tcPr>
            <w:tcW w:w="1650" w:type="dxa"/>
          </w:tcPr>
          <w:p w14:paraId="7264D45F" w14:textId="77777777" w:rsidR="00815D25" w:rsidRPr="00486C2D" w:rsidRDefault="00815D25" w:rsidP="00F53641">
            <w:pPr>
              <w:pStyle w:val="Tabletext"/>
            </w:pPr>
          </w:p>
        </w:tc>
        <w:tc>
          <w:tcPr>
            <w:tcW w:w="1700" w:type="dxa"/>
          </w:tcPr>
          <w:p w14:paraId="21343DB8" w14:textId="77777777" w:rsidR="00815D25" w:rsidRPr="00486C2D" w:rsidRDefault="00815D25" w:rsidP="00F53641">
            <w:pPr>
              <w:pStyle w:val="Tabletext"/>
            </w:pPr>
          </w:p>
        </w:tc>
      </w:tr>
      <w:tr w:rsidR="00815D25" w:rsidRPr="00486C2D" w14:paraId="6555E740"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C2DCBCE" w14:textId="6B1E1DE1" w:rsidR="00815D25" w:rsidRPr="00486C2D" w:rsidRDefault="007110FE" w:rsidP="00F53641">
            <w:pPr>
              <w:pStyle w:val="Tabletext"/>
            </w:pPr>
            <w:r>
              <w:t>Methods of assessing</w:t>
            </w:r>
          </w:p>
        </w:tc>
        <w:tc>
          <w:tcPr>
            <w:tcW w:w="1870" w:type="dxa"/>
          </w:tcPr>
          <w:p w14:paraId="23F0591B" w14:textId="326307C3" w:rsidR="00815D25" w:rsidRPr="00E21568" w:rsidRDefault="00846504" w:rsidP="00F53641">
            <w:pPr>
              <w:pStyle w:val="Tabletext"/>
              <w:ind w:left="0"/>
              <w:jc w:val="center"/>
              <w:rPr>
                <w:bCs/>
              </w:rPr>
            </w:pPr>
            <w:r>
              <w:rPr>
                <w:bCs/>
              </w:rPr>
              <w:t>1</w:t>
            </w:r>
          </w:p>
        </w:tc>
        <w:tc>
          <w:tcPr>
            <w:tcW w:w="1650" w:type="dxa"/>
          </w:tcPr>
          <w:p w14:paraId="56972E49" w14:textId="77777777" w:rsidR="00815D25" w:rsidRPr="00486C2D" w:rsidRDefault="00815D25" w:rsidP="00F53641">
            <w:pPr>
              <w:pStyle w:val="Tabletext"/>
            </w:pPr>
          </w:p>
        </w:tc>
        <w:tc>
          <w:tcPr>
            <w:tcW w:w="1700" w:type="dxa"/>
          </w:tcPr>
          <w:p w14:paraId="00D77952" w14:textId="77777777" w:rsidR="00815D25" w:rsidRPr="00486C2D" w:rsidRDefault="00815D25" w:rsidP="00F53641">
            <w:pPr>
              <w:pStyle w:val="Tabletext"/>
            </w:pPr>
          </w:p>
        </w:tc>
      </w:tr>
      <w:tr w:rsidR="00337233" w:rsidRPr="00486C2D" w14:paraId="6DEFE013"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C558AE9" w14:textId="5373BA07" w:rsidR="00337233" w:rsidRDefault="00337233" w:rsidP="00F53641">
            <w:pPr>
              <w:pStyle w:val="Tabletext"/>
            </w:pPr>
            <w:r>
              <w:t xml:space="preserve">Tools for assessing </w:t>
            </w:r>
          </w:p>
        </w:tc>
        <w:tc>
          <w:tcPr>
            <w:tcW w:w="1870" w:type="dxa"/>
          </w:tcPr>
          <w:p w14:paraId="18BED04F" w14:textId="17EE7475" w:rsidR="00337233" w:rsidRDefault="00906428" w:rsidP="00F53641">
            <w:pPr>
              <w:pStyle w:val="Tabletext"/>
              <w:ind w:left="0"/>
              <w:jc w:val="center"/>
              <w:rPr>
                <w:bCs/>
              </w:rPr>
            </w:pPr>
            <w:r>
              <w:rPr>
                <w:bCs/>
              </w:rPr>
              <w:t>1</w:t>
            </w:r>
          </w:p>
        </w:tc>
        <w:tc>
          <w:tcPr>
            <w:tcW w:w="1650" w:type="dxa"/>
          </w:tcPr>
          <w:p w14:paraId="6B4A1AFF" w14:textId="77777777" w:rsidR="00337233" w:rsidRPr="00486C2D" w:rsidRDefault="00337233" w:rsidP="00F53641">
            <w:pPr>
              <w:pStyle w:val="Tabletext"/>
            </w:pPr>
          </w:p>
        </w:tc>
        <w:tc>
          <w:tcPr>
            <w:tcW w:w="1700" w:type="dxa"/>
          </w:tcPr>
          <w:p w14:paraId="14FAA09A" w14:textId="77777777" w:rsidR="00337233" w:rsidRPr="00486C2D" w:rsidRDefault="00337233" w:rsidP="00F53641">
            <w:pPr>
              <w:pStyle w:val="Tabletext"/>
            </w:pPr>
          </w:p>
        </w:tc>
      </w:tr>
      <w:tr w:rsidR="007110FE" w:rsidRPr="00486C2D" w14:paraId="69779E7F"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8CA61AF" w14:textId="008BC257" w:rsidR="007110FE" w:rsidRPr="00486C2D" w:rsidRDefault="007110FE" w:rsidP="00F53641">
            <w:pPr>
              <w:pStyle w:val="Tabletext"/>
            </w:pPr>
            <w:r>
              <w:t>OJT task books</w:t>
            </w:r>
          </w:p>
        </w:tc>
        <w:tc>
          <w:tcPr>
            <w:tcW w:w="1870" w:type="dxa"/>
          </w:tcPr>
          <w:p w14:paraId="171256A3" w14:textId="37E2B09E" w:rsidR="007110FE" w:rsidRPr="00846504" w:rsidRDefault="00846504" w:rsidP="00846504">
            <w:pPr>
              <w:pStyle w:val="Tabletext"/>
              <w:ind w:left="0"/>
              <w:jc w:val="center"/>
              <w:rPr>
                <w:bCs/>
              </w:rPr>
            </w:pPr>
            <w:r w:rsidRPr="00846504">
              <w:rPr>
                <w:bCs/>
              </w:rPr>
              <w:t>4</w:t>
            </w:r>
          </w:p>
        </w:tc>
        <w:tc>
          <w:tcPr>
            <w:tcW w:w="1650" w:type="dxa"/>
          </w:tcPr>
          <w:p w14:paraId="35925972" w14:textId="77777777" w:rsidR="007110FE" w:rsidRPr="00486C2D" w:rsidRDefault="007110FE" w:rsidP="00F53641">
            <w:pPr>
              <w:pStyle w:val="Tabletext"/>
            </w:pPr>
          </w:p>
        </w:tc>
        <w:tc>
          <w:tcPr>
            <w:tcW w:w="1700" w:type="dxa"/>
          </w:tcPr>
          <w:p w14:paraId="4A7E4706" w14:textId="77777777" w:rsidR="007110FE" w:rsidRPr="00486C2D" w:rsidRDefault="007110FE" w:rsidP="00F53641">
            <w:pPr>
              <w:pStyle w:val="Tabletext"/>
            </w:pPr>
          </w:p>
        </w:tc>
      </w:tr>
      <w:tr w:rsidR="00815D25" w:rsidRPr="00486C2D" w14:paraId="1FF2B1D0"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955F63" w14:textId="24727652" w:rsidR="00815D25" w:rsidRPr="00486C2D" w:rsidRDefault="007110FE" w:rsidP="00F53641">
            <w:pPr>
              <w:pStyle w:val="Tabletext"/>
              <w:ind w:left="0"/>
              <w:rPr>
                <w:b/>
                <w:bCs/>
              </w:rPr>
            </w:pPr>
            <w:r>
              <w:rPr>
                <w:b/>
                <w:bCs/>
              </w:rPr>
              <w:t>Evaluation</w:t>
            </w:r>
            <w:r w:rsidR="00815D25">
              <w:rPr>
                <w:b/>
                <w:bCs/>
              </w:rPr>
              <w:t xml:space="preserve"> </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7935CE" w14:textId="77777777" w:rsidR="00815D25" w:rsidRPr="00486C2D" w:rsidRDefault="00815D25" w:rsidP="00F53641">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D555" w14:textId="6E6AD46F" w:rsidR="00815D25" w:rsidRPr="00486C2D" w:rsidRDefault="00815D25" w:rsidP="00F53641">
            <w:pPr>
              <w:pStyle w:val="Tabletext"/>
              <w:rPr>
                <w:b/>
                <w:bCs/>
              </w:rPr>
            </w:pPr>
            <w:r w:rsidRPr="00486C2D">
              <w:rPr>
                <w:b/>
                <w:bCs/>
              </w:rPr>
              <w:t>[</w:t>
            </w:r>
            <w:r w:rsidR="00D6250E">
              <w:rPr>
                <w:b/>
                <w:bCs/>
              </w:rPr>
              <w:t>2</w:t>
            </w:r>
            <w:r w:rsidRPr="00486C2D">
              <w:rPr>
                <w:b/>
                <w:bCs/>
              </w:rPr>
              <w:t xml:space="preserve"> to </w:t>
            </w:r>
            <w:r w:rsidR="00A211E5">
              <w:rPr>
                <w:b/>
                <w:bCs/>
              </w:rPr>
              <w:t>2.5</w:t>
            </w:r>
            <w:r w:rsidRPr="00486C2D">
              <w:rPr>
                <w:b/>
                <w:bCs/>
              </w:rPr>
              <w:t xml:space="preserve"> hrs]</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32123E" w14:textId="48F92AD7" w:rsidR="00815D25" w:rsidRPr="00486C2D" w:rsidRDefault="00815D25" w:rsidP="00F53641">
            <w:pPr>
              <w:pStyle w:val="Tabletext"/>
              <w:rPr>
                <w:b/>
                <w:bCs/>
              </w:rPr>
            </w:pPr>
            <w:r w:rsidRPr="00486C2D">
              <w:rPr>
                <w:b/>
                <w:bCs/>
              </w:rPr>
              <w:t>[</w:t>
            </w:r>
            <w:r w:rsidR="00D6250E">
              <w:rPr>
                <w:b/>
                <w:bCs/>
              </w:rPr>
              <w:t>0.5</w:t>
            </w:r>
            <w:r w:rsidRPr="00486C2D">
              <w:rPr>
                <w:b/>
                <w:bCs/>
              </w:rPr>
              <w:t xml:space="preserve"> to </w:t>
            </w:r>
            <w:r w:rsidR="00D6250E">
              <w:rPr>
                <w:b/>
                <w:bCs/>
              </w:rPr>
              <w:t>1</w:t>
            </w:r>
            <w:r w:rsidRPr="00486C2D">
              <w:rPr>
                <w:b/>
                <w:bCs/>
              </w:rPr>
              <w:t xml:space="preserve"> </w:t>
            </w:r>
            <w:proofErr w:type="gramStart"/>
            <w:r w:rsidRPr="00486C2D">
              <w:rPr>
                <w:b/>
                <w:bCs/>
              </w:rPr>
              <w:t>hrs</w:t>
            </w:r>
            <w:proofErr w:type="gramEnd"/>
            <w:r w:rsidRPr="00486C2D">
              <w:rPr>
                <w:b/>
                <w:bCs/>
              </w:rPr>
              <w:t>]</w:t>
            </w:r>
          </w:p>
        </w:tc>
      </w:tr>
      <w:tr w:rsidR="00815D25" w:rsidRPr="00486C2D" w14:paraId="4BA9B2CC"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C9C3182" w14:textId="19FCB81C" w:rsidR="00815D25" w:rsidRPr="00486C2D" w:rsidRDefault="007110FE" w:rsidP="00F53641">
            <w:pPr>
              <w:pStyle w:val="Tabletext"/>
            </w:pPr>
            <w:r>
              <w:t>Levels of evaluation</w:t>
            </w:r>
          </w:p>
        </w:tc>
        <w:tc>
          <w:tcPr>
            <w:tcW w:w="1870" w:type="dxa"/>
          </w:tcPr>
          <w:p w14:paraId="4F2423DD" w14:textId="07703011" w:rsidR="00815D25" w:rsidRPr="0081294C" w:rsidRDefault="00846504" w:rsidP="00F53641">
            <w:pPr>
              <w:pStyle w:val="Tabletext"/>
              <w:ind w:left="0"/>
              <w:jc w:val="center"/>
              <w:rPr>
                <w:bCs/>
              </w:rPr>
            </w:pPr>
            <w:r>
              <w:rPr>
                <w:bCs/>
              </w:rPr>
              <w:t>3</w:t>
            </w:r>
          </w:p>
        </w:tc>
        <w:tc>
          <w:tcPr>
            <w:tcW w:w="1650" w:type="dxa"/>
          </w:tcPr>
          <w:p w14:paraId="3880B4BF" w14:textId="77777777" w:rsidR="00815D25" w:rsidRPr="00486C2D" w:rsidRDefault="00815D25" w:rsidP="00F53641">
            <w:pPr>
              <w:pStyle w:val="Tabletext"/>
            </w:pPr>
          </w:p>
        </w:tc>
        <w:tc>
          <w:tcPr>
            <w:tcW w:w="1700" w:type="dxa"/>
          </w:tcPr>
          <w:p w14:paraId="3CA2C699" w14:textId="77777777" w:rsidR="00815D25" w:rsidRPr="00486C2D" w:rsidRDefault="00815D25" w:rsidP="00F53641">
            <w:pPr>
              <w:pStyle w:val="Tabletext"/>
            </w:pPr>
          </w:p>
        </w:tc>
      </w:tr>
      <w:tr w:rsidR="00815D25" w:rsidRPr="00486C2D" w14:paraId="6023F422"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83D266F" w14:textId="7A584619" w:rsidR="00815D25" w:rsidRPr="00486C2D" w:rsidRDefault="007110FE" w:rsidP="00F53641">
            <w:pPr>
              <w:pStyle w:val="Tabletext"/>
            </w:pPr>
            <w:r>
              <w:t>Training records /</w:t>
            </w:r>
            <w:r w:rsidR="00585A7C">
              <w:t xml:space="preserve"> tracking progress</w:t>
            </w:r>
            <w:r w:rsidR="00815D25">
              <w:t xml:space="preserve"> </w:t>
            </w:r>
            <w:r w:rsidR="00815D25" w:rsidRPr="00486C2D">
              <w:t xml:space="preserve"> </w:t>
            </w:r>
          </w:p>
        </w:tc>
        <w:tc>
          <w:tcPr>
            <w:tcW w:w="1870" w:type="dxa"/>
          </w:tcPr>
          <w:p w14:paraId="6CF8407F" w14:textId="1987039B" w:rsidR="00815D25" w:rsidRPr="0081294C" w:rsidRDefault="00846504" w:rsidP="00F53641">
            <w:pPr>
              <w:pStyle w:val="Tabletext"/>
              <w:ind w:left="0"/>
              <w:jc w:val="center"/>
              <w:rPr>
                <w:bCs/>
              </w:rPr>
            </w:pPr>
            <w:r>
              <w:rPr>
                <w:bCs/>
              </w:rPr>
              <w:t>4</w:t>
            </w:r>
          </w:p>
        </w:tc>
        <w:tc>
          <w:tcPr>
            <w:tcW w:w="1650" w:type="dxa"/>
          </w:tcPr>
          <w:p w14:paraId="0ACF2F9E" w14:textId="77777777" w:rsidR="00815D25" w:rsidRPr="00486C2D" w:rsidRDefault="00815D25" w:rsidP="00F53641">
            <w:pPr>
              <w:pStyle w:val="Tabletext"/>
            </w:pPr>
          </w:p>
        </w:tc>
        <w:tc>
          <w:tcPr>
            <w:tcW w:w="1700" w:type="dxa"/>
          </w:tcPr>
          <w:p w14:paraId="49626E08" w14:textId="77777777" w:rsidR="00815D25" w:rsidRPr="00486C2D" w:rsidRDefault="00815D25" w:rsidP="00F53641">
            <w:pPr>
              <w:pStyle w:val="Tabletext"/>
            </w:pPr>
          </w:p>
        </w:tc>
      </w:tr>
      <w:tr w:rsidR="00815D25" w:rsidRPr="00486C2D" w14:paraId="07A3CD14"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E59A447" w14:textId="1A90DBE9" w:rsidR="00815D25" w:rsidRPr="00486C2D" w:rsidRDefault="00585A7C" w:rsidP="00F53641">
            <w:pPr>
              <w:pStyle w:val="Tabletext"/>
            </w:pPr>
            <w:r>
              <w:t>Course review and evaluation</w:t>
            </w:r>
            <w:r w:rsidR="00815D25">
              <w:t xml:space="preserve"> </w:t>
            </w:r>
          </w:p>
        </w:tc>
        <w:tc>
          <w:tcPr>
            <w:tcW w:w="1870" w:type="dxa"/>
          </w:tcPr>
          <w:p w14:paraId="30000F29" w14:textId="53CAFFE2" w:rsidR="00815D25" w:rsidRPr="00E21568" w:rsidRDefault="00846504" w:rsidP="00F53641">
            <w:pPr>
              <w:pStyle w:val="Tabletext"/>
              <w:ind w:left="0"/>
              <w:jc w:val="center"/>
              <w:rPr>
                <w:bCs/>
              </w:rPr>
            </w:pPr>
            <w:r>
              <w:rPr>
                <w:bCs/>
              </w:rPr>
              <w:t>2</w:t>
            </w:r>
          </w:p>
        </w:tc>
        <w:tc>
          <w:tcPr>
            <w:tcW w:w="1650" w:type="dxa"/>
          </w:tcPr>
          <w:p w14:paraId="0D5269CB" w14:textId="77777777" w:rsidR="00815D25" w:rsidRPr="00486C2D" w:rsidRDefault="00815D25" w:rsidP="00F53641">
            <w:pPr>
              <w:pStyle w:val="Tabletext"/>
            </w:pPr>
          </w:p>
        </w:tc>
        <w:tc>
          <w:tcPr>
            <w:tcW w:w="1700" w:type="dxa"/>
          </w:tcPr>
          <w:p w14:paraId="2DB158AE" w14:textId="77777777" w:rsidR="00815D25" w:rsidRPr="00486C2D" w:rsidRDefault="00815D25" w:rsidP="00F53641">
            <w:pPr>
              <w:pStyle w:val="Tabletext"/>
            </w:pPr>
          </w:p>
        </w:tc>
      </w:tr>
      <w:tr w:rsidR="00815D25" w:rsidRPr="00486C2D" w14:paraId="19382443"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77017E9F" w14:textId="77777777" w:rsidR="00815D25" w:rsidRPr="00486C2D" w:rsidRDefault="00815D25" w:rsidP="00F53641">
            <w:pPr>
              <w:pStyle w:val="Tabletext"/>
              <w:rPr>
                <w:i/>
                <w:iCs/>
              </w:rPr>
            </w:pPr>
          </w:p>
        </w:tc>
        <w:tc>
          <w:tcPr>
            <w:tcW w:w="1870" w:type="dxa"/>
            <w:shd w:val="clear" w:color="auto" w:fill="F2F2F2" w:themeFill="background1" w:themeFillShade="F2"/>
          </w:tcPr>
          <w:p w14:paraId="0F638417" w14:textId="77777777" w:rsidR="00815D25" w:rsidRPr="00486C2D" w:rsidRDefault="00815D25" w:rsidP="00F53641">
            <w:pPr>
              <w:pStyle w:val="Tabletext"/>
              <w:rPr>
                <w:i/>
                <w:iCs/>
              </w:rPr>
            </w:pPr>
            <w:r w:rsidRPr="00486C2D">
              <w:rPr>
                <w:i/>
                <w:iCs/>
              </w:rPr>
              <w:t>Total time range</w:t>
            </w:r>
          </w:p>
        </w:tc>
        <w:tc>
          <w:tcPr>
            <w:tcW w:w="1650" w:type="dxa"/>
            <w:shd w:val="clear" w:color="auto" w:fill="F2F2F2" w:themeFill="background1" w:themeFillShade="F2"/>
          </w:tcPr>
          <w:p w14:paraId="77CF103D" w14:textId="34A805FF" w:rsidR="00815D25" w:rsidRPr="00486C2D" w:rsidRDefault="00815D25" w:rsidP="00F53641">
            <w:pPr>
              <w:pStyle w:val="Tabletext"/>
              <w:rPr>
                <w:i/>
                <w:iCs/>
                <w:highlight w:val="yellow"/>
              </w:rPr>
            </w:pPr>
            <w:r w:rsidRPr="00486C2D">
              <w:rPr>
                <w:i/>
                <w:iCs/>
              </w:rPr>
              <w:t>[</w:t>
            </w:r>
            <w:r w:rsidR="00A211E5">
              <w:rPr>
                <w:i/>
                <w:iCs/>
              </w:rPr>
              <w:t>4</w:t>
            </w:r>
            <w:r w:rsidRPr="00486C2D">
              <w:rPr>
                <w:i/>
                <w:iCs/>
              </w:rPr>
              <w:t xml:space="preserve"> to </w:t>
            </w:r>
            <w:r w:rsidR="00A211E5">
              <w:rPr>
                <w:i/>
                <w:iCs/>
              </w:rPr>
              <w:t xml:space="preserve">5 </w:t>
            </w:r>
            <w:r w:rsidRPr="00486C2D">
              <w:rPr>
                <w:i/>
                <w:iCs/>
              </w:rPr>
              <w:t>hrs]</w:t>
            </w:r>
          </w:p>
        </w:tc>
        <w:tc>
          <w:tcPr>
            <w:tcW w:w="1700" w:type="dxa"/>
            <w:shd w:val="clear" w:color="auto" w:fill="F2F2F2" w:themeFill="background1" w:themeFillShade="F2"/>
          </w:tcPr>
          <w:p w14:paraId="5DAEE29A" w14:textId="098A4C6C" w:rsidR="00815D25" w:rsidRPr="00486C2D" w:rsidRDefault="00815D25" w:rsidP="00F53641">
            <w:pPr>
              <w:pStyle w:val="Tabletext"/>
              <w:rPr>
                <w:i/>
                <w:iCs/>
                <w:highlight w:val="yellow"/>
              </w:rPr>
            </w:pPr>
            <w:r w:rsidRPr="00486C2D">
              <w:rPr>
                <w:i/>
                <w:iCs/>
              </w:rPr>
              <w:t>[</w:t>
            </w:r>
            <w:r w:rsidR="00A211E5">
              <w:rPr>
                <w:i/>
                <w:iCs/>
              </w:rPr>
              <w:t>1</w:t>
            </w:r>
            <w:r w:rsidRPr="00486C2D">
              <w:rPr>
                <w:i/>
                <w:iCs/>
              </w:rPr>
              <w:t xml:space="preserve"> to </w:t>
            </w:r>
            <w:r w:rsidR="009426C8">
              <w:rPr>
                <w:i/>
                <w:iCs/>
              </w:rPr>
              <w:t>2</w:t>
            </w:r>
            <w:r w:rsidRPr="00486C2D">
              <w:rPr>
                <w:i/>
                <w:iCs/>
              </w:rPr>
              <w:t xml:space="preserve"> hrs]</w:t>
            </w:r>
          </w:p>
        </w:tc>
      </w:tr>
    </w:tbl>
    <w:p w14:paraId="19D3CA8D" w14:textId="77777777" w:rsidR="00815D25" w:rsidRPr="00486C2D" w:rsidRDefault="00815D25" w:rsidP="00815D25">
      <w:pPr>
        <w:pStyle w:val="BodyText"/>
      </w:pPr>
    </w:p>
    <w:p w14:paraId="6D0E3D24" w14:textId="77777777" w:rsidR="00815D25" w:rsidRPr="00486C2D" w:rsidRDefault="00815D25" w:rsidP="00815D25">
      <w:pPr>
        <w:pStyle w:val="BodyText"/>
      </w:pPr>
    </w:p>
    <w:p w14:paraId="564C7793" w14:textId="77777777" w:rsidR="00815D25" w:rsidRPr="00486C2D" w:rsidRDefault="00815D25" w:rsidP="00815D25">
      <w:pPr>
        <w:pStyle w:val="BodyText"/>
        <w:ind w:left="1418"/>
        <w:rPr>
          <w:i/>
        </w:rPr>
      </w:pPr>
    </w:p>
    <w:p w14:paraId="4E943903" w14:textId="77777777" w:rsidR="00815D25" w:rsidRPr="00486C2D" w:rsidRDefault="00815D25" w:rsidP="00815D25">
      <w:pPr>
        <w:pStyle w:val="BodyText"/>
        <w:ind w:left="1418"/>
        <w:rPr>
          <w:i/>
        </w:rPr>
        <w:sectPr w:rsidR="00815D25" w:rsidRPr="00486C2D" w:rsidSect="00584794">
          <w:pgSz w:w="11906" w:h="16838" w:code="9"/>
          <w:pgMar w:top="1134" w:right="794" w:bottom="1134" w:left="907" w:header="851" w:footer="851" w:gutter="0"/>
          <w:cols w:space="708"/>
          <w:docGrid w:linePitch="360"/>
        </w:sectPr>
      </w:pPr>
    </w:p>
    <w:p w14:paraId="275C1689" w14:textId="6314D276" w:rsidR="00815D25" w:rsidRPr="00486C2D" w:rsidRDefault="00815D25" w:rsidP="00815D25">
      <w:pPr>
        <w:pStyle w:val="ModuleHeading2"/>
      </w:pPr>
      <w:r w:rsidRPr="00486C2D">
        <w:lastRenderedPageBreak/>
        <w:t xml:space="preserve">DETAILED Competence table FOR MODULE </w:t>
      </w:r>
      <w:r w:rsidR="00B24193">
        <w:t>5</w:t>
      </w:r>
      <w:r w:rsidRPr="00486C2D">
        <w:t xml:space="preserve"> – </w:t>
      </w:r>
      <w:r w:rsidR="00B24193">
        <w:t>Assessment and Evaluation</w:t>
      </w:r>
    </w:p>
    <w:p w14:paraId="12D95592" w14:textId="77777777" w:rsidR="00815D25" w:rsidRPr="00486C2D" w:rsidRDefault="00815D25" w:rsidP="00815D25">
      <w:pPr>
        <w:pStyle w:val="Heading1separatationline"/>
      </w:pPr>
    </w:p>
    <w:p w14:paraId="36B486AD" w14:textId="0F281C79" w:rsidR="00815D25" w:rsidRPr="00486C2D" w:rsidRDefault="00815D25" w:rsidP="00815D25">
      <w:pPr>
        <w:pStyle w:val="Tablecaption"/>
        <w:jc w:val="left"/>
      </w:pPr>
      <w:r w:rsidRPr="00486C2D">
        <w:t xml:space="preserve">Competence Table – </w:t>
      </w:r>
      <w:r w:rsidR="00B24193">
        <w:t xml:space="preserve">Assessment and Evaluation </w:t>
      </w:r>
    </w:p>
    <w:tbl>
      <w:tblPr>
        <w:tblStyle w:val="TableGrid"/>
        <w:tblW w:w="14006" w:type="dxa"/>
        <w:jc w:val="center"/>
        <w:tblLayout w:type="fixed"/>
        <w:tblLook w:val="04A0" w:firstRow="1" w:lastRow="0" w:firstColumn="1" w:lastColumn="0" w:noHBand="0" w:noVBand="1"/>
      </w:tblPr>
      <w:tblGrid>
        <w:gridCol w:w="985"/>
        <w:gridCol w:w="4383"/>
        <w:gridCol w:w="979"/>
        <w:gridCol w:w="6984"/>
        <w:gridCol w:w="675"/>
      </w:tblGrid>
      <w:tr w:rsidR="00815D25" w:rsidRPr="00486C2D" w14:paraId="7A11A581" w14:textId="77777777" w:rsidTr="00F53641">
        <w:trPr>
          <w:cantSplit/>
          <w:trHeight w:val="1430"/>
          <w:tblHeader/>
          <w:jc w:val="center"/>
        </w:trPr>
        <w:tc>
          <w:tcPr>
            <w:tcW w:w="985" w:type="dxa"/>
            <w:textDirection w:val="btLr"/>
            <w:vAlign w:val="center"/>
          </w:tcPr>
          <w:p w14:paraId="469F5D02" w14:textId="77777777" w:rsidR="00815D25" w:rsidRPr="00486C2D" w:rsidRDefault="00815D25" w:rsidP="00F53641">
            <w:pPr>
              <w:pStyle w:val="Tabletexttitle"/>
            </w:pPr>
            <w:r w:rsidRPr="00486C2D">
              <w:t>Element</w:t>
            </w:r>
          </w:p>
        </w:tc>
        <w:tc>
          <w:tcPr>
            <w:tcW w:w="4383" w:type="dxa"/>
            <w:vAlign w:val="center"/>
          </w:tcPr>
          <w:p w14:paraId="6ABFFE79" w14:textId="77777777" w:rsidR="00815D25" w:rsidRPr="00486C2D" w:rsidRDefault="00815D25" w:rsidP="00F53641">
            <w:pPr>
              <w:pStyle w:val="Tabletexttitle"/>
            </w:pPr>
            <w:r w:rsidRPr="00486C2D">
              <w:t>Session Objective</w:t>
            </w:r>
          </w:p>
        </w:tc>
        <w:tc>
          <w:tcPr>
            <w:tcW w:w="979" w:type="dxa"/>
            <w:textDirection w:val="btLr"/>
            <w:vAlign w:val="center"/>
          </w:tcPr>
          <w:p w14:paraId="6292659C" w14:textId="77777777" w:rsidR="00815D25" w:rsidRPr="00486C2D" w:rsidRDefault="00815D25" w:rsidP="00F53641">
            <w:pPr>
              <w:pStyle w:val="Tabletexttitle"/>
            </w:pPr>
            <w:r w:rsidRPr="00486C2D">
              <w:t>Sub-element</w:t>
            </w:r>
          </w:p>
        </w:tc>
        <w:tc>
          <w:tcPr>
            <w:tcW w:w="6984" w:type="dxa"/>
            <w:vAlign w:val="center"/>
          </w:tcPr>
          <w:p w14:paraId="255102F7" w14:textId="77777777" w:rsidR="00815D25" w:rsidRPr="00486C2D" w:rsidRDefault="00815D25" w:rsidP="00F53641">
            <w:pPr>
              <w:pStyle w:val="Tabletexttitle"/>
            </w:pPr>
            <w:r w:rsidRPr="00486C2D">
              <w:t>Subject Elements</w:t>
            </w:r>
          </w:p>
        </w:tc>
        <w:tc>
          <w:tcPr>
            <w:tcW w:w="675" w:type="dxa"/>
            <w:textDirection w:val="btLr"/>
            <w:vAlign w:val="center"/>
          </w:tcPr>
          <w:p w14:paraId="2FEB89C9" w14:textId="77777777" w:rsidR="00815D25" w:rsidRPr="00486C2D" w:rsidRDefault="00815D25" w:rsidP="00F53641">
            <w:pPr>
              <w:pStyle w:val="Tabletexttitle"/>
            </w:pPr>
            <w:r w:rsidRPr="00486C2D">
              <w:t>Level of Competence</w:t>
            </w:r>
          </w:p>
        </w:tc>
      </w:tr>
      <w:tr w:rsidR="00815D25" w:rsidRPr="007045B8" w14:paraId="3A6637E7" w14:textId="77777777" w:rsidTr="00F53641">
        <w:trPr>
          <w:trHeight w:val="343"/>
          <w:jc w:val="center"/>
        </w:trPr>
        <w:tc>
          <w:tcPr>
            <w:tcW w:w="985" w:type="dxa"/>
            <w:shd w:val="clear" w:color="auto" w:fill="F2F2F2" w:themeFill="background1" w:themeFillShade="F2"/>
          </w:tcPr>
          <w:p w14:paraId="12073CA1" w14:textId="16518CFE" w:rsidR="00815D25" w:rsidRPr="007045B8" w:rsidRDefault="003D360D" w:rsidP="00F53641">
            <w:pPr>
              <w:pStyle w:val="Tabletext"/>
              <w:rPr>
                <w:b/>
                <w:bCs/>
              </w:rPr>
            </w:pPr>
            <w:r w:rsidRPr="007045B8">
              <w:rPr>
                <w:b/>
                <w:bCs/>
              </w:rPr>
              <w:t>5</w:t>
            </w:r>
            <w:r w:rsidR="00815D25" w:rsidRPr="007045B8">
              <w:rPr>
                <w:b/>
                <w:bCs/>
              </w:rPr>
              <w:t>.1</w:t>
            </w:r>
          </w:p>
        </w:tc>
        <w:tc>
          <w:tcPr>
            <w:tcW w:w="4383" w:type="dxa"/>
            <w:shd w:val="clear" w:color="auto" w:fill="F2F2F2" w:themeFill="background1" w:themeFillShade="F2"/>
          </w:tcPr>
          <w:p w14:paraId="3AAD9C38" w14:textId="11CE3C6C" w:rsidR="00815D25" w:rsidRPr="007045B8" w:rsidRDefault="00585A7C" w:rsidP="00F53641">
            <w:pPr>
              <w:pStyle w:val="Tabletext"/>
              <w:rPr>
                <w:b/>
                <w:bCs/>
                <w:i/>
              </w:rPr>
            </w:pPr>
            <w:r w:rsidRPr="007045B8">
              <w:rPr>
                <w:b/>
                <w:bCs/>
              </w:rPr>
              <w:t>Methods of Assessment</w:t>
            </w:r>
            <w:r w:rsidR="00815D25" w:rsidRPr="007045B8">
              <w:rPr>
                <w:b/>
                <w:bCs/>
              </w:rPr>
              <w:t xml:space="preserve">  </w:t>
            </w:r>
          </w:p>
        </w:tc>
        <w:tc>
          <w:tcPr>
            <w:tcW w:w="979" w:type="dxa"/>
            <w:shd w:val="clear" w:color="auto" w:fill="F2F2F2" w:themeFill="background1" w:themeFillShade="F2"/>
          </w:tcPr>
          <w:p w14:paraId="314EDEDF" w14:textId="77777777" w:rsidR="00815D25" w:rsidRPr="007045B8" w:rsidRDefault="00815D25" w:rsidP="00F53641">
            <w:pPr>
              <w:pStyle w:val="Tabletext"/>
              <w:rPr>
                <w:b/>
                <w:bCs/>
              </w:rPr>
            </w:pPr>
          </w:p>
        </w:tc>
        <w:tc>
          <w:tcPr>
            <w:tcW w:w="6984" w:type="dxa"/>
            <w:shd w:val="clear" w:color="auto" w:fill="F2F2F2" w:themeFill="background1" w:themeFillShade="F2"/>
          </w:tcPr>
          <w:p w14:paraId="39C8D246" w14:textId="77777777" w:rsidR="00815D25" w:rsidRPr="007045B8" w:rsidRDefault="00815D25" w:rsidP="00F53641">
            <w:pPr>
              <w:pStyle w:val="Tabletext"/>
              <w:rPr>
                <w:b/>
                <w:bCs/>
              </w:rPr>
            </w:pPr>
          </w:p>
        </w:tc>
        <w:tc>
          <w:tcPr>
            <w:tcW w:w="675" w:type="dxa"/>
            <w:shd w:val="clear" w:color="auto" w:fill="F2F2F2" w:themeFill="background1" w:themeFillShade="F2"/>
          </w:tcPr>
          <w:p w14:paraId="6837A949" w14:textId="77777777" w:rsidR="00815D25" w:rsidRPr="007045B8" w:rsidRDefault="00815D25" w:rsidP="00F53641">
            <w:pPr>
              <w:pStyle w:val="Tabletext"/>
              <w:rPr>
                <w:b/>
                <w:bCs/>
              </w:rPr>
            </w:pPr>
          </w:p>
        </w:tc>
      </w:tr>
      <w:tr w:rsidR="00815D25" w:rsidRPr="00486C2D" w14:paraId="239E4A0B" w14:textId="77777777" w:rsidTr="00F53641">
        <w:trPr>
          <w:jc w:val="center"/>
        </w:trPr>
        <w:tc>
          <w:tcPr>
            <w:tcW w:w="985" w:type="dxa"/>
            <w:vMerge w:val="restart"/>
          </w:tcPr>
          <w:p w14:paraId="7E7B5F59" w14:textId="1A205D5E" w:rsidR="00815D25" w:rsidRPr="00486C2D" w:rsidRDefault="003D360D" w:rsidP="00F53641">
            <w:pPr>
              <w:pStyle w:val="Tabletext"/>
            </w:pPr>
            <w:r>
              <w:t>5</w:t>
            </w:r>
            <w:r w:rsidR="00815D25" w:rsidRPr="00486C2D">
              <w:t>.1.1</w:t>
            </w:r>
          </w:p>
        </w:tc>
        <w:tc>
          <w:tcPr>
            <w:tcW w:w="4383" w:type="dxa"/>
            <w:vMerge w:val="restart"/>
          </w:tcPr>
          <w:p w14:paraId="5E05CFA4" w14:textId="3782F9B9" w:rsidR="00815D25" w:rsidRPr="007045B8" w:rsidRDefault="00D825D7" w:rsidP="00F53641">
            <w:pPr>
              <w:pStyle w:val="Tabletext"/>
              <w:rPr>
                <w:i/>
                <w:iCs/>
              </w:rPr>
            </w:pPr>
            <w:r w:rsidRPr="007045B8">
              <w:rPr>
                <w:i/>
                <w:iCs/>
              </w:rPr>
              <w:t>Explain the purpose of evaluation in training</w:t>
            </w:r>
            <w:r w:rsidR="009C3995">
              <w:rPr>
                <w:i/>
                <w:iCs/>
              </w:rPr>
              <w:t>.</w:t>
            </w:r>
          </w:p>
        </w:tc>
        <w:tc>
          <w:tcPr>
            <w:tcW w:w="979" w:type="dxa"/>
          </w:tcPr>
          <w:p w14:paraId="1FFBBF97" w14:textId="3E82AC3C" w:rsidR="00815D25" w:rsidRPr="00486C2D" w:rsidRDefault="003D360D" w:rsidP="00F53641">
            <w:pPr>
              <w:pStyle w:val="Tabletext"/>
              <w:ind w:left="60" w:right="74"/>
            </w:pPr>
            <w:r>
              <w:t>5</w:t>
            </w:r>
            <w:r w:rsidR="00815D25">
              <w:t>.1.1.1</w:t>
            </w:r>
          </w:p>
        </w:tc>
        <w:tc>
          <w:tcPr>
            <w:tcW w:w="6984" w:type="dxa"/>
          </w:tcPr>
          <w:p w14:paraId="4385F08A" w14:textId="726B8D1C" w:rsidR="00164C50" w:rsidRDefault="00164C50" w:rsidP="00F53641">
            <w:pPr>
              <w:pStyle w:val="Tabletext"/>
            </w:pPr>
            <w:r>
              <w:t xml:space="preserve">Purpose of </w:t>
            </w:r>
            <w:r w:rsidR="00793B2E">
              <w:t>competency-based</w:t>
            </w:r>
            <w:r>
              <w:t xml:space="preserve"> assessment:</w:t>
            </w:r>
          </w:p>
          <w:p w14:paraId="650D2B18" w14:textId="77777777" w:rsidR="00815D25" w:rsidRDefault="00DE54A7" w:rsidP="00090D88">
            <w:pPr>
              <w:pStyle w:val="Tabletext"/>
              <w:numPr>
                <w:ilvl w:val="0"/>
                <w:numId w:val="30"/>
              </w:numPr>
            </w:pPr>
            <w:r>
              <w:t>Assessing knowledge, skills, attitudes</w:t>
            </w:r>
          </w:p>
          <w:p w14:paraId="11C438DF" w14:textId="77777777" w:rsidR="00793B2E" w:rsidRDefault="00793B2E" w:rsidP="00090D88">
            <w:pPr>
              <w:pStyle w:val="Tabletext"/>
              <w:numPr>
                <w:ilvl w:val="0"/>
                <w:numId w:val="30"/>
              </w:numPr>
            </w:pPr>
            <w:r>
              <w:t>Continuous improvement</w:t>
            </w:r>
          </w:p>
          <w:p w14:paraId="17F1C4BF" w14:textId="4E42FB02" w:rsidR="00A46CC2" w:rsidRPr="00486C2D" w:rsidRDefault="00A46CC2" w:rsidP="00090D88">
            <w:pPr>
              <w:pStyle w:val="Tabletext"/>
              <w:numPr>
                <w:ilvl w:val="0"/>
                <w:numId w:val="30"/>
              </w:numPr>
            </w:pPr>
            <w:r>
              <w:t xml:space="preserve">Confirming </w:t>
            </w:r>
            <w:r w:rsidR="008E38E9">
              <w:t>competence</w:t>
            </w:r>
            <w:r>
              <w:t xml:space="preserve"> against objectives</w:t>
            </w:r>
            <w:r w:rsidR="008E38E9">
              <w:t xml:space="preserve"> (competence levels)</w:t>
            </w:r>
          </w:p>
        </w:tc>
        <w:tc>
          <w:tcPr>
            <w:tcW w:w="675" w:type="dxa"/>
          </w:tcPr>
          <w:p w14:paraId="31159267" w14:textId="31271825" w:rsidR="00815D25" w:rsidRPr="00486C2D" w:rsidRDefault="00846504" w:rsidP="00F53641">
            <w:pPr>
              <w:pStyle w:val="Tabletext"/>
            </w:pPr>
            <w:r>
              <w:t>3</w:t>
            </w:r>
          </w:p>
        </w:tc>
      </w:tr>
      <w:tr w:rsidR="00635A39" w:rsidRPr="00486C2D" w14:paraId="004076C6" w14:textId="77777777" w:rsidTr="00F53641">
        <w:trPr>
          <w:trHeight w:val="474"/>
          <w:jc w:val="center"/>
        </w:trPr>
        <w:tc>
          <w:tcPr>
            <w:tcW w:w="985" w:type="dxa"/>
            <w:vMerge/>
          </w:tcPr>
          <w:p w14:paraId="0A8B4C8F" w14:textId="77777777" w:rsidR="00635A39" w:rsidRPr="00486C2D" w:rsidRDefault="00635A39" w:rsidP="00635A39">
            <w:pPr>
              <w:pStyle w:val="Tabletext"/>
            </w:pPr>
          </w:p>
        </w:tc>
        <w:tc>
          <w:tcPr>
            <w:tcW w:w="4383" w:type="dxa"/>
            <w:vMerge/>
          </w:tcPr>
          <w:p w14:paraId="1D04C525" w14:textId="77777777" w:rsidR="00635A39" w:rsidRPr="007045B8" w:rsidRDefault="00635A39" w:rsidP="00635A39">
            <w:pPr>
              <w:pStyle w:val="Tabletext"/>
              <w:rPr>
                <w:i/>
                <w:iCs/>
              </w:rPr>
            </w:pPr>
          </w:p>
        </w:tc>
        <w:tc>
          <w:tcPr>
            <w:tcW w:w="979" w:type="dxa"/>
          </w:tcPr>
          <w:p w14:paraId="5B0BE2F3" w14:textId="15F3EBD5" w:rsidR="00635A39" w:rsidRPr="00486C2D" w:rsidRDefault="00635A39" w:rsidP="00635A39">
            <w:pPr>
              <w:pStyle w:val="Tabletext"/>
              <w:ind w:left="60" w:right="74"/>
            </w:pPr>
            <w:r>
              <w:t>5</w:t>
            </w:r>
            <w:r w:rsidRPr="00486C2D">
              <w:t>.1.1.2</w:t>
            </w:r>
          </w:p>
        </w:tc>
        <w:tc>
          <w:tcPr>
            <w:tcW w:w="6984" w:type="dxa"/>
          </w:tcPr>
          <w:p w14:paraId="720E5B31" w14:textId="48EF56DD" w:rsidR="00635A39" w:rsidRPr="00486C2D" w:rsidRDefault="00635A39" w:rsidP="00635A39">
            <w:pPr>
              <w:pStyle w:val="Tabletext"/>
            </w:pPr>
            <w:r>
              <w:t xml:space="preserve">Clarification versus evaluation </w:t>
            </w:r>
          </w:p>
        </w:tc>
        <w:tc>
          <w:tcPr>
            <w:tcW w:w="675" w:type="dxa"/>
          </w:tcPr>
          <w:p w14:paraId="2BCD5B9E" w14:textId="4726870D" w:rsidR="00635A39" w:rsidRPr="00486C2D" w:rsidRDefault="009C3995" w:rsidP="00635A39">
            <w:pPr>
              <w:pStyle w:val="Tabletext"/>
            </w:pPr>
            <w:r>
              <w:t>3</w:t>
            </w:r>
          </w:p>
        </w:tc>
      </w:tr>
      <w:tr w:rsidR="00635A39" w:rsidRPr="00486C2D" w14:paraId="61152A43" w14:textId="77777777" w:rsidTr="00F53641">
        <w:trPr>
          <w:jc w:val="center"/>
        </w:trPr>
        <w:tc>
          <w:tcPr>
            <w:tcW w:w="985" w:type="dxa"/>
            <w:vMerge/>
          </w:tcPr>
          <w:p w14:paraId="44192A26" w14:textId="77777777" w:rsidR="00635A39" w:rsidRPr="00486C2D" w:rsidRDefault="00635A39" w:rsidP="00635A39">
            <w:pPr>
              <w:pStyle w:val="Tabletext"/>
            </w:pPr>
          </w:p>
        </w:tc>
        <w:tc>
          <w:tcPr>
            <w:tcW w:w="4383" w:type="dxa"/>
            <w:vMerge/>
          </w:tcPr>
          <w:p w14:paraId="1472D1B2" w14:textId="77777777" w:rsidR="00635A39" w:rsidRPr="007045B8" w:rsidRDefault="00635A39" w:rsidP="00635A39">
            <w:pPr>
              <w:pStyle w:val="Tabletext"/>
              <w:rPr>
                <w:i/>
                <w:iCs/>
              </w:rPr>
            </w:pPr>
          </w:p>
        </w:tc>
        <w:tc>
          <w:tcPr>
            <w:tcW w:w="979" w:type="dxa"/>
          </w:tcPr>
          <w:p w14:paraId="13E34C05" w14:textId="2142B76C" w:rsidR="00635A39" w:rsidRPr="00486C2D" w:rsidRDefault="00635A39" w:rsidP="00635A39">
            <w:pPr>
              <w:pStyle w:val="Tabletext"/>
              <w:ind w:left="60" w:right="74"/>
            </w:pPr>
            <w:r>
              <w:t>5</w:t>
            </w:r>
            <w:r w:rsidRPr="00486C2D">
              <w:t>.1.1.3</w:t>
            </w:r>
          </w:p>
        </w:tc>
        <w:tc>
          <w:tcPr>
            <w:tcW w:w="6984" w:type="dxa"/>
          </w:tcPr>
          <w:p w14:paraId="11E811B1" w14:textId="20E449D5" w:rsidR="00635A39" w:rsidRPr="00486C2D" w:rsidRDefault="00635A39" w:rsidP="00635A39">
            <w:pPr>
              <w:pStyle w:val="Tabletext"/>
            </w:pPr>
            <w:r>
              <w:t>Roles and responsibilities of assessors</w:t>
            </w:r>
          </w:p>
        </w:tc>
        <w:tc>
          <w:tcPr>
            <w:tcW w:w="675" w:type="dxa"/>
          </w:tcPr>
          <w:p w14:paraId="0EFB7DC8" w14:textId="2413B772" w:rsidR="00635A39" w:rsidRPr="00486C2D" w:rsidRDefault="009C3995" w:rsidP="00635A39">
            <w:pPr>
              <w:pStyle w:val="Tabletext"/>
            </w:pPr>
            <w:r>
              <w:t>3</w:t>
            </w:r>
          </w:p>
        </w:tc>
      </w:tr>
      <w:tr w:rsidR="00635A39" w:rsidRPr="00486C2D" w14:paraId="6F93641F" w14:textId="77777777" w:rsidTr="00F53641">
        <w:trPr>
          <w:trHeight w:val="70"/>
          <w:jc w:val="center"/>
        </w:trPr>
        <w:tc>
          <w:tcPr>
            <w:tcW w:w="985" w:type="dxa"/>
            <w:vMerge/>
            <w:shd w:val="clear" w:color="auto" w:fill="F2F2F2" w:themeFill="background1" w:themeFillShade="F2"/>
          </w:tcPr>
          <w:p w14:paraId="0403268F" w14:textId="77777777" w:rsidR="00635A39" w:rsidRPr="00486C2D" w:rsidRDefault="00635A39" w:rsidP="00635A39">
            <w:pPr>
              <w:pStyle w:val="Tabletext"/>
            </w:pPr>
          </w:p>
        </w:tc>
        <w:tc>
          <w:tcPr>
            <w:tcW w:w="4383" w:type="dxa"/>
            <w:vMerge/>
            <w:shd w:val="clear" w:color="auto" w:fill="F2F2F2" w:themeFill="background1" w:themeFillShade="F2"/>
          </w:tcPr>
          <w:p w14:paraId="07EAE3BD" w14:textId="77777777" w:rsidR="00635A39" w:rsidRPr="007045B8" w:rsidRDefault="00635A39" w:rsidP="00635A39">
            <w:pPr>
              <w:pStyle w:val="Tabletext"/>
              <w:rPr>
                <w:i/>
                <w:iCs/>
              </w:rPr>
            </w:pPr>
          </w:p>
        </w:tc>
        <w:tc>
          <w:tcPr>
            <w:tcW w:w="979" w:type="dxa"/>
            <w:shd w:val="clear" w:color="auto" w:fill="FFFFFF" w:themeFill="background1"/>
          </w:tcPr>
          <w:p w14:paraId="592F8E71" w14:textId="03215363" w:rsidR="00635A39" w:rsidRPr="00486C2D" w:rsidRDefault="00635A39" w:rsidP="00635A39">
            <w:pPr>
              <w:pStyle w:val="Tabletext"/>
              <w:ind w:left="60" w:right="74"/>
            </w:pPr>
            <w:r>
              <w:t>5</w:t>
            </w:r>
            <w:r w:rsidRPr="00486C2D">
              <w:t>.1.1.4</w:t>
            </w:r>
          </w:p>
        </w:tc>
        <w:tc>
          <w:tcPr>
            <w:tcW w:w="6984" w:type="dxa"/>
            <w:shd w:val="clear" w:color="auto" w:fill="FFFFFF" w:themeFill="background1"/>
          </w:tcPr>
          <w:p w14:paraId="10787B84" w14:textId="1FA8F01D" w:rsidR="00635A39" w:rsidRPr="00486C2D" w:rsidRDefault="00043606" w:rsidP="00635A39">
            <w:pPr>
              <w:pStyle w:val="Tabletext"/>
            </w:pPr>
            <w:r>
              <w:t>Situations where competence unable to be attained / unsatisfactory assessment outcome</w:t>
            </w:r>
          </w:p>
        </w:tc>
        <w:tc>
          <w:tcPr>
            <w:tcW w:w="675" w:type="dxa"/>
            <w:shd w:val="clear" w:color="auto" w:fill="FFFFFF" w:themeFill="background1"/>
          </w:tcPr>
          <w:p w14:paraId="79273118" w14:textId="41429A46" w:rsidR="00635A39" w:rsidRPr="00486C2D" w:rsidRDefault="009C3995" w:rsidP="00635A39">
            <w:pPr>
              <w:pStyle w:val="Tabletext"/>
            </w:pPr>
            <w:r>
              <w:t>3</w:t>
            </w:r>
          </w:p>
        </w:tc>
      </w:tr>
      <w:tr w:rsidR="00635A39" w:rsidRPr="00486C2D" w14:paraId="1CB8D2DD" w14:textId="77777777" w:rsidTr="00F53641">
        <w:trPr>
          <w:trHeight w:val="70"/>
          <w:jc w:val="center"/>
        </w:trPr>
        <w:tc>
          <w:tcPr>
            <w:tcW w:w="985" w:type="dxa"/>
            <w:vMerge w:val="restart"/>
            <w:shd w:val="clear" w:color="auto" w:fill="FFFFFF" w:themeFill="background1"/>
          </w:tcPr>
          <w:p w14:paraId="0474E397" w14:textId="32DA47BC" w:rsidR="00635A39" w:rsidRPr="00486C2D" w:rsidRDefault="00635A39" w:rsidP="00635A39">
            <w:pPr>
              <w:pStyle w:val="Tabletext"/>
            </w:pPr>
            <w:r>
              <w:t>5</w:t>
            </w:r>
            <w:r w:rsidRPr="00486C2D">
              <w:t>.1.2</w:t>
            </w:r>
          </w:p>
        </w:tc>
        <w:tc>
          <w:tcPr>
            <w:tcW w:w="4383" w:type="dxa"/>
            <w:vMerge w:val="restart"/>
            <w:shd w:val="clear" w:color="auto" w:fill="FFFFFF" w:themeFill="background1"/>
          </w:tcPr>
          <w:p w14:paraId="134BC1BE" w14:textId="02F88D3D" w:rsidR="00635A39" w:rsidRPr="007045B8" w:rsidRDefault="00635A39" w:rsidP="00635A39">
            <w:pPr>
              <w:pStyle w:val="Tabletext"/>
              <w:rPr>
                <w:i/>
                <w:iCs/>
              </w:rPr>
            </w:pPr>
            <w:r w:rsidRPr="007045B8">
              <w:rPr>
                <w:i/>
                <w:iCs/>
              </w:rPr>
              <w:t>List the qualities of a good assessment</w:t>
            </w:r>
            <w:r w:rsidR="009C3995">
              <w:rPr>
                <w:i/>
                <w:iCs/>
              </w:rPr>
              <w:t>.</w:t>
            </w:r>
          </w:p>
        </w:tc>
        <w:tc>
          <w:tcPr>
            <w:tcW w:w="979" w:type="dxa"/>
            <w:shd w:val="clear" w:color="auto" w:fill="FFFFFF" w:themeFill="background1"/>
          </w:tcPr>
          <w:p w14:paraId="5C545E1A" w14:textId="729D7678" w:rsidR="00635A39" w:rsidRPr="00486C2D" w:rsidRDefault="00635A39" w:rsidP="00635A39">
            <w:pPr>
              <w:pStyle w:val="Tabletext"/>
              <w:ind w:left="60" w:right="74"/>
            </w:pPr>
            <w:r>
              <w:t>5</w:t>
            </w:r>
            <w:r w:rsidRPr="00486C2D">
              <w:t>.1.2.1</w:t>
            </w:r>
          </w:p>
        </w:tc>
        <w:tc>
          <w:tcPr>
            <w:tcW w:w="6984" w:type="dxa"/>
            <w:shd w:val="clear" w:color="auto" w:fill="FFFFFF" w:themeFill="background1"/>
          </w:tcPr>
          <w:p w14:paraId="26AC3C61" w14:textId="00E6801B" w:rsidR="00635A39" w:rsidRDefault="00635A39" w:rsidP="00635A39">
            <w:pPr>
              <w:pStyle w:val="Tabletext"/>
            </w:pPr>
            <w:r>
              <w:t>VACSR model</w:t>
            </w:r>
          </w:p>
          <w:p w14:paraId="71C893C8" w14:textId="77777777" w:rsidR="00635A39" w:rsidRDefault="00635A39" w:rsidP="00090D88">
            <w:pPr>
              <w:pStyle w:val="Tabletext"/>
              <w:numPr>
                <w:ilvl w:val="0"/>
                <w:numId w:val="45"/>
              </w:numPr>
            </w:pPr>
            <w:r>
              <w:t>Valid,</w:t>
            </w:r>
          </w:p>
          <w:p w14:paraId="5FFD2A19" w14:textId="4AC8E5F0" w:rsidR="00635A39" w:rsidRDefault="00635A39" w:rsidP="00090D88">
            <w:pPr>
              <w:pStyle w:val="Tabletext"/>
              <w:numPr>
                <w:ilvl w:val="0"/>
                <w:numId w:val="45"/>
              </w:numPr>
            </w:pPr>
            <w:r>
              <w:t>Authentic,</w:t>
            </w:r>
          </w:p>
          <w:p w14:paraId="08DED7BC" w14:textId="77777777" w:rsidR="00635A39" w:rsidRDefault="00635A39" w:rsidP="00090D88">
            <w:pPr>
              <w:pStyle w:val="Tabletext"/>
              <w:numPr>
                <w:ilvl w:val="0"/>
                <w:numId w:val="45"/>
              </w:numPr>
            </w:pPr>
            <w:r>
              <w:t>Current,</w:t>
            </w:r>
          </w:p>
          <w:p w14:paraId="0072C753" w14:textId="77777777" w:rsidR="00635A39" w:rsidRDefault="00635A39" w:rsidP="00090D88">
            <w:pPr>
              <w:pStyle w:val="Tabletext"/>
              <w:numPr>
                <w:ilvl w:val="0"/>
                <w:numId w:val="45"/>
              </w:numPr>
            </w:pPr>
            <w:r>
              <w:t xml:space="preserve">Sufficient, </w:t>
            </w:r>
          </w:p>
          <w:p w14:paraId="2BAB019C" w14:textId="7F606B2D" w:rsidR="00635A39" w:rsidRPr="00486C2D" w:rsidRDefault="00635A39" w:rsidP="00090D88">
            <w:pPr>
              <w:pStyle w:val="Tabletext"/>
              <w:numPr>
                <w:ilvl w:val="0"/>
                <w:numId w:val="45"/>
              </w:numPr>
            </w:pPr>
            <w:r>
              <w:t>Reliable</w:t>
            </w:r>
          </w:p>
        </w:tc>
        <w:tc>
          <w:tcPr>
            <w:tcW w:w="675" w:type="dxa"/>
            <w:shd w:val="clear" w:color="auto" w:fill="FFFFFF" w:themeFill="background1"/>
          </w:tcPr>
          <w:p w14:paraId="5A69824E" w14:textId="39DE38DF" w:rsidR="00635A39" w:rsidRPr="00486C2D" w:rsidRDefault="00635A39" w:rsidP="00635A39">
            <w:pPr>
              <w:pStyle w:val="Tabletext"/>
            </w:pPr>
            <w:r>
              <w:t>1</w:t>
            </w:r>
          </w:p>
        </w:tc>
      </w:tr>
      <w:tr w:rsidR="00043606" w:rsidRPr="00486C2D" w14:paraId="0E199903" w14:textId="77777777" w:rsidTr="0053435B">
        <w:trPr>
          <w:trHeight w:val="1938"/>
          <w:jc w:val="center"/>
        </w:trPr>
        <w:tc>
          <w:tcPr>
            <w:tcW w:w="985" w:type="dxa"/>
            <w:vMerge/>
            <w:shd w:val="clear" w:color="auto" w:fill="FFFFFF" w:themeFill="background1"/>
          </w:tcPr>
          <w:p w14:paraId="797E2AAB" w14:textId="77777777" w:rsidR="00043606" w:rsidRPr="00486C2D" w:rsidRDefault="00043606" w:rsidP="00635A39">
            <w:pPr>
              <w:pStyle w:val="Tabletext"/>
            </w:pPr>
          </w:p>
        </w:tc>
        <w:tc>
          <w:tcPr>
            <w:tcW w:w="4383" w:type="dxa"/>
            <w:vMerge/>
            <w:shd w:val="clear" w:color="auto" w:fill="FFFFFF" w:themeFill="background1"/>
          </w:tcPr>
          <w:p w14:paraId="7837DFC6" w14:textId="77777777" w:rsidR="00043606" w:rsidRPr="00486C2D" w:rsidRDefault="00043606" w:rsidP="00635A39">
            <w:pPr>
              <w:pStyle w:val="Tabletext"/>
            </w:pPr>
          </w:p>
        </w:tc>
        <w:tc>
          <w:tcPr>
            <w:tcW w:w="979" w:type="dxa"/>
            <w:shd w:val="clear" w:color="auto" w:fill="FFFFFF" w:themeFill="background1"/>
          </w:tcPr>
          <w:p w14:paraId="1290A04D" w14:textId="140FBE47" w:rsidR="00043606" w:rsidRPr="00486C2D" w:rsidRDefault="00043606" w:rsidP="00635A39">
            <w:pPr>
              <w:pStyle w:val="Tabletext"/>
              <w:ind w:left="60" w:right="74"/>
            </w:pPr>
            <w:r>
              <w:t>5</w:t>
            </w:r>
            <w:r w:rsidRPr="00486C2D">
              <w:t>.1.2.2</w:t>
            </w:r>
          </w:p>
        </w:tc>
        <w:tc>
          <w:tcPr>
            <w:tcW w:w="6984" w:type="dxa"/>
            <w:shd w:val="clear" w:color="auto" w:fill="FFFFFF" w:themeFill="background1"/>
          </w:tcPr>
          <w:p w14:paraId="5AA71437" w14:textId="77777777" w:rsidR="00043606" w:rsidRDefault="00043606" w:rsidP="00635A39">
            <w:pPr>
              <w:pStyle w:val="Tabletext"/>
            </w:pPr>
            <w:r>
              <w:t xml:space="preserve">Assessment plan: </w:t>
            </w:r>
          </w:p>
          <w:p w14:paraId="07D62FC9" w14:textId="29FD219F" w:rsidR="00043606" w:rsidRDefault="00043606" w:rsidP="00090D88">
            <w:pPr>
              <w:pStyle w:val="Tabletext"/>
              <w:numPr>
                <w:ilvl w:val="0"/>
                <w:numId w:val="46"/>
              </w:numPr>
            </w:pPr>
            <w:r>
              <w:t>Details of assessment tools</w:t>
            </w:r>
          </w:p>
          <w:p w14:paraId="65B2DC8D" w14:textId="77777777" w:rsidR="00043606" w:rsidRDefault="00043606" w:rsidP="00090D88">
            <w:pPr>
              <w:pStyle w:val="Tabletext"/>
              <w:numPr>
                <w:ilvl w:val="0"/>
                <w:numId w:val="46"/>
              </w:numPr>
            </w:pPr>
            <w:r>
              <w:t xml:space="preserve">Captures evidence against objective (competence level) </w:t>
            </w:r>
          </w:p>
          <w:p w14:paraId="7AD301E5" w14:textId="77777777" w:rsidR="00043606" w:rsidRDefault="00043606" w:rsidP="00090D88">
            <w:pPr>
              <w:pStyle w:val="Tabletext"/>
              <w:numPr>
                <w:ilvl w:val="0"/>
                <w:numId w:val="46"/>
              </w:numPr>
            </w:pPr>
            <w:r>
              <w:t xml:space="preserve">Reviewed and </w:t>
            </w:r>
            <w:proofErr w:type="gramStart"/>
            <w:r>
              <w:t>verified</w:t>
            </w:r>
            <w:proofErr w:type="gramEnd"/>
          </w:p>
          <w:p w14:paraId="68845693" w14:textId="77777777" w:rsidR="00043606" w:rsidRDefault="00043606" w:rsidP="00090D88">
            <w:pPr>
              <w:pStyle w:val="Tabletext"/>
              <w:numPr>
                <w:ilvl w:val="0"/>
                <w:numId w:val="46"/>
              </w:numPr>
            </w:pPr>
            <w:r>
              <w:t xml:space="preserve">Used for continuous </w:t>
            </w:r>
            <w:proofErr w:type="gramStart"/>
            <w:r>
              <w:t>improvement</w:t>
            </w:r>
            <w:proofErr w:type="gramEnd"/>
          </w:p>
          <w:p w14:paraId="516256B4" w14:textId="62D38E23" w:rsidR="00043606" w:rsidRPr="00486C2D" w:rsidRDefault="00043606" w:rsidP="00090D88">
            <w:pPr>
              <w:pStyle w:val="Tabletext"/>
              <w:numPr>
                <w:ilvl w:val="0"/>
                <w:numId w:val="46"/>
              </w:numPr>
            </w:pPr>
            <w:r>
              <w:t>Process to achieve consistency between assessors</w:t>
            </w:r>
          </w:p>
        </w:tc>
        <w:tc>
          <w:tcPr>
            <w:tcW w:w="675" w:type="dxa"/>
            <w:shd w:val="clear" w:color="auto" w:fill="FFFFFF" w:themeFill="background1"/>
          </w:tcPr>
          <w:p w14:paraId="44A52217" w14:textId="46BB248B" w:rsidR="00043606" w:rsidRPr="00486C2D" w:rsidRDefault="009C3995" w:rsidP="00635A39">
            <w:pPr>
              <w:pStyle w:val="Tabletext"/>
            </w:pPr>
            <w:r>
              <w:t>1</w:t>
            </w:r>
          </w:p>
        </w:tc>
      </w:tr>
      <w:tr w:rsidR="009C3995" w:rsidRPr="00486C2D" w14:paraId="6EA49972" w14:textId="77777777" w:rsidTr="009C3995">
        <w:trPr>
          <w:trHeight w:val="1977"/>
          <w:jc w:val="center"/>
        </w:trPr>
        <w:tc>
          <w:tcPr>
            <w:tcW w:w="985" w:type="dxa"/>
            <w:shd w:val="clear" w:color="auto" w:fill="FFFFFF" w:themeFill="background1"/>
          </w:tcPr>
          <w:p w14:paraId="6F02F7A9" w14:textId="7293616B" w:rsidR="009C3995" w:rsidRPr="00486C2D" w:rsidRDefault="009C3995" w:rsidP="00635A39">
            <w:pPr>
              <w:pStyle w:val="Tabletext"/>
            </w:pPr>
            <w:r>
              <w:t>5</w:t>
            </w:r>
            <w:r w:rsidRPr="00486C2D">
              <w:t>.1.3</w:t>
            </w:r>
          </w:p>
        </w:tc>
        <w:tc>
          <w:tcPr>
            <w:tcW w:w="4383" w:type="dxa"/>
            <w:shd w:val="clear" w:color="auto" w:fill="FFFFFF" w:themeFill="background1"/>
          </w:tcPr>
          <w:p w14:paraId="5FE3F3EC" w14:textId="7F10239E" w:rsidR="009C3995" w:rsidRPr="007045B8" w:rsidRDefault="009C3995" w:rsidP="00635A39">
            <w:pPr>
              <w:pStyle w:val="Tabletext"/>
              <w:rPr>
                <w:i/>
                <w:iCs/>
              </w:rPr>
            </w:pPr>
            <w:r w:rsidRPr="007045B8">
              <w:rPr>
                <w:i/>
                <w:iCs/>
              </w:rPr>
              <w:t>Identify methods for assessing learning</w:t>
            </w:r>
            <w:r>
              <w:rPr>
                <w:i/>
                <w:iCs/>
              </w:rPr>
              <w:t>.</w:t>
            </w:r>
          </w:p>
        </w:tc>
        <w:tc>
          <w:tcPr>
            <w:tcW w:w="979" w:type="dxa"/>
            <w:shd w:val="clear" w:color="auto" w:fill="FFFFFF" w:themeFill="background1"/>
          </w:tcPr>
          <w:p w14:paraId="4711835E" w14:textId="78DF4E08" w:rsidR="009C3995" w:rsidRPr="00486C2D" w:rsidRDefault="009C3995" w:rsidP="00635A39">
            <w:pPr>
              <w:pStyle w:val="Tabletext"/>
              <w:ind w:left="60" w:right="74"/>
            </w:pPr>
            <w:r>
              <w:t>5</w:t>
            </w:r>
            <w:r w:rsidRPr="00486C2D">
              <w:t>.1.3.1</w:t>
            </w:r>
          </w:p>
        </w:tc>
        <w:tc>
          <w:tcPr>
            <w:tcW w:w="6984" w:type="dxa"/>
            <w:shd w:val="clear" w:color="auto" w:fill="FFFFFF" w:themeFill="background1"/>
          </w:tcPr>
          <w:p w14:paraId="748E4881" w14:textId="77777777" w:rsidR="009C3995" w:rsidRDefault="009C3995" w:rsidP="00635A39">
            <w:pPr>
              <w:pStyle w:val="Tabletext"/>
            </w:pPr>
            <w:r>
              <w:t xml:space="preserve">Methods such as: </w:t>
            </w:r>
          </w:p>
          <w:p w14:paraId="765FBFDB" w14:textId="77777777" w:rsidR="009C3995" w:rsidRDefault="009C3995" w:rsidP="00BA0739">
            <w:pPr>
              <w:pStyle w:val="Tabletext"/>
              <w:numPr>
                <w:ilvl w:val="0"/>
                <w:numId w:val="46"/>
              </w:numPr>
            </w:pPr>
            <w:r>
              <w:t>Formative / Summative</w:t>
            </w:r>
          </w:p>
          <w:p w14:paraId="18214748" w14:textId="77777777" w:rsidR="009C3995" w:rsidRDefault="009C3995" w:rsidP="00BA0739">
            <w:pPr>
              <w:pStyle w:val="Tabletext"/>
              <w:numPr>
                <w:ilvl w:val="0"/>
                <w:numId w:val="46"/>
              </w:numPr>
            </w:pPr>
            <w:r>
              <w:t>Written assessments</w:t>
            </w:r>
          </w:p>
          <w:p w14:paraId="75430223" w14:textId="77777777" w:rsidR="009C3995" w:rsidRDefault="009C3995" w:rsidP="00BA0739">
            <w:pPr>
              <w:pStyle w:val="Tabletext"/>
              <w:numPr>
                <w:ilvl w:val="0"/>
                <w:numId w:val="46"/>
              </w:numPr>
            </w:pPr>
            <w:r>
              <w:t>Oral assessments</w:t>
            </w:r>
          </w:p>
          <w:p w14:paraId="1E4884CE" w14:textId="77777777" w:rsidR="009C3995" w:rsidRDefault="009C3995" w:rsidP="00BA0739">
            <w:pPr>
              <w:pStyle w:val="Tabletext"/>
              <w:numPr>
                <w:ilvl w:val="0"/>
                <w:numId w:val="46"/>
              </w:numPr>
            </w:pPr>
            <w:r>
              <w:t>Direct / indirect observation</w:t>
            </w:r>
          </w:p>
          <w:p w14:paraId="05E996CD" w14:textId="4F967DA8" w:rsidR="009C3995" w:rsidRPr="00486C2D" w:rsidRDefault="009C3995" w:rsidP="00BA0739">
            <w:pPr>
              <w:pStyle w:val="Tabletext"/>
              <w:numPr>
                <w:ilvl w:val="0"/>
                <w:numId w:val="46"/>
              </w:numPr>
            </w:pPr>
            <w:r>
              <w:t>Supplementary evidence</w:t>
            </w:r>
          </w:p>
        </w:tc>
        <w:tc>
          <w:tcPr>
            <w:tcW w:w="675" w:type="dxa"/>
            <w:shd w:val="clear" w:color="auto" w:fill="FFFFFF" w:themeFill="background1"/>
          </w:tcPr>
          <w:p w14:paraId="6D4AEE4B" w14:textId="4BB04520" w:rsidR="009C3995" w:rsidRPr="00486C2D" w:rsidRDefault="009C3995" w:rsidP="00635A39">
            <w:pPr>
              <w:pStyle w:val="Tabletext"/>
            </w:pPr>
            <w:r>
              <w:t>1</w:t>
            </w:r>
          </w:p>
        </w:tc>
      </w:tr>
      <w:tr w:rsidR="009C3995" w:rsidRPr="00486C2D" w14:paraId="63EE8A07" w14:textId="77777777" w:rsidTr="009C3995">
        <w:trPr>
          <w:trHeight w:val="2238"/>
          <w:jc w:val="center"/>
        </w:trPr>
        <w:tc>
          <w:tcPr>
            <w:tcW w:w="985" w:type="dxa"/>
            <w:tcBorders>
              <w:bottom w:val="single" w:sz="4" w:space="0" w:color="auto"/>
            </w:tcBorders>
            <w:shd w:val="clear" w:color="auto" w:fill="auto"/>
          </w:tcPr>
          <w:p w14:paraId="3D1AFC49" w14:textId="49D17515" w:rsidR="009C3995" w:rsidRDefault="009C3995" w:rsidP="00635A39">
            <w:pPr>
              <w:pStyle w:val="Tabletext"/>
            </w:pPr>
            <w:r>
              <w:t>5.1.4</w:t>
            </w:r>
          </w:p>
        </w:tc>
        <w:tc>
          <w:tcPr>
            <w:tcW w:w="4383" w:type="dxa"/>
            <w:tcBorders>
              <w:bottom w:val="single" w:sz="4" w:space="0" w:color="auto"/>
            </w:tcBorders>
            <w:shd w:val="clear" w:color="auto" w:fill="auto"/>
          </w:tcPr>
          <w:p w14:paraId="4F4D4A38" w14:textId="3639159A" w:rsidR="009C3995" w:rsidRPr="007045B8" w:rsidRDefault="009C3995" w:rsidP="00635A39">
            <w:pPr>
              <w:pStyle w:val="Tabletext"/>
              <w:rPr>
                <w:i/>
                <w:iCs/>
              </w:rPr>
            </w:pPr>
            <w:r w:rsidRPr="007045B8">
              <w:rPr>
                <w:i/>
                <w:iCs/>
              </w:rPr>
              <w:t>Identify tools for assessing learning</w:t>
            </w:r>
            <w:r>
              <w:rPr>
                <w:i/>
                <w:iCs/>
              </w:rPr>
              <w:t>.</w:t>
            </w:r>
            <w:r w:rsidRPr="007045B8">
              <w:rPr>
                <w:i/>
                <w:iCs/>
              </w:rPr>
              <w:t xml:space="preserve"> </w:t>
            </w:r>
          </w:p>
        </w:tc>
        <w:tc>
          <w:tcPr>
            <w:tcW w:w="979" w:type="dxa"/>
            <w:shd w:val="clear" w:color="auto" w:fill="auto"/>
          </w:tcPr>
          <w:p w14:paraId="63252E0B" w14:textId="7D1734F8" w:rsidR="009C3995" w:rsidRDefault="009C3995" w:rsidP="00635A39">
            <w:pPr>
              <w:pStyle w:val="Tabletext"/>
              <w:ind w:left="60" w:right="74"/>
            </w:pPr>
            <w:r>
              <w:t>5.1.4.1</w:t>
            </w:r>
          </w:p>
        </w:tc>
        <w:tc>
          <w:tcPr>
            <w:tcW w:w="6984" w:type="dxa"/>
            <w:shd w:val="clear" w:color="auto" w:fill="auto"/>
          </w:tcPr>
          <w:p w14:paraId="42D38456" w14:textId="423EE078" w:rsidR="009C3995" w:rsidRDefault="009C3995" w:rsidP="00635A39">
            <w:pPr>
              <w:pStyle w:val="Tabletext"/>
            </w:pPr>
            <w:r>
              <w:t xml:space="preserve">Tools such as: </w:t>
            </w:r>
          </w:p>
          <w:p w14:paraId="687D219E" w14:textId="77777777" w:rsidR="009C3995" w:rsidRDefault="009C3995" w:rsidP="00825F96">
            <w:pPr>
              <w:pStyle w:val="Tabletext"/>
              <w:numPr>
                <w:ilvl w:val="0"/>
                <w:numId w:val="46"/>
              </w:numPr>
            </w:pPr>
            <w:r>
              <w:t>Tests/quizzes</w:t>
            </w:r>
          </w:p>
          <w:p w14:paraId="5CDBB56E" w14:textId="77777777" w:rsidR="009C3995" w:rsidRDefault="009C3995" w:rsidP="00825F96">
            <w:pPr>
              <w:pStyle w:val="Tabletext"/>
              <w:numPr>
                <w:ilvl w:val="0"/>
                <w:numId w:val="46"/>
              </w:numPr>
            </w:pPr>
            <w:r>
              <w:t>Assignments</w:t>
            </w:r>
          </w:p>
          <w:p w14:paraId="28FBF2D3" w14:textId="77777777" w:rsidR="009C3995" w:rsidRDefault="009C3995" w:rsidP="00825F96">
            <w:pPr>
              <w:pStyle w:val="Tabletext"/>
              <w:numPr>
                <w:ilvl w:val="0"/>
                <w:numId w:val="46"/>
              </w:numPr>
            </w:pPr>
            <w:r>
              <w:t>Rubrics and checklists</w:t>
            </w:r>
          </w:p>
          <w:p w14:paraId="0091D9DD" w14:textId="25B6AE0F" w:rsidR="009C3995" w:rsidRDefault="009C3995" w:rsidP="00825F96">
            <w:pPr>
              <w:pStyle w:val="Tabletext"/>
              <w:numPr>
                <w:ilvl w:val="0"/>
                <w:numId w:val="46"/>
              </w:numPr>
            </w:pPr>
            <w:r>
              <w:t>Demonstration and observation</w:t>
            </w:r>
          </w:p>
          <w:p w14:paraId="69320E7A" w14:textId="77777777" w:rsidR="009C3995" w:rsidRDefault="009C3995" w:rsidP="00825F96">
            <w:pPr>
              <w:pStyle w:val="Tabletext"/>
              <w:numPr>
                <w:ilvl w:val="0"/>
                <w:numId w:val="46"/>
              </w:numPr>
            </w:pPr>
            <w:r>
              <w:t>Task books</w:t>
            </w:r>
          </w:p>
          <w:p w14:paraId="246444D3" w14:textId="7D0D8EF1" w:rsidR="009C3995" w:rsidRPr="00D336E3" w:rsidRDefault="009C3995" w:rsidP="00825F96">
            <w:pPr>
              <w:pStyle w:val="Tabletext"/>
              <w:numPr>
                <w:ilvl w:val="0"/>
                <w:numId w:val="46"/>
              </w:numPr>
            </w:pPr>
            <w:r>
              <w:t>Portfolios (record of learning)</w:t>
            </w:r>
          </w:p>
        </w:tc>
        <w:tc>
          <w:tcPr>
            <w:tcW w:w="675" w:type="dxa"/>
            <w:tcBorders>
              <w:bottom w:val="single" w:sz="4" w:space="0" w:color="auto"/>
            </w:tcBorders>
            <w:shd w:val="clear" w:color="auto" w:fill="auto"/>
          </w:tcPr>
          <w:p w14:paraId="35B10A8D" w14:textId="6EBA3256" w:rsidR="009C3995" w:rsidRDefault="009C3995" w:rsidP="00635A39">
            <w:pPr>
              <w:pStyle w:val="Tabletext"/>
            </w:pPr>
            <w:r>
              <w:t>1</w:t>
            </w:r>
          </w:p>
        </w:tc>
      </w:tr>
      <w:tr w:rsidR="009C3995" w:rsidRPr="00486C2D" w14:paraId="74122379" w14:textId="77777777" w:rsidTr="00D336E3">
        <w:trPr>
          <w:trHeight w:val="280"/>
          <w:jc w:val="center"/>
        </w:trPr>
        <w:tc>
          <w:tcPr>
            <w:tcW w:w="985" w:type="dxa"/>
            <w:vMerge w:val="restart"/>
            <w:shd w:val="clear" w:color="auto" w:fill="auto"/>
          </w:tcPr>
          <w:p w14:paraId="751F42B9" w14:textId="042E8F35" w:rsidR="009C3995" w:rsidRPr="00D336E3" w:rsidRDefault="009C3995" w:rsidP="00635A39">
            <w:pPr>
              <w:pStyle w:val="Tabletext"/>
            </w:pPr>
            <w:r>
              <w:t>5.1.5</w:t>
            </w:r>
          </w:p>
        </w:tc>
        <w:tc>
          <w:tcPr>
            <w:tcW w:w="4383" w:type="dxa"/>
            <w:vMerge w:val="restart"/>
            <w:shd w:val="clear" w:color="auto" w:fill="auto"/>
          </w:tcPr>
          <w:p w14:paraId="4B4F9A28" w14:textId="362A284C" w:rsidR="009C3995" w:rsidRPr="007045B8" w:rsidRDefault="009C3995" w:rsidP="00635A39">
            <w:pPr>
              <w:pStyle w:val="Tabletext"/>
              <w:rPr>
                <w:b/>
                <w:bCs/>
                <w:i/>
                <w:iCs/>
              </w:rPr>
            </w:pPr>
            <w:r w:rsidRPr="007045B8">
              <w:rPr>
                <w:i/>
                <w:iCs/>
              </w:rPr>
              <w:t>Create a</w:t>
            </w:r>
            <w:r>
              <w:rPr>
                <w:i/>
                <w:iCs/>
              </w:rPr>
              <w:t xml:space="preserve"> section of an</w:t>
            </w:r>
            <w:r w:rsidRPr="007045B8">
              <w:rPr>
                <w:i/>
                <w:iCs/>
              </w:rPr>
              <w:t xml:space="preserve"> OJT Task Book</w:t>
            </w:r>
            <w:r>
              <w:rPr>
                <w:i/>
                <w:iCs/>
              </w:rPr>
              <w:t>.</w:t>
            </w:r>
          </w:p>
        </w:tc>
        <w:tc>
          <w:tcPr>
            <w:tcW w:w="979" w:type="dxa"/>
            <w:shd w:val="clear" w:color="auto" w:fill="auto"/>
          </w:tcPr>
          <w:p w14:paraId="47D9E08D" w14:textId="32BE77B7" w:rsidR="009C3995" w:rsidRPr="00D336E3" w:rsidRDefault="009C3995" w:rsidP="00635A39">
            <w:pPr>
              <w:pStyle w:val="Tabletext"/>
              <w:ind w:left="60" w:right="74"/>
            </w:pPr>
            <w:r>
              <w:t>5</w:t>
            </w:r>
            <w:r w:rsidRPr="00D336E3">
              <w:t>.1.</w:t>
            </w:r>
            <w:r>
              <w:t>5</w:t>
            </w:r>
            <w:r w:rsidRPr="00D336E3">
              <w:t>.1</w:t>
            </w:r>
          </w:p>
        </w:tc>
        <w:tc>
          <w:tcPr>
            <w:tcW w:w="6984" w:type="dxa"/>
            <w:shd w:val="clear" w:color="auto" w:fill="auto"/>
          </w:tcPr>
          <w:p w14:paraId="0C8849E8" w14:textId="1250902F" w:rsidR="009C3995" w:rsidRPr="00D336E3" w:rsidRDefault="009C3995" w:rsidP="00221FC6">
            <w:pPr>
              <w:pStyle w:val="Tabletext"/>
            </w:pPr>
            <w:r>
              <w:t>Learning objectives for task book</w:t>
            </w:r>
          </w:p>
        </w:tc>
        <w:tc>
          <w:tcPr>
            <w:tcW w:w="675" w:type="dxa"/>
            <w:shd w:val="clear" w:color="auto" w:fill="auto"/>
          </w:tcPr>
          <w:p w14:paraId="63880419" w14:textId="0A27D3B9" w:rsidR="009C3995" w:rsidRPr="00D336E3" w:rsidRDefault="009C3995" w:rsidP="00635A39">
            <w:pPr>
              <w:pStyle w:val="Tabletext"/>
            </w:pPr>
            <w:r>
              <w:t>4</w:t>
            </w:r>
          </w:p>
        </w:tc>
      </w:tr>
      <w:tr w:rsidR="009C3995" w:rsidRPr="00486C2D" w14:paraId="5F5ED190" w14:textId="77777777" w:rsidTr="00D336E3">
        <w:trPr>
          <w:trHeight w:val="280"/>
          <w:jc w:val="center"/>
        </w:trPr>
        <w:tc>
          <w:tcPr>
            <w:tcW w:w="985" w:type="dxa"/>
            <w:vMerge/>
            <w:shd w:val="clear" w:color="auto" w:fill="auto"/>
          </w:tcPr>
          <w:p w14:paraId="496904B8" w14:textId="77777777" w:rsidR="009C3995" w:rsidRPr="00D336E3" w:rsidRDefault="009C3995" w:rsidP="00635A39">
            <w:pPr>
              <w:pStyle w:val="Tabletext"/>
            </w:pPr>
          </w:p>
        </w:tc>
        <w:tc>
          <w:tcPr>
            <w:tcW w:w="4383" w:type="dxa"/>
            <w:vMerge/>
            <w:shd w:val="clear" w:color="auto" w:fill="auto"/>
          </w:tcPr>
          <w:p w14:paraId="5CE6E6FA" w14:textId="77777777" w:rsidR="009C3995" w:rsidRPr="00D336E3" w:rsidRDefault="009C3995" w:rsidP="00635A39">
            <w:pPr>
              <w:pStyle w:val="Tabletext"/>
              <w:rPr>
                <w:b/>
                <w:bCs/>
              </w:rPr>
            </w:pPr>
          </w:p>
        </w:tc>
        <w:tc>
          <w:tcPr>
            <w:tcW w:w="979" w:type="dxa"/>
            <w:shd w:val="clear" w:color="auto" w:fill="auto"/>
          </w:tcPr>
          <w:p w14:paraId="2137E063" w14:textId="171BC41A" w:rsidR="009C3995" w:rsidRPr="00D336E3" w:rsidRDefault="009C3995" w:rsidP="00635A39">
            <w:pPr>
              <w:pStyle w:val="Tabletext"/>
              <w:ind w:left="60" w:right="74"/>
            </w:pPr>
            <w:r>
              <w:t>5</w:t>
            </w:r>
            <w:r w:rsidRPr="00D336E3">
              <w:t>.1.</w:t>
            </w:r>
            <w:r>
              <w:t>5</w:t>
            </w:r>
            <w:r w:rsidRPr="00D336E3">
              <w:t>.2</w:t>
            </w:r>
          </w:p>
        </w:tc>
        <w:tc>
          <w:tcPr>
            <w:tcW w:w="6984" w:type="dxa"/>
            <w:shd w:val="clear" w:color="auto" w:fill="auto"/>
          </w:tcPr>
          <w:p w14:paraId="77A7E817" w14:textId="22C37651" w:rsidR="009C3995" w:rsidRPr="00D336E3" w:rsidRDefault="009C3995" w:rsidP="00635A39">
            <w:pPr>
              <w:pStyle w:val="Tabletext"/>
            </w:pPr>
            <w:r>
              <w:t>Tasks to include in task book</w:t>
            </w:r>
          </w:p>
        </w:tc>
        <w:tc>
          <w:tcPr>
            <w:tcW w:w="675" w:type="dxa"/>
            <w:shd w:val="clear" w:color="auto" w:fill="auto"/>
          </w:tcPr>
          <w:p w14:paraId="7F7FA80C" w14:textId="3AA7C2B7" w:rsidR="009C3995" w:rsidRPr="00D336E3" w:rsidRDefault="009C3995" w:rsidP="00635A39">
            <w:pPr>
              <w:pStyle w:val="Tabletext"/>
            </w:pPr>
            <w:r>
              <w:t>4</w:t>
            </w:r>
          </w:p>
        </w:tc>
      </w:tr>
      <w:tr w:rsidR="009C3995" w:rsidRPr="00486C2D" w14:paraId="25D991D5" w14:textId="77777777" w:rsidTr="009C3995">
        <w:trPr>
          <w:trHeight w:val="492"/>
          <w:jc w:val="center"/>
        </w:trPr>
        <w:tc>
          <w:tcPr>
            <w:tcW w:w="985" w:type="dxa"/>
            <w:vMerge/>
            <w:shd w:val="clear" w:color="auto" w:fill="auto"/>
          </w:tcPr>
          <w:p w14:paraId="65D2675F" w14:textId="77777777" w:rsidR="009C3995" w:rsidRPr="00D336E3" w:rsidRDefault="009C3995" w:rsidP="00635A39">
            <w:pPr>
              <w:pStyle w:val="Tabletext"/>
            </w:pPr>
          </w:p>
        </w:tc>
        <w:tc>
          <w:tcPr>
            <w:tcW w:w="4383" w:type="dxa"/>
            <w:vMerge/>
            <w:shd w:val="clear" w:color="auto" w:fill="auto"/>
          </w:tcPr>
          <w:p w14:paraId="53D49222" w14:textId="77777777" w:rsidR="009C3995" w:rsidRPr="00D336E3" w:rsidRDefault="009C3995" w:rsidP="00635A39">
            <w:pPr>
              <w:pStyle w:val="Tabletext"/>
              <w:rPr>
                <w:b/>
                <w:bCs/>
              </w:rPr>
            </w:pPr>
          </w:p>
        </w:tc>
        <w:tc>
          <w:tcPr>
            <w:tcW w:w="979" w:type="dxa"/>
            <w:shd w:val="clear" w:color="auto" w:fill="auto"/>
          </w:tcPr>
          <w:p w14:paraId="1CF70E67" w14:textId="4CC8153D" w:rsidR="009C3995" w:rsidRPr="00D336E3" w:rsidRDefault="009C3995" w:rsidP="00635A39">
            <w:pPr>
              <w:pStyle w:val="Tabletext"/>
              <w:ind w:left="60" w:right="74"/>
            </w:pPr>
            <w:r>
              <w:t>5</w:t>
            </w:r>
            <w:r w:rsidRPr="00D336E3">
              <w:t>.1.</w:t>
            </w:r>
            <w:r>
              <w:t>5</w:t>
            </w:r>
            <w:r w:rsidRPr="00D336E3">
              <w:t>.3</w:t>
            </w:r>
          </w:p>
        </w:tc>
        <w:tc>
          <w:tcPr>
            <w:tcW w:w="6984" w:type="dxa"/>
            <w:shd w:val="clear" w:color="auto" w:fill="auto"/>
          </w:tcPr>
          <w:p w14:paraId="4CF0360C" w14:textId="2F5F131A" w:rsidR="009C3995" w:rsidRPr="00D336E3" w:rsidRDefault="009C3995" w:rsidP="00635A39">
            <w:pPr>
              <w:pStyle w:val="Tabletext"/>
            </w:pPr>
            <w:r>
              <w:t>Presentation / layout of task book</w:t>
            </w:r>
          </w:p>
        </w:tc>
        <w:tc>
          <w:tcPr>
            <w:tcW w:w="675" w:type="dxa"/>
            <w:shd w:val="clear" w:color="auto" w:fill="auto"/>
          </w:tcPr>
          <w:p w14:paraId="36563FC7" w14:textId="55366E5A" w:rsidR="009C3995" w:rsidRPr="00D336E3" w:rsidRDefault="009C3995" w:rsidP="00635A39">
            <w:pPr>
              <w:pStyle w:val="Tabletext"/>
            </w:pPr>
            <w:r>
              <w:t>4</w:t>
            </w:r>
          </w:p>
        </w:tc>
      </w:tr>
      <w:tr w:rsidR="00635A39" w:rsidRPr="007045B8" w14:paraId="178F9CE2" w14:textId="77777777" w:rsidTr="00F53641">
        <w:trPr>
          <w:trHeight w:val="280"/>
          <w:jc w:val="center"/>
        </w:trPr>
        <w:tc>
          <w:tcPr>
            <w:tcW w:w="985" w:type="dxa"/>
            <w:shd w:val="clear" w:color="auto" w:fill="F2F2F2" w:themeFill="background1" w:themeFillShade="F2"/>
          </w:tcPr>
          <w:p w14:paraId="49BE41F5" w14:textId="2DA39891" w:rsidR="00635A39" w:rsidRPr="007045B8" w:rsidRDefault="00635A39" w:rsidP="00635A39">
            <w:pPr>
              <w:pStyle w:val="Tabletext"/>
              <w:rPr>
                <w:b/>
                <w:bCs/>
              </w:rPr>
            </w:pPr>
            <w:r w:rsidRPr="007045B8">
              <w:rPr>
                <w:b/>
                <w:bCs/>
              </w:rPr>
              <w:lastRenderedPageBreak/>
              <w:t>5.2</w:t>
            </w:r>
          </w:p>
        </w:tc>
        <w:tc>
          <w:tcPr>
            <w:tcW w:w="4383" w:type="dxa"/>
            <w:shd w:val="clear" w:color="auto" w:fill="F2F2F2" w:themeFill="background1" w:themeFillShade="F2"/>
          </w:tcPr>
          <w:p w14:paraId="22F53EDB" w14:textId="57EC0A69" w:rsidR="00635A39" w:rsidRPr="007045B8" w:rsidRDefault="00BC5DA2" w:rsidP="00635A39">
            <w:pPr>
              <w:pStyle w:val="Tabletext"/>
              <w:rPr>
                <w:b/>
                <w:bCs/>
              </w:rPr>
            </w:pPr>
            <w:r w:rsidRPr="007045B8">
              <w:rPr>
                <w:b/>
                <w:bCs/>
              </w:rPr>
              <w:t xml:space="preserve">Course </w:t>
            </w:r>
            <w:r w:rsidR="00635A39" w:rsidRPr="007045B8">
              <w:rPr>
                <w:b/>
                <w:bCs/>
              </w:rPr>
              <w:t xml:space="preserve">Evaluation </w:t>
            </w:r>
          </w:p>
        </w:tc>
        <w:tc>
          <w:tcPr>
            <w:tcW w:w="979" w:type="dxa"/>
            <w:shd w:val="clear" w:color="auto" w:fill="F2F2F2" w:themeFill="background1" w:themeFillShade="F2"/>
          </w:tcPr>
          <w:p w14:paraId="35790BC9" w14:textId="77777777" w:rsidR="00635A39" w:rsidRPr="007045B8" w:rsidRDefault="00635A39" w:rsidP="00635A39">
            <w:pPr>
              <w:pStyle w:val="Tabletext"/>
              <w:ind w:left="60" w:right="74"/>
              <w:rPr>
                <w:b/>
                <w:bCs/>
              </w:rPr>
            </w:pPr>
          </w:p>
        </w:tc>
        <w:tc>
          <w:tcPr>
            <w:tcW w:w="6984" w:type="dxa"/>
            <w:shd w:val="clear" w:color="auto" w:fill="F2F2F2" w:themeFill="background1" w:themeFillShade="F2"/>
          </w:tcPr>
          <w:p w14:paraId="7FC5E8A5" w14:textId="77777777" w:rsidR="00635A39" w:rsidRPr="007045B8" w:rsidRDefault="00635A39" w:rsidP="00635A39">
            <w:pPr>
              <w:pStyle w:val="Tabletext"/>
              <w:rPr>
                <w:b/>
                <w:bCs/>
              </w:rPr>
            </w:pPr>
          </w:p>
        </w:tc>
        <w:tc>
          <w:tcPr>
            <w:tcW w:w="675" w:type="dxa"/>
            <w:shd w:val="clear" w:color="auto" w:fill="F2F2F2" w:themeFill="background1" w:themeFillShade="F2"/>
          </w:tcPr>
          <w:p w14:paraId="667AFED8" w14:textId="77777777" w:rsidR="00635A39" w:rsidRPr="007045B8" w:rsidRDefault="00635A39" w:rsidP="00635A39">
            <w:pPr>
              <w:pStyle w:val="Tabletext"/>
              <w:rPr>
                <w:b/>
                <w:bCs/>
              </w:rPr>
            </w:pPr>
          </w:p>
        </w:tc>
      </w:tr>
      <w:tr w:rsidR="00C521CA" w:rsidRPr="00486C2D" w14:paraId="4EE01D2F" w14:textId="77777777" w:rsidTr="00F53641">
        <w:trPr>
          <w:trHeight w:val="280"/>
          <w:jc w:val="center"/>
        </w:trPr>
        <w:tc>
          <w:tcPr>
            <w:tcW w:w="985" w:type="dxa"/>
            <w:vMerge w:val="restart"/>
            <w:shd w:val="clear" w:color="auto" w:fill="FFFFFF" w:themeFill="background1"/>
          </w:tcPr>
          <w:p w14:paraId="7B82399A" w14:textId="6C0715F1" w:rsidR="00C521CA" w:rsidRPr="00486C2D" w:rsidRDefault="00C521CA" w:rsidP="00635A39">
            <w:pPr>
              <w:pStyle w:val="Tabletext"/>
            </w:pPr>
            <w:r>
              <w:t>5</w:t>
            </w:r>
            <w:r w:rsidRPr="00486C2D">
              <w:t>.2.1</w:t>
            </w:r>
          </w:p>
        </w:tc>
        <w:tc>
          <w:tcPr>
            <w:tcW w:w="4383" w:type="dxa"/>
            <w:vMerge w:val="restart"/>
            <w:shd w:val="clear" w:color="auto" w:fill="FFFFFF" w:themeFill="background1"/>
          </w:tcPr>
          <w:p w14:paraId="4DE8CF4B" w14:textId="29715BFF" w:rsidR="00C521CA" w:rsidRPr="007045B8" w:rsidRDefault="00C521CA" w:rsidP="00635A39">
            <w:pPr>
              <w:pStyle w:val="Tabletext"/>
              <w:rPr>
                <w:b/>
                <w:bCs/>
                <w:i/>
                <w:iCs/>
              </w:rPr>
            </w:pPr>
            <w:r w:rsidRPr="007045B8">
              <w:rPr>
                <w:i/>
                <w:iCs/>
              </w:rPr>
              <w:t>Describe the levels of training evaluation</w:t>
            </w:r>
            <w:r w:rsidR="009C3995">
              <w:rPr>
                <w:i/>
                <w:iCs/>
              </w:rPr>
              <w:t>.</w:t>
            </w:r>
          </w:p>
        </w:tc>
        <w:tc>
          <w:tcPr>
            <w:tcW w:w="979" w:type="dxa"/>
            <w:shd w:val="clear" w:color="auto" w:fill="FFFFFF" w:themeFill="background1"/>
          </w:tcPr>
          <w:p w14:paraId="77653DF2" w14:textId="661DDD08" w:rsidR="00C521CA" w:rsidRPr="00486C2D" w:rsidRDefault="00C521CA" w:rsidP="00635A39">
            <w:pPr>
              <w:pStyle w:val="Tabletext"/>
              <w:ind w:left="60" w:right="74"/>
            </w:pPr>
            <w:r>
              <w:t>5</w:t>
            </w:r>
            <w:r w:rsidRPr="00486C2D">
              <w:t>.2.1.1</w:t>
            </w:r>
          </w:p>
        </w:tc>
        <w:tc>
          <w:tcPr>
            <w:tcW w:w="6984" w:type="dxa"/>
            <w:shd w:val="clear" w:color="auto" w:fill="FFFFFF" w:themeFill="background1"/>
          </w:tcPr>
          <w:p w14:paraId="5A9D5F82" w14:textId="552F5D45" w:rsidR="00C521CA" w:rsidRDefault="00C521CA" w:rsidP="00635A39">
            <w:pPr>
              <w:pStyle w:val="Tabletext"/>
            </w:pPr>
            <w:r>
              <w:t xml:space="preserve">Kirkpatrick’s four levels: </w:t>
            </w:r>
          </w:p>
          <w:p w14:paraId="10151A8E" w14:textId="3483ECEA" w:rsidR="00C521CA" w:rsidRDefault="00C521CA" w:rsidP="007628B9">
            <w:pPr>
              <w:pStyle w:val="Tabletext"/>
              <w:numPr>
                <w:ilvl w:val="0"/>
                <w:numId w:val="52"/>
              </w:numPr>
            </w:pPr>
            <w:r>
              <w:t xml:space="preserve">Level 1 - Reaction </w:t>
            </w:r>
          </w:p>
          <w:p w14:paraId="057DABBD" w14:textId="4DF93ACE" w:rsidR="00C521CA" w:rsidRDefault="00C521CA" w:rsidP="007628B9">
            <w:pPr>
              <w:pStyle w:val="Tabletext"/>
              <w:numPr>
                <w:ilvl w:val="0"/>
                <w:numId w:val="52"/>
              </w:numPr>
            </w:pPr>
            <w:r>
              <w:t xml:space="preserve">Level 2 - Learning </w:t>
            </w:r>
          </w:p>
          <w:p w14:paraId="1A7D7DDF" w14:textId="7574850B" w:rsidR="00C521CA" w:rsidRDefault="00C521CA" w:rsidP="007628B9">
            <w:pPr>
              <w:pStyle w:val="Tabletext"/>
              <w:numPr>
                <w:ilvl w:val="0"/>
                <w:numId w:val="52"/>
              </w:numPr>
            </w:pPr>
            <w:r>
              <w:t>Level 3 - Transfer (behaviour)</w:t>
            </w:r>
          </w:p>
          <w:p w14:paraId="0206549E" w14:textId="1220ED9C" w:rsidR="00C521CA" w:rsidRPr="00486C2D" w:rsidRDefault="00C521CA" w:rsidP="007628B9">
            <w:pPr>
              <w:pStyle w:val="Tabletext"/>
              <w:numPr>
                <w:ilvl w:val="0"/>
                <w:numId w:val="52"/>
              </w:numPr>
            </w:pPr>
            <w:r>
              <w:t xml:space="preserve">Level 4 - Results (impact) </w:t>
            </w:r>
          </w:p>
        </w:tc>
        <w:tc>
          <w:tcPr>
            <w:tcW w:w="675" w:type="dxa"/>
            <w:shd w:val="clear" w:color="auto" w:fill="FFFFFF" w:themeFill="background1"/>
          </w:tcPr>
          <w:p w14:paraId="47E8F3DC" w14:textId="1CD4D9B6" w:rsidR="00C521CA" w:rsidRPr="00486C2D" w:rsidRDefault="009C3995" w:rsidP="00635A39">
            <w:pPr>
              <w:pStyle w:val="Tabletext"/>
            </w:pPr>
            <w:r>
              <w:t>2</w:t>
            </w:r>
          </w:p>
        </w:tc>
      </w:tr>
      <w:tr w:rsidR="00C521CA" w:rsidRPr="00486C2D" w14:paraId="421A4800" w14:textId="77777777" w:rsidTr="00F53641">
        <w:trPr>
          <w:trHeight w:val="280"/>
          <w:jc w:val="center"/>
        </w:trPr>
        <w:tc>
          <w:tcPr>
            <w:tcW w:w="985" w:type="dxa"/>
            <w:vMerge/>
            <w:shd w:val="clear" w:color="auto" w:fill="FFFFFF" w:themeFill="background1"/>
          </w:tcPr>
          <w:p w14:paraId="06CC71E3" w14:textId="77777777" w:rsidR="00C521CA" w:rsidRPr="00486C2D" w:rsidRDefault="00C521CA" w:rsidP="00635A39">
            <w:pPr>
              <w:pStyle w:val="Tabletext"/>
            </w:pPr>
          </w:p>
        </w:tc>
        <w:tc>
          <w:tcPr>
            <w:tcW w:w="4383" w:type="dxa"/>
            <w:vMerge/>
            <w:shd w:val="clear" w:color="auto" w:fill="FFFFFF" w:themeFill="background1"/>
          </w:tcPr>
          <w:p w14:paraId="6C39D4D3" w14:textId="77777777" w:rsidR="00C521CA" w:rsidRPr="007045B8" w:rsidRDefault="00C521CA" w:rsidP="00635A39">
            <w:pPr>
              <w:pStyle w:val="Tabletext"/>
              <w:rPr>
                <w:i/>
                <w:iCs/>
              </w:rPr>
            </w:pPr>
          </w:p>
        </w:tc>
        <w:tc>
          <w:tcPr>
            <w:tcW w:w="979" w:type="dxa"/>
            <w:shd w:val="clear" w:color="auto" w:fill="FFFFFF" w:themeFill="background1"/>
          </w:tcPr>
          <w:p w14:paraId="01A687CF" w14:textId="0BAF8C7A" w:rsidR="00C521CA" w:rsidRPr="00486C2D" w:rsidRDefault="00C521CA" w:rsidP="00635A39">
            <w:pPr>
              <w:pStyle w:val="Tabletext"/>
              <w:ind w:left="60" w:right="74"/>
            </w:pPr>
            <w:r>
              <w:t>5</w:t>
            </w:r>
            <w:r w:rsidRPr="00486C2D">
              <w:t>.2.1.2</w:t>
            </w:r>
          </w:p>
        </w:tc>
        <w:tc>
          <w:tcPr>
            <w:tcW w:w="6984" w:type="dxa"/>
            <w:shd w:val="clear" w:color="auto" w:fill="FFFFFF" w:themeFill="background1"/>
          </w:tcPr>
          <w:p w14:paraId="6CB4CC11" w14:textId="3B576E2D" w:rsidR="00C521CA" w:rsidRPr="00486C2D" w:rsidRDefault="00C521CA" w:rsidP="00142D18">
            <w:pPr>
              <w:pStyle w:val="Tabletext"/>
            </w:pPr>
            <w:r>
              <w:t>Instructional design addressing levels 1 and 2</w:t>
            </w:r>
          </w:p>
        </w:tc>
        <w:tc>
          <w:tcPr>
            <w:tcW w:w="675" w:type="dxa"/>
            <w:shd w:val="clear" w:color="auto" w:fill="FFFFFF" w:themeFill="background1"/>
          </w:tcPr>
          <w:p w14:paraId="6F058709" w14:textId="347D2BF6" w:rsidR="00C521CA" w:rsidRPr="00486C2D" w:rsidRDefault="009C3995" w:rsidP="00635A39">
            <w:pPr>
              <w:pStyle w:val="Tabletext"/>
            </w:pPr>
            <w:r>
              <w:t>2</w:t>
            </w:r>
          </w:p>
        </w:tc>
      </w:tr>
      <w:tr w:rsidR="009C3995" w:rsidRPr="00486C2D" w14:paraId="467F3046" w14:textId="77777777" w:rsidTr="009C3995">
        <w:trPr>
          <w:trHeight w:val="393"/>
          <w:jc w:val="center"/>
        </w:trPr>
        <w:tc>
          <w:tcPr>
            <w:tcW w:w="985" w:type="dxa"/>
            <w:vMerge/>
            <w:shd w:val="clear" w:color="auto" w:fill="FFFFFF" w:themeFill="background1"/>
          </w:tcPr>
          <w:p w14:paraId="0548F8DA" w14:textId="77777777" w:rsidR="009C3995" w:rsidRDefault="009C3995" w:rsidP="00635A39">
            <w:pPr>
              <w:pStyle w:val="Tabletext"/>
            </w:pPr>
          </w:p>
        </w:tc>
        <w:tc>
          <w:tcPr>
            <w:tcW w:w="4383" w:type="dxa"/>
            <w:vMerge/>
            <w:shd w:val="clear" w:color="auto" w:fill="FFFFFF" w:themeFill="background1"/>
          </w:tcPr>
          <w:p w14:paraId="5B7F764C" w14:textId="77777777" w:rsidR="009C3995" w:rsidRPr="007045B8" w:rsidRDefault="009C3995" w:rsidP="00635A39">
            <w:pPr>
              <w:pStyle w:val="Tabletext"/>
              <w:rPr>
                <w:i/>
                <w:iCs/>
              </w:rPr>
            </w:pPr>
          </w:p>
        </w:tc>
        <w:tc>
          <w:tcPr>
            <w:tcW w:w="979" w:type="dxa"/>
            <w:shd w:val="clear" w:color="auto" w:fill="FFFFFF" w:themeFill="background1"/>
          </w:tcPr>
          <w:p w14:paraId="43EA16CE" w14:textId="1DEF8ECD" w:rsidR="009C3995" w:rsidRDefault="009C3995" w:rsidP="00635A39">
            <w:pPr>
              <w:pStyle w:val="Tabletext"/>
              <w:ind w:left="60" w:right="74"/>
            </w:pPr>
            <w:r>
              <w:t>5.2.1.3</w:t>
            </w:r>
          </w:p>
        </w:tc>
        <w:tc>
          <w:tcPr>
            <w:tcW w:w="6984" w:type="dxa"/>
            <w:shd w:val="clear" w:color="auto" w:fill="FFFFFF" w:themeFill="background1"/>
          </w:tcPr>
          <w:p w14:paraId="0679A479" w14:textId="49D4AA88" w:rsidR="009C3995" w:rsidRDefault="009C3995" w:rsidP="00635A39">
            <w:pPr>
              <w:pStyle w:val="Tabletext"/>
            </w:pPr>
            <w:r>
              <w:t>Promoting organisational assessment for levels 3 and 4</w:t>
            </w:r>
          </w:p>
        </w:tc>
        <w:tc>
          <w:tcPr>
            <w:tcW w:w="675" w:type="dxa"/>
            <w:shd w:val="clear" w:color="auto" w:fill="FFFFFF" w:themeFill="background1"/>
          </w:tcPr>
          <w:p w14:paraId="03A75BF3" w14:textId="3A006847" w:rsidR="009C3995" w:rsidRDefault="009C3995" w:rsidP="00635A39">
            <w:pPr>
              <w:pStyle w:val="Tabletext"/>
            </w:pPr>
            <w:r>
              <w:t>2</w:t>
            </w:r>
          </w:p>
        </w:tc>
      </w:tr>
      <w:tr w:rsidR="00F41C52" w:rsidRPr="00486C2D" w14:paraId="12405412" w14:textId="77777777" w:rsidTr="00F53641">
        <w:trPr>
          <w:trHeight w:val="280"/>
          <w:jc w:val="center"/>
        </w:trPr>
        <w:tc>
          <w:tcPr>
            <w:tcW w:w="985" w:type="dxa"/>
            <w:vMerge w:val="restart"/>
            <w:shd w:val="clear" w:color="auto" w:fill="FFFFFF" w:themeFill="background1"/>
          </w:tcPr>
          <w:p w14:paraId="02392C38" w14:textId="0B6F4404" w:rsidR="00F41C52" w:rsidRPr="00486C2D" w:rsidRDefault="00F41C52" w:rsidP="00635A39">
            <w:pPr>
              <w:pStyle w:val="Tabletext"/>
            </w:pPr>
            <w:r>
              <w:t>5</w:t>
            </w:r>
            <w:r w:rsidRPr="00486C2D">
              <w:t>.2.</w:t>
            </w:r>
            <w:r>
              <w:t>3</w:t>
            </w:r>
          </w:p>
        </w:tc>
        <w:tc>
          <w:tcPr>
            <w:tcW w:w="4383" w:type="dxa"/>
            <w:vMerge w:val="restart"/>
            <w:shd w:val="clear" w:color="auto" w:fill="FFFFFF" w:themeFill="background1"/>
          </w:tcPr>
          <w:p w14:paraId="6662013C" w14:textId="3FFB8CCB" w:rsidR="00F41C52" w:rsidRPr="007045B8" w:rsidRDefault="00F41C52" w:rsidP="00635A39">
            <w:pPr>
              <w:pStyle w:val="Tabletext"/>
              <w:rPr>
                <w:b/>
                <w:bCs/>
                <w:i/>
                <w:iCs/>
              </w:rPr>
            </w:pPr>
            <w:r w:rsidRPr="007045B8">
              <w:rPr>
                <w:i/>
                <w:iCs/>
              </w:rPr>
              <w:t>Describe how to carry out a course review and evaluation</w:t>
            </w:r>
            <w:r w:rsidR="009C3995">
              <w:rPr>
                <w:i/>
                <w:iCs/>
              </w:rPr>
              <w:t>.</w:t>
            </w:r>
            <w:r w:rsidRPr="007045B8">
              <w:rPr>
                <w:i/>
                <w:iCs/>
              </w:rPr>
              <w:t xml:space="preserve"> </w:t>
            </w:r>
          </w:p>
        </w:tc>
        <w:tc>
          <w:tcPr>
            <w:tcW w:w="979" w:type="dxa"/>
            <w:shd w:val="clear" w:color="auto" w:fill="FFFFFF" w:themeFill="background1"/>
          </w:tcPr>
          <w:p w14:paraId="58D65109" w14:textId="6B698931" w:rsidR="00F41C52" w:rsidRPr="00486C2D" w:rsidRDefault="00F41C52" w:rsidP="00635A39">
            <w:pPr>
              <w:pStyle w:val="Tabletext"/>
              <w:ind w:left="60" w:right="74"/>
            </w:pPr>
            <w:r>
              <w:t>5</w:t>
            </w:r>
            <w:r w:rsidRPr="00486C2D">
              <w:t>.2.</w:t>
            </w:r>
            <w:r>
              <w:t>3</w:t>
            </w:r>
            <w:r w:rsidRPr="00486C2D">
              <w:t>.1</w:t>
            </w:r>
          </w:p>
        </w:tc>
        <w:tc>
          <w:tcPr>
            <w:tcW w:w="6984" w:type="dxa"/>
            <w:shd w:val="clear" w:color="auto" w:fill="FFFFFF" w:themeFill="background1"/>
          </w:tcPr>
          <w:p w14:paraId="30EFA8E0" w14:textId="4A4D60EA" w:rsidR="00F41C52" w:rsidRPr="00486C2D" w:rsidRDefault="00F41C52" w:rsidP="00635A39">
            <w:pPr>
              <w:pStyle w:val="Tabletext"/>
            </w:pPr>
            <w:r>
              <w:t>Analysis of results for individual course</w:t>
            </w:r>
          </w:p>
        </w:tc>
        <w:tc>
          <w:tcPr>
            <w:tcW w:w="675" w:type="dxa"/>
            <w:shd w:val="clear" w:color="auto" w:fill="FFFFFF" w:themeFill="background1"/>
          </w:tcPr>
          <w:p w14:paraId="752E74B6" w14:textId="2BC34E77" w:rsidR="00F41C52" w:rsidRPr="00486C2D" w:rsidRDefault="00F41C52" w:rsidP="00635A39">
            <w:pPr>
              <w:pStyle w:val="Tabletext"/>
            </w:pPr>
            <w:r>
              <w:t>2</w:t>
            </w:r>
          </w:p>
        </w:tc>
      </w:tr>
      <w:tr w:rsidR="00F41C52" w:rsidRPr="00486C2D" w14:paraId="24D3A245" w14:textId="77777777" w:rsidTr="00F53641">
        <w:trPr>
          <w:trHeight w:val="280"/>
          <w:jc w:val="center"/>
        </w:trPr>
        <w:tc>
          <w:tcPr>
            <w:tcW w:w="985" w:type="dxa"/>
            <w:vMerge/>
            <w:shd w:val="clear" w:color="auto" w:fill="FFFFFF" w:themeFill="background1"/>
          </w:tcPr>
          <w:p w14:paraId="48E5E405" w14:textId="77777777" w:rsidR="00F41C52" w:rsidRDefault="00F41C52" w:rsidP="00635A39">
            <w:pPr>
              <w:pStyle w:val="Tabletext"/>
            </w:pPr>
          </w:p>
        </w:tc>
        <w:tc>
          <w:tcPr>
            <w:tcW w:w="4383" w:type="dxa"/>
            <w:vMerge/>
            <w:shd w:val="clear" w:color="auto" w:fill="FFFFFF" w:themeFill="background1"/>
          </w:tcPr>
          <w:p w14:paraId="36697779" w14:textId="77777777" w:rsidR="00F41C52" w:rsidRDefault="00F41C52" w:rsidP="00635A39">
            <w:pPr>
              <w:pStyle w:val="Tabletext"/>
            </w:pPr>
          </w:p>
        </w:tc>
        <w:tc>
          <w:tcPr>
            <w:tcW w:w="979" w:type="dxa"/>
            <w:shd w:val="clear" w:color="auto" w:fill="FFFFFF" w:themeFill="background1"/>
          </w:tcPr>
          <w:p w14:paraId="071926C4" w14:textId="22921AD0" w:rsidR="00F41C52" w:rsidRDefault="00F41C52" w:rsidP="00635A39">
            <w:pPr>
              <w:pStyle w:val="Tabletext"/>
              <w:ind w:left="60" w:right="74"/>
            </w:pPr>
            <w:r>
              <w:t>5.2.3.2</w:t>
            </w:r>
          </w:p>
        </w:tc>
        <w:tc>
          <w:tcPr>
            <w:tcW w:w="6984" w:type="dxa"/>
            <w:shd w:val="clear" w:color="auto" w:fill="FFFFFF" w:themeFill="background1"/>
          </w:tcPr>
          <w:p w14:paraId="6AF0DD74" w14:textId="0D653C32" w:rsidR="00F41C52" w:rsidRDefault="00F41C52" w:rsidP="00635A39">
            <w:pPr>
              <w:pStyle w:val="Tabletext"/>
            </w:pPr>
            <w:r>
              <w:t xml:space="preserve">Satisfaction surveys </w:t>
            </w:r>
          </w:p>
        </w:tc>
        <w:tc>
          <w:tcPr>
            <w:tcW w:w="675" w:type="dxa"/>
            <w:shd w:val="clear" w:color="auto" w:fill="FFFFFF" w:themeFill="background1"/>
          </w:tcPr>
          <w:p w14:paraId="356CAA72" w14:textId="4E5C866E" w:rsidR="00F41C52" w:rsidRDefault="009C3995" w:rsidP="00635A39">
            <w:pPr>
              <w:pStyle w:val="Tabletext"/>
            </w:pPr>
            <w:r>
              <w:t>2</w:t>
            </w:r>
          </w:p>
        </w:tc>
      </w:tr>
      <w:tr w:rsidR="00F41C52" w:rsidRPr="00486C2D" w14:paraId="776B28C8" w14:textId="77777777" w:rsidTr="00F53641">
        <w:trPr>
          <w:trHeight w:val="70"/>
          <w:jc w:val="center"/>
        </w:trPr>
        <w:tc>
          <w:tcPr>
            <w:tcW w:w="985" w:type="dxa"/>
            <w:vMerge/>
            <w:shd w:val="clear" w:color="auto" w:fill="auto"/>
          </w:tcPr>
          <w:p w14:paraId="1BB4266B" w14:textId="77777777" w:rsidR="00F41C52" w:rsidRDefault="00F41C52" w:rsidP="00635A39">
            <w:pPr>
              <w:pStyle w:val="Tabletext"/>
            </w:pPr>
          </w:p>
        </w:tc>
        <w:tc>
          <w:tcPr>
            <w:tcW w:w="4383" w:type="dxa"/>
            <w:vMerge/>
            <w:shd w:val="clear" w:color="auto" w:fill="auto"/>
          </w:tcPr>
          <w:p w14:paraId="69328B3E" w14:textId="77777777" w:rsidR="00F41C52" w:rsidRPr="009673A4" w:rsidRDefault="00F41C52" w:rsidP="00635A39">
            <w:pPr>
              <w:pStyle w:val="Tabletext"/>
              <w:rPr>
                <w:b/>
                <w:bCs/>
              </w:rPr>
            </w:pPr>
          </w:p>
        </w:tc>
        <w:tc>
          <w:tcPr>
            <w:tcW w:w="979" w:type="dxa"/>
            <w:shd w:val="clear" w:color="auto" w:fill="auto"/>
          </w:tcPr>
          <w:p w14:paraId="5314C873" w14:textId="3E9E0597" w:rsidR="00F41C52" w:rsidRPr="00486C2D" w:rsidRDefault="00F41C52" w:rsidP="00635A39">
            <w:pPr>
              <w:pStyle w:val="Tabletext"/>
              <w:ind w:left="60" w:right="74"/>
            </w:pPr>
            <w:r>
              <w:t>5.2.3.3</w:t>
            </w:r>
          </w:p>
        </w:tc>
        <w:tc>
          <w:tcPr>
            <w:tcW w:w="6984" w:type="dxa"/>
            <w:shd w:val="clear" w:color="auto" w:fill="auto"/>
          </w:tcPr>
          <w:p w14:paraId="5F5AD870" w14:textId="19D66AAE" w:rsidR="00F41C52" w:rsidRPr="00486C2D" w:rsidRDefault="00F41C52" w:rsidP="00635A39">
            <w:pPr>
              <w:pStyle w:val="Tabletext"/>
            </w:pPr>
            <w:r>
              <w:t xml:space="preserve">Trend analysis (over multiple courses) </w:t>
            </w:r>
          </w:p>
        </w:tc>
        <w:tc>
          <w:tcPr>
            <w:tcW w:w="675" w:type="dxa"/>
            <w:shd w:val="clear" w:color="auto" w:fill="auto"/>
          </w:tcPr>
          <w:p w14:paraId="3B2E39C6" w14:textId="22DCBC95" w:rsidR="00F41C52" w:rsidRPr="00486C2D" w:rsidRDefault="009C3995" w:rsidP="00635A39">
            <w:pPr>
              <w:pStyle w:val="Tabletext"/>
            </w:pPr>
            <w:r>
              <w:t>2</w:t>
            </w:r>
          </w:p>
        </w:tc>
      </w:tr>
      <w:tr w:rsidR="00F41C52" w:rsidRPr="00486C2D" w14:paraId="36A89276" w14:textId="77777777" w:rsidTr="00763483">
        <w:tblPrEx>
          <w:jc w:val="left"/>
        </w:tblPrEx>
        <w:trPr>
          <w:trHeight w:val="70"/>
        </w:trPr>
        <w:tc>
          <w:tcPr>
            <w:tcW w:w="985" w:type="dxa"/>
            <w:vMerge/>
          </w:tcPr>
          <w:p w14:paraId="47C0987E" w14:textId="77777777" w:rsidR="00F41C52" w:rsidRPr="00486C2D" w:rsidRDefault="00F41C52" w:rsidP="00763483">
            <w:pPr>
              <w:pStyle w:val="Tabletext"/>
            </w:pPr>
          </w:p>
        </w:tc>
        <w:tc>
          <w:tcPr>
            <w:tcW w:w="4383" w:type="dxa"/>
            <w:vMerge/>
          </w:tcPr>
          <w:p w14:paraId="42A70226" w14:textId="77777777" w:rsidR="00F41C52" w:rsidRPr="00486C2D" w:rsidRDefault="00F41C52" w:rsidP="00763483">
            <w:pPr>
              <w:pStyle w:val="Tabletext"/>
            </w:pPr>
          </w:p>
        </w:tc>
        <w:tc>
          <w:tcPr>
            <w:tcW w:w="979" w:type="dxa"/>
          </w:tcPr>
          <w:p w14:paraId="1C0A469F" w14:textId="2B3E1B01" w:rsidR="00F41C52" w:rsidRPr="00486C2D" w:rsidRDefault="00F41C52" w:rsidP="00763483">
            <w:pPr>
              <w:pStyle w:val="Tabletext"/>
              <w:ind w:left="60" w:right="74"/>
            </w:pPr>
            <w:r>
              <w:t>5.2.3.4</w:t>
            </w:r>
          </w:p>
        </w:tc>
        <w:tc>
          <w:tcPr>
            <w:tcW w:w="6984" w:type="dxa"/>
          </w:tcPr>
          <w:p w14:paraId="5143FAEE" w14:textId="562E8309" w:rsidR="00F41C52" w:rsidRPr="00486C2D" w:rsidRDefault="00F41C52" w:rsidP="00763483">
            <w:pPr>
              <w:pStyle w:val="Tabletext"/>
            </w:pPr>
            <w:r>
              <w:t>Course maintenance – maintaining relevancy of materials and records</w:t>
            </w:r>
          </w:p>
        </w:tc>
        <w:tc>
          <w:tcPr>
            <w:tcW w:w="675" w:type="dxa"/>
          </w:tcPr>
          <w:p w14:paraId="37FE6D01" w14:textId="31B7B985" w:rsidR="00F41C52" w:rsidRPr="00486C2D" w:rsidRDefault="009C3995" w:rsidP="00763483">
            <w:pPr>
              <w:pStyle w:val="Tabletext"/>
            </w:pPr>
            <w:r>
              <w:t>2</w:t>
            </w:r>
          </w:p>
        </w:tc>
      </w:tr>
      <w:tr w:rsidR="00131322" w:rsidRPr="007045B8" w14:paraId="6ACA77F9" w14:textId="77777777" w:rsidTr="00863BFC">
        <w:trPr>
          <w:trHeight w:val="411"/>
          <w:jc w:val="center"/>
        </w:trPr>
        <w:tc>
          <w:tcPr>
            <w:tcW w:w="985" w:type="dxa"/>
            <w:shd w:val="clear" w:color="auto" w:fill="F2F2F2" w:themeFill="background1" w:themeFillShade="F2"/>
          </w:tcPr>
          <w:p w14:paraId="44FD50A9" w14:textId="01F86927" w:rsidR="00131322" w:rsidRPr="007045B8" w:rsidRDefault="00BC5DA2" w:rsidP="00635A39">
            <w:pPr>
              <w:pStyle w:val="Tabletext"/>
              <w:rPr>
                <w:b/>
                <w:bCs/>
              </w:rPr>
            </w:pPr>
            <w:r w:rsidRPr="007045B8">
              <w:rPr>
                <w:b/>
                <w:bCs/>
              </w:rPr>
              <w:t>5.3</w:t>
            </w:r>
          </w:p>
        </w:tc>
        <w:tc>
          <w:tcPr>
            <w:tcW w:w="4383" w:type="dxa"/>
            <w:shd w:val="clear" w:color="auto" w:fill="F2F2F2" w:themeFill="background1" w:themeFillShade="F2"/>
          </w:tcPr>
          <w:p w14:paraId="450C47A6" w14:textId="75A27626" w:rsidR="00131322" w:rsidRPr="007045B8" w:rsidRDefault="00BC5DA2" w:rsidP="00635A39">
            <w:pPr>
              <w:pStyle w:val="Tabletext"/>
              <w:rPr>
                <w:b/>
                <w:bCs/>
              </w:rPr>
            </w:pPr>
            <w:r w:rsidRPr="007045B8">
              <w:rPr>
                <w:b/>
                <w:bCs/>
              </w:rPr>
              <w:t xml:space="preserve">Training Records </w:t>
            </w:r>
          </w:p>
        </w:tc>
        <w:tc>
          <w:tcPr>
            <w:tcW w:w="979" w:type="dxa"/>
            <w:shd w:val="clear" w:color="auto" w:fill="F2F2F2" w:themeFill="background1" w:themeFillShade="F2"/>
          </w:tcPr>
          <w:p w14:paraId="0325867F" w14:textId="77777777" w:rsidR="00131322" w:rsidRPr="007045B8" w:rsidRDefault="00131322" w:rsidP="00635A39">
            <w:pPr>
              <w:pStyle w:val="Tabletext"/>
              <w:ind w:left="60" w:right="74"/>
              <w:rPr>
                <w:b/>
                <w:bCs/>
              </w:rPr>
            </w:pPr>
          </w:p>
        </w:tc>
        <w:tc>
          <w:tcPr>
            <w:tcW w:w="6984" w:type="dxa"/>
            <w:shd w:val="clear" w:color="auto" w:fill="F2F2F2" w:themeFill="background1" w:themeFillShade="F2"/>
          </w:tcPr>
          <w:p w14:paraId="51A56BC9" w14:textId="0B123FBB" w:rsidR="00131322" w:rsidRPr="007045B8" w:rsidRDefault="00131322" w:rsidP="00635A39">
            <w:pPr>
              <w:pStyle w:val="Tabletext"/>
              <w:rPr>
                <w:b/>
                <w:bCs/>
              </w:rPr>
            </w:pPr>
          </w:p>
        </w:tc>
        <w:tc>
          <w:tcPr>
            <w:tcW w:w="675" w:type="dxa"/>
            <w:shd w:val="clear" w:color="auto" w:fill="F2F2F2" w:themeFill="background1" w:themeFillShade="F2"/>
          </w:tcPr>
          <w:p w14:paraId="5224D9F5" w14:textId="77777777" w:rsidR="00131322" w:rsidRPr="007045B8" w:rsidRDefault="00131322" w:rsidP="00635A39">
            <w:pPr>
              <w:pStyle w:val="Tabletext"/>
              <w:rPr>
                <w:b/>
                <w:bCs/>
              </w:rPr>
            </w:pPr>
          </w:p>
        </w:tc>
      </w:tr>
      <w:tr w:rsidR="00BC5DA2" w:rsidRPr="00486C2D" w14:paraId="0969459A" w14:textId="77777777" w:rsidTr="00763483">
        <w:trPr>
          <w:trHeight w:val="368"/>
          <w:jc w:val="center"/>
        </w:trPr>
        <w:tc>
          <w:tcPr>
            <w:tcW w:w="985" w:type="dxa"/>
            <w:vMerge w:val="restart"/>
            <w:shd w:val="clear" w:color="auto" w:fill="FFFFFF" w:themeFill="background1"/>
          </w:tcPr>
          <w:p w14:paraId="0190D7FE" w14:textId="286746F9" w:rsidR="00BC5DA2" w:rsidRPr="00486C2D" w:rsidRDefault="00BC5DA2" w:rsidP="00763483">
            <w:pPr>
              <w:pStyle w:val="Tabletext"/>
            </w:pPr>
            <w:r>
              <w:t>5</w:t>
            </w:r>
            <w:r w:rsidRPr="00486C2D">
              <w:t>.</w:t>
            </w:r>
            <w:r w:rsidR="007A5A8A">
              <w:t>3</w:t>
            </w:r>
            <w:r w:rsidRPr="00486C2D">
              <w:t>.</w:t>
            </w:r>
            <w:r w:rsidR="007A5A8A">
              <w:t>1</w:t>
            </w:r>
          </w:p>
        </w:tc>
        <w:tc>
          <w:tcPr>
            <w:tcW w:w="4383" w:type="dxa"/>
            <w:vMerge w:val="restart"/>
            <w:shd w:val="clear" w:color="auto" w:fill="FFFFFF" w:themeFill="background1"/>
          </w:tcPr>
          <w:p w14:paraId="2CBAE87E" w14:textId="684E51C0" w:rsidR="00BC5DA2" w:rsidRPr="007045B8" w:rsidRDefault="009C3995" w:rsidP="00763483">
            <w:pPr>
              <w:pStyle w:val="Tabletext"/>
              <w:rPr>
                <w:i/>
                <w:iCs/>
              </w:rPr>
            </w:pPr>
            <w:r>
              <w:rPr>
                <w:i/>
                <w:iCs/>
              </w:rPr>
              <w:t>Explain</w:t>
            </w:r>
            <w:r w:rsidR="00BD550A">
              <w:rPr>
                <w:i/>
                <w:iCs/>
              </w:rPr>
              <w:t xml:space="preserve"> </w:t>
            </w:r>
            <w:r w:rsidR="00DB1764">
              <w:rPr>
                <w:i/>
                <w:iCs/>
              </w:rPr>
              <w:t>the role of</w:t>
            </w:r>
            <w:r w:rsidR="00BC5DA2" w:rsidRPr="007045B8">
              <w:rPr>
                <w:i/>
                <w:iCs/>
              </w:rPr>
              <w:t xml:space="preserve"> records of training </w:t>
            </w:r>
            <w:r w:rsidR="00DB1764">
              <w:rPr>
                <w:i/>
                <w:iCs/>
              </w:rPr>
              <w:t>to</w:t>
            </w:r>
            <w:r w:rsidR="00BC5DA2" w:rsidRPr="007045B8">
              <w:rPr>
                <w:i/>
                <w:iCs/>
              </w:rPr>
              <w:t xml:space="preserve"> </w:t>
            </w:r>
            <w:r w:rsidR="00F41C52" w:rsidRPr="007045B8">
              <w:rPr>
                <w:i/>
                <w:iCs/>
              </w:rPr>
              <w:t xml:space="preserve">tracking </w:t>
            </w:r>
            <w:r w:rsidR="00BC5DA2" w:rsidRPr="007045B8">
              <w:rPr>
                <w:i/>
                <w:iCs/>
              </w:rPr>
              <w:t>progress</w:t>
            </w:r>
            <w:r w:rsidR="00F41C52" w:rsidRPr="007045B8">
              <w:rPr>
                <w:i/>
                <w:iCs/>
              </w:rPr>
              <w:t xml:space="preserve"> of learners</w:t>
            </w:r>
            <w:r>
              <w:rPr>
                <w:i/>
                <w:iCs/>
              </w:rPr>
              <w:t>.</w:t>
            </w:r>
          </w:p>
        </w:tc>
        <w:tc>
          <w:tcPr>
            <w:tcW w:w="979" w:type="dxa"/>
            <w:shd w:val="clear" w:color="auto" w:fill="FFFFFF" w:themeFill="background1"/>
          </w:tcPr>
          <w:p w14:paraId="1975EC9D" w14:textId="4089F4B2" w:rsidR="00BC5DA2" w:rsidRPr="00486C2D" w:rsidRDefault="00BC5DA2" w:rsidP="00763483">
            <w:pPr>
              <w:pStyle w:val="Tabletext"/>
              <w:ind w:left="60" w:right="74"/>
            </w:pPr>
            <w:r>
              <w:t>5</w:t>
            </w:r>
            <w:r w:rsidRPr="00486C2D">
              <w:t>.</w:t>
            </w:r>
            <w:r w:rsidR="007A5A8A">
              <w:t>3.1.</w:t>
            </w:r>
            <w:r w:rsidRPr="00486C2D">
              <w:t>1</w:t>
            </w:r>
          </w:p>
        </w:tc>
        <w:tc>
          <w:tcPr>
            <w:tcW w:w="6984" w:type="dxa"/>
            <w:shd w:val="clear" w:color="auto" w:fill="FFFFFF" w:themeFill="background1"/>
          </w:tcPr>
          <w:p w14:paraId="5C0302E9" w14:textId="77777777" w:rsidR="00BC5DA2" w:rsidRPr="00486C2D" w:rsidRDefault="00BC5DA2" w:rsidP="00763483">
            <w:pPr>
              <w:pStyle w:val="Tabletext"/>
            </w:pPr>
            <w:r>
              <w:t>Importance of training records</w:t>
            </w:r>
          </w:p>
        </w:tc>
        <w:tc>
          <w:tcPr>
            <w:tcW w:w="675" w:type="dxa"/>
            <w:shd w:val="clear" w:color="auto" w:fill="FFFFFF" w:themeFill="background1"/>
          </w:tcPr>
          <w:p w14:paraId="7A938BDB" w14:textId="0B963EAE" w:rsidR="00BC5DA2" w:rsidRPr="00486C2D" w:rsidRDefault="00DB1764" w:rsidP="00763483">
            <w:pPr>
              <w:pStyle w:val="Tabletext"/>
            </w:pPr>
            <w:r>
              <w:t>3</w:t>
            </w:r>
          </w:p>
        </w:tc>
      </w:tr>
      <w:tr w:rsidR="00BC5DA2" w:rsidRPr="00486C2D" w14:paraId="6FC20A16" w14:textId="77777777" w:rsidTr="00763483">
        <w:trPr>
          <w:trHeight w:val="280"/>
          <w:jc w:val="center"/>
        </w:trPr>
        <w:tc>
          <w:tcPr>
            <w:tcW w:w="985" w:type="dxa"/>
            <w:vMerge/>
            <w:shd w:val="clear" w:color="auto" w:fill="FFFFFF" w:themeFill="background1"/>
          </w:tcPr>
          <w:p w14:paraId="269FCDEF" w14:textId="77777777" w:rsidR="00BC5DA2" w:rsidRPr="00486C2D" w:rsidRDefault="00BC5DA2" w:rsidP="00763483">
            <w:pPr>
              <w:pStyle w:val="Tabletext"/>
            </w:pPr>
          </w:p>
        </w:tc>
        <w:tc>
          <w:tcPr>
            <w:tcW w:w="4383" w:type="dxa"/>
            <w:vMerge/>
            <w:shd w:val="clear" w:color="auto" w:fill="FFFFFF" w:themeFill="background1"/>
          </w:tcPr>
          <w:p w14:paraId="5BAC0B03" w14:textId="77777777" w:rsidR="00BC5DA2" w:rsidRPr="00486C2D" w:rsidRDefault="00BC5DA2" w:rsidP="00763483">
            <w:pPr>
              <w:pStyle w:val="Tabletext"/>
            </w:pPr>
          </w:p>
        </w:tc>
        <w:tc>
          <w:tcPr>
            <w:tcW w:w="979" w:type="dxa"/>
            <w:shd w:val="clear" w:color="auto" w:fill="FFFFFF" w:themeFill="background1"/>
          </w:tcPr>
          <w:p w14:paraId="722F4CFA" w14:textId="284C0C73" w:rsidR="00BC5DA2" w:rsidRPr="00486C2D" w:rsidRDefault="00BC5DA2" w:rsidP="00763483">
            <w:pPr>
              <w:pStyle w:val="Tabletext"/>
              <w:ind w:left="60" w:right="74"/>
            </w:pPr>
            <w:r>
              <w:t>5</w:t>
            </w:r>
            <w:r w:rsidRPr="00486C2D">
              <w:t>.</w:t>
            </w:r>
            <w:r w:rsidR="007A5A8A">
              <w:t>3.1.</w:t>
            </w:r>
            <w:r w:rsidRPr="00486C2D">
              <w:t>2</w:t>
            </w:r>
          </w:p>
        </w:tc>
        <w:tc>
          <w:tcPr>
            <w:tcW w:w="6984" w:type="dxa"/>
            <w:shd w:val="clear" w:color="auto" w:fill="FFFFFF" w:themeFill="background1"/>
          </w:tcPr>
          <w:p w14:paraId="1BA8F953" w14:textId="77777777" w:rsidR="00BC5DA2" w:rsidRPr="00486C2D" w:rsidRDefault="00BC5DA2" w:rsidP="00763483">
            <w:pPr>
              <w:pStyle w:val="Tabletext"/>
            </w:pPr>
            <w:r>
              <w:t>Types of training records</w:t>
            </w:r>
          </w:p>
        </w:tc>
        <w:tc>
          <w:tcPr>
            <w:tcW w:w="675" w:type="dxa"/>
            <w:shd w:val="clear" w:color="auto" w:fill="FFFFFF" w:themeFill="background1"/>
          </w:tcPr>
          <w:p w14:paraId="3C71AB36" w14:textId="6CB6FCCD" w:rsidR="00BC5DA2" w:rsidRPr="00486C2D" w:rsidRDefault="00DB1764" w:rsidP="00763483">
            <w:pPr>
              <w:pStyle w:val="Tabletext"/>
            </w:pPr>
            <w:r>
              <w:t>3</w:t>
            </w:r>
          </w:p>
        </w:tc>
      </w:tr>
      <w:tr w:rsidR="00BC5DA2" w:rsidRPr="00486C2D" w14:paraId="731CBA6B" w14:textId="77777777" w:rsidTr="00763483">
        <w:trPr>
          <w:trHeight w:val="280"/>
          <w:jc w:val="center"/>
        </w:trPr>
        <w:tc>
          <w:tcPr>
            <w:tcW w:w="985" w:type="dxa"/>
            <w:vMerge/>
            <w:shd w:val="clear" w:color="auto" w:fill="FFFFFF" w:themeFill="background1"/>
          </w:tcPr>
          <w:p w14:paraId="0209D52C" w14:textId="77777777" w:rsidR="00BC5DA2" w:rsidRPr="00486C2D" w:rsidRDefault="00BC5DA2" w:rsidP="00763483">
            <w:pPr>
              <w:pStyle w:val="Tabletext"/>
            </w:pPr>
          </w:p>
        </w:tc>
        <w:tc>
          <w:tcPr>
            <w:tcW w:w="4383" w:type="dxa"/>
            <w:vMerge/>
            <w:shd w:val="clear" w:color="auto" w:fill="FFFFFF" w:themeFill="background1"/>
          </w:tcPr>
          <w:p w14:paraId="4E43B11B" w14:textId="77777777" w:rsidR="00BC5DA2" w:rsidRPr="00486C2D" w:rsidRDefault="00BC5DA2" w:rsidP="00763483">
            <w:pPr>
              <w:pStyle w:val="Tabletext"/>
            </w:pPr>
          </w:p>
        </w:tc>
        <w:tc>
          <w:tcPr>
            <w:tcW w:w="979" w:type="dxa"/>
            <w:shd w:val="clear" w:color="auto" w:fill="FFFFFF" w:themeFill="background1"/>
          </w:tcPr>
          <w:p w14:paraId="15EE3487" w14:textId="11237437" w:rsidR="00BC5DA2" w:rsidRPr="00486C2D" w:rsidRDefault="00BC5DA2" w:rsidP="00763483">
            <w:pPr>
              <w:pStyle w:val="Tabletext"/>
              <w:ind w:left="60" w:right="74"/>
            </w:pPr>
            <w:r>
              <w:t>5</w:t>
            </w:r>
            <w:r w:rsidRPr="00486C2D">
              <w:t>.</w:t>
            </w:r>
            <w:r w:rsidR="007A5A8A">
              <w:t>3.1</w:t>
            </w:r>
            <w:r w:rsidRPr="00486C2D">
              <w:t>.3</w:t>
            </w:r>
          </w:p>
        </w:tc>
        <w:tc>
          <w:tcPr>
            <w:tcW w:w="6984" w:type="dxa"/>
            <w:shd w:val="clear" w:color="auto" w:fill="FFFFFF" w:themeFill="background1"/>
          </w:tcPr>
          <w:p w14:paraId="6E61CFBE" w14:textId="77777777" w:rsidR="00BC5DA2" w:rsidRPr="00486C2D" w:rsidRDefault="00BC5DA2" w:rsidP="00763483">
            <w:pPr>
              <w:pStyle w:val="Tabletext"/>
            </w:pPr>
            <w:r>
              <w:t>Use of training records for analysis and improvement</w:t>
            </w:r>
          </w:p>
        </w:tc>
        <w:tc>
          <w:tcPr>
            <w:tcW w:w="675" w:type="dxa"/>
            <w:shd w:val="clear" w:color="auto" w:fill="FFFFFF" w:themeFill="background1"/>
          </w:tcPr>
          <w:p w14:paraId="396BAEC6" w14:textId="10282EA3" w:rsidR="00BC5DA2" w:rsidRPr="00486C2D" w:rsidRDefault="00DB1764" w:rsidP="00763483">
            <w:pPr>
              <w:pStyle w:val="Tabletext"/>
            </w:pPr>
            <w:r>
              <w:t>3</w:t>
            </w:r>
          </w:p>
        </w:tc>
      </w:tr>
      <w:tr w:rsidR="00BC5DA2" w:rsidRPr="00486C2D" w14:paraId="2414EBB5" w14:textId="77777777" w:rsidTr="00763483">
        <w:trPr>
          <w:trHeight w:val="395"/>
          <w:jc w:val="center"/>
        </w:trPr>
        <w:tc>
          <w:tcPr>
            <w:tcW w:w="985" w:type="dxa"/>
            <w:vMerge/>
            <w:shd w:val="clear" w:color="auto" w:fill="auto"/>
          </w:tcPr>
          <w:p w14:paraId="30288891" w14:textId="77777777" w:rsidR="00BC5DA2" w:rsidRPr="00486C2D" w:rsidRDefault="00BC5DA2" w:rsidP="00763483">
            <w:pPr>
              <w:pStyle w:val="Tabletext"/>
            </w:pPr>
          </w:p>
        </w:tc>
        <w:tc>
          <w:tcPr>
            <w:tcW w:w="4383" w:type="dxa"/>
            <w:vMerge/>
            <w:shd w:val="clear" w:color="auto" w:fill="auto"/>
          </w:tcPr>
          <w:p w14:paraId="1E0BF985" w14:textId="77777777" w:rsidR="00BC5DA2" w:rsidRPr="00486C2D" w:rsidRDefault="00BC5DA2" w:rsidP="00763483">
            <w:pPr>
              <w:pStyle w:val="Tabletext"/>
            </w:pPr>
          </w:p>
        </w:tc>
        <w:tc>
          <w:tcPr>
            <w:tcW w:w="979" w:type="dxa"/>
            <w:shd w:val="clear" w:color="auto" w:fill="FFFFFF" w:themeFill="background1"/>
          </w:tcPr>
          <w:p w14:paraId="4C702ACC" w14:textId="1D17F7E7" w:rsidR="00BC5DA2" w:rsidRPr="00486C2D" w:rsidRDefault="00C521CA" w:rsidP="00763483">
            <w:pPr>
              <w:pStyle w:val="Tabletext"/>
              <w:ind w:left="60" w:right="74"/>
            </w:pPr>
            <w:r>
              <w:t>5.3.1.4</w:t>
            </w:r>
          </w:p>
        </w:tc>
        <w:tc>
          <w:tcPr>
            <w:tcW w:w="6984" w:type="dxa"/>
            <w:shd w:val="clear" w:color="auto" w:fill="FFFFFF" w:themeFill="background1"/>
          </w:tcPr>
          <w:p w14:paraId="0626B8E4" w14:textId="77777777" w:rsidR="00BC5DA2" w:rsidRPr="00486C2D" w:rsidRDefault="00BC5DA2" w:rsidP="00763483">
            <w:pPr>
              <w:pStyle w:val="Tabletext"/>
            </w:pPr>
            <w:r>
              <w:t>Organisational requirements for training records (ISO / Training Management System)</w:t>
            </w:r>
          </w:p>
        </w:tc>
        <w:tc>
          <w:tcPr>
            <w:tcW w:w="675" w:type="dxa"/>
            <w:shd w:val="clear" w:color="auto" w:fill="FFFFFF" w:themeFill="background1"/>
          </w:tcPr>
          <w:p w14:paraId="168FC212" w14:textId="437C1BD3" w:rsidR="00BC5DA2" w:rsidRPr="00486C2D" w:rsidRDefault="00DB1764" w:rsidP="00763483">
            <w:pPr>
              <w:pStyle w:val="Tabletext"/>
            </w:pPr>
            <w:r>
              <w:t>3</w:t>
            </w:r>
          </w:p>
        </w:tc>
      </w:tr>
      <w:tr w:rsidR="00BC5DA2" w:rsidRPr="00486C2D" w14:paraId="3A9940BB" w14:textId="77777777" w:rsidTr="00763483">
        <w:trPr>
          <w:trHeight w:val="280"/>
          <w:jc w:val="center"/>
        </w:trPr>
        <w:tc>
          <w:tcPr>
            <w:tcW w:w="985" w:type="dxa"/>
            <w:vMerge/>
            <w:shd w:val="clear" w:color="auto" w:fill="FFFFFF" w:themeFill="background1"/>
          </w:tcPr>
          <w:p w14:paraId="51A336F3" w14:textId="77777777" w:rsidR="00BC5DA2" w:rsidRDefault="00BC5DA2" w:rsidP="00763483">
            <w:pPr>
              <w:pStyle w:val="Tabletext"/>
            </w:pPr>
          </w:p>
        </w:tc>
        <w:tc>
          <w:tcPr>
            <w:tcW w:w="4383" w:type="dxa"/>
            <w:vMerge/>
            <w:shd w:val="clear" w:color="auto" w:fill="FFFFFF" w:themeFill="background1"/>
          </w:tcPr>
          <w:p w14:paraId="7D7FEAF4" w14:textId="77777777" w:rsidR="00BC5DA2" w:rsidRDefault="00BC5DA2" w:rsidP="00763483">
            <w:pPr>
              <w:pStyle w:val="Tabletext"/>
            </w:pPr>
          </w:p>
        </w:tc>
        <w:tc>
          <w:tcPr>
            <w:tcW w:w="979" w:type="dxa"/>
            <w:shd w:val="clear" w:color="auto" w:fill="FFFFFF" w:themeFill="background1"/>
          </w:tcPr>
          <w:p w14:paraId="2F659B50" w14:textId="7C1BA0B1" w:rsidR="00BC5DA2" w:rsidRDefault="00C521CA" w:rsidP="00763483">
            <w:pPr>
              <w:pStyle w:val="Tabletext"/>
              <w:ind w:left="60" w:right="74"/>
            </w:pPr>
            <w:r>
              <w:t>5.1.3.5</w:t>
            </w:r>
          </w:p>
        </w:tc>
        <w:tc>
          <w:tcPr>
            <w:tcW w:w="6984" w:type="dxa"/>
            <w:shd w:val="clear" w:color="auto" w:fill="FFFFFF" w:themeFill="background1"/>
          </w:tcPr>
          <w:p w14:paraId="68040B86" w14:textId="77777777" w:rsidR="00BC5DA2" w:rsidRDefault="00BC5DA2" w:rsidP="00763483">
            <w:pPr>
              <w:pStyle w:val="Tabletext"/>
            </w:pPr>
            <w:r>
              <w:t>Authorising access / protection of records</w:t>
            </w:r>
          </w:p>
        </w:tc>
        <w:tc>
          <w:tcPr>
            <w:tcW w:w="675" w:type="dxa"/>
            <w:shd w:val="clear" w:color="auto" w:fill="FFFFFF" w:themeFill="background1"/>
          </w:tcPr>
          <w:p w14:paraId="7E3B0E1C" w14:textId="0BCF111D" w:rsidR="00BC5DA2" w:rsidRDefault="00DB1764" w:rsidP="00763483">
            <w:pPr>
              <w:pStyle w:val="Tabletext"/>
            </w:pPr>
            <w:r>
              <w:t>3</w:t>
            </w:r>
          </w:p>
        </w:tc>
      </w:tr>
    </w:tbl>
    <w:p w14:paraId="42A9D9C9" w14:textId="77777777" w:rsidR="00815D25" w:rsidRPr="00DB1764" w:rsidRDefault="00815D25" w:rsidP="009974B6">
      <w:pPr>
        <w:pStyle w:val="Part"/>
        <w:numPr>
          <w:ilvl w:val="0"/>
          <w:numId w:val="0"/>
        </w:numPr>
        <w:rPr>
          <w:b w:val="0"/>
          <w:caps w:val="0"/>
          <w:color w:val="000000" w:themeColor="text1"/>
          <w:sz w:val="20"/>
        </w:rPr>
      </w:pPr>
    </w:p>
    <w:p w14:paraId="75683CF7" w14:textId="77777777" w:rsidR="00815D25" w:rsidRDefault="00815D25" w:rsidP="009974B6">
      <w:pPr>
        <w:pStyle w:val="Part"/>
        <w:numPr>
          <w:ilvl w:val="0"/>
          <w:numId w:val="0"/>
        </w:numPr>
        <w:sectPr w:rsidR="00815D25" w:rsidSect="00584794">
          <w:pgSz w:w="16838" w:h="11906" w:orient="landscape" w:code="9"/>
          <w:pgMar w:top="794" w:right="1134" w:bottom="907" w:left="1134" w:header="851" w:footer="851" w:gutter="0"/>
          <w:cols w:space="708"/>
          <w:docGrid w:linePitch="360"/>
        </w:sectPr>
      </w:pPr>
    </w:p>
    <w:p w14:paraId="788F5635" w14:textId="72C5D009" w:rsidR="00681C7B" w:rsidRPr="00486C2D" w:rsidRDefault="00B24193" w:rsidP="00681C7B">
      <w:pPr>
        <w:pStyle w:val="Module"/>
      </w:pPr>
      <w:bookmarkStart w:id="195" w:name="_Toc158747978"/>
      <w:r>
        <w:lastRenderedPageBreak/>
        <w:t xml:space="preserve">VTS </w:t>
      </w:r>
      <w:r w:rsidR="00C67273">
        <w:t>OJT</w:t>
      </w:r>
      <w:r>
        <w:t xml:space="preserve"> Training Program</w:t>
      </w:r>
      <w:bookmarkEnd w:id="195"/>
    </w:p>
    <w:p w14:paraId="32043333" w14:textId="77777777" w:rsidR="00681C7B" w:rsidRPr="00486C2D" w:rsidRDefault="00681C7B" w:rsidP="00681C7B">
      <w:pPr>
        <w:pStyle w:val="ModuleHeading1"/>
      </w:pPr>
      <w:bookmarkStart w:id="196" w:name="_Toc158747979"/>
      <w:r w:rsidRPr="00486C2D">
        <w:t>SUBJECT FRAMEWORK</w:t>
      </w:r>
      <w:bookmarkEnd w:id="196"/>
    </w:p>
    <w:p w14:paraId="662D09A3" w14:textId="77777777" w:rsidR="00681C7B" w:rsidRPr="00486C2D" w:rsidRDefault="00681C7B" w:rsidP="00681C7B">
      <w:pPr>
        <w:pStyle w:val="Heading1separatationline"/>
      </w:pPr>
    </w:p>
    <w:p w14:paraId="68D79172" w14:textId="77777777" w:rsidR="00681C7B" w:rsidRPr="00486C2D" w:rsidRDefault="00681C7B" w:rsidP="00681C7B">
      <w:pPr>
        <w:pStyle w:val="ModuleHeading2"/>
      </w:pPr>
      <w:r w:rsidRPr="00486C2D">
        <w:t>Scope</w:t>
      </w:r>
    </w:p>
    <w:p w14:paraId="30F3BD73" w14:textId="2033BE84" w:rsidR="00681C7B" w:rsidRPr="00486C2D" w:rsidRDefault="00681C7B" w:rsidP="00681C7B">
      <w:pPr>
        <w:pStyle w:val="BodyText"/>
      </w:pPr>
      <w:r w:rsidRPr="00486C2D">
        <w:t xml:space="preserve">This module covers the </w:t>
      </w:r>
      <w:r w:rsidR="00B20A86">
        <w:t xml:space="preserve">use of instructional skills </w:t>
      </w:r>
      <w:r w:rsidR="00D76AE6">
        <w:t xml:space="preserve">within a VTS OJT Programme. </w:t>
      </w:r>
    </w:p>
    <w:p w14:paraId="11B7A1FF" w14:textId="4CAE3AA0" w:rsidR="00681C7B" w:rsidRPr="00486C2D" w:rsidRDefault="00681C7B" w:rsidP="00681C7B">
      <w:pPr>
        <w:pStyle w:val="ModuleHeading2"/>
      </w:pPr>
      <w:r w:rsidRPr="00486C2D">
        <w:t xml:space="preserve">Objective of Module </w:t>
      </w:r>
      <w:r w:rsidR="00B24193">
        <w:t>6</w:t>
      </w:r>
    </w:p>
    <w:p w14:paraId="4CCE7679" w14:textId="4F45819E" w:rsidR="00681C7B" w:rsidRPr="00486C2D" w:rsidRDefault="00681C7B" w:rsidP="00681C7B">
      <w:pPr>
        <w:pStyle w:val="BodyText"/>
        <w:spacing w:line="216" w:lineRule="atLeast"/>
      </w:pPr>
      <w:r w:rsidRPr="00486C2D">
        <w:t>On completion of the module the student will:</w:t>
      </w:r>
    </w:p>
    <w:p w14:paraId="27A3DAB2" w14:textId="11390A93" w:rsidR="00681C7B" w:rsidRDefault="005269D6" w:rsidP="00090D88">
      <w:pPr>
        <w:pStyle w:val="BodyText"/>
        <w:numPr>
          <w:ilvl w:val="0"/>
          <w:numId w:val="31"/>
        </w:numPr>
      </w:pPr>
      <w:r>
        <w:t>Explain the expectations and outcomes of VTS OJT</w:t>
      </w:r>
    </w:p>
    <w:p w14:paraId="6A45FE5E" w14:textId="03D22188" w:rsidR="0000417E" w:rsidRPr="00486C2D" w:rsidRDefault="0000417E" w:rsidP="00090D88">
      <w:pPr>
        <w:pStyle w:val="BodyText"/>
        <w:numPr>
          <w:ilvl w:val="0"/>
          <w:numId w:val="31"/>
        </w:numPr>
      </w:pPr>
      <w:r>
        <w:t xml:space="preserve">Prepare or adapt a VTS OJT program </w:t>
      </w:r>
      <w:proofErr w:type="gramStart"/>
      <w:r>
        <w:t>outline</w:t>
      </w:r>
      <w:proofErr w:type="gramEnd"/>
      <w:r>
        <w:t xml:space="preserve"> </w:t>
      </w:r>
    </w:p>
    <w:p w14:paraId="5409B73A" w14:textId="77777777" w:rsidR="00681C7B" w:rsidRPr="00486C2D" w:rsidRDefault="00681C7B" w:rsidP="00681C7B">
      <w:pPr>
        <w:pStyle w:val="ModuleHeading2"/>
      </w:pPr>
      <w:r w:rsidRPr="00486C2D">
        <w:t>Additional references relevant to this module</w:t>
      </w:r>
    </w:p>
    <w:p w14:paraId="13C720BD" w14:textId="77777777" w:rsidR="00681C7B" w:rsidRPr="00486C2D" w:rsidRDefault="00681C7B" w:rsidP="00681C7B">
      <w:pPr>
        <w:pStyle w:val="Heading2separationline"/>
        <w:rPr>
          <w:lang w:eastAsia="de-DE"/>
        </w:rPr>
      </w:pPr>
    </w:p>
    <w:p w14:paraId="593F9F04" w14:textId="77777777" w:rsidR="00681C7B" w:rsidRPr="00486C2D" w:rsidRDefault="00681C7B" w:rsidP="00681C7B">
      <w:pPr>
        <w:pStyle w:val="BodyText"/>
      </w:pPr>
      <w:r w:rsidRPr="00486C2D">
        <w:t xml:space="preserve">The following references are relevant to the planning and delivery of this module: </w:t>
      </w:r>
    </w:p>
    <w:p w14:paraId="2B654FB9" w14:textId="77777777" w:rsidR="0000417E" w:rsidRPr="00486C2D" w:rsidRDefault="0000417E" w:rsidP="0000417E">
      <w:pPr>
        <w:pStyle w:val="BodyText"/>
        <w:numPr>
          <w:ilvl w:val="0"/>
          <w:numId w:val="30"/>
        </w:numPr>
      </w:pPr>
      <w:r w:rsidRPr="00486C2D">
        <w:t>[</w:t>
      </w:r>
      <w:r>
        <w:t>The ITG did not identify any additional references</w:t>
      </w:r>
      <w:r w:rsidRPr="00486C2D">
        <w:t>]</w:t>
      </w:r>
    </w:p>
    <w:p w14:paraId="36EDD00A" w14:textId="77777777" w:rsidR="00681C7B" w:rsidRDefault="00681C7B" w:rsidP="00681C7B">
      <w:pPr>
        <w:pStyle w:val="BodyText"/>
        <w:rPr>
          <w:lang w:eastAsia="de-DE"/>
        </w:rPr>
      </w:pPr>
    </w:p>
    <w:p w14:paraId="1D7189BE" w14:textId="77777777" w:rsidR="0000417E" w:rsidRPr="00486C2D" w:rsidRDefault="0000417E" w:rsidP="00681C7B">
      <w:pPr>
        <w:pStyle w:val="BodyText"/>
        <w:rPr>
          <w:lang w:eastAsia="de-DE"/>
        </w:rPr>
        <w:sectPr w:rsidR="0000417E" w:rsidRPr="00486C2D" w:rsidSect="00584794">
          <w:headerReference w:type="default" r:id="rId25"/>
          <w:pgSz w:w="11906" w:h="16838" w:code="9"/>
          <w:pgMar w:top="1134" w:right="794" w:bottom="1134" w:left="907" w:header="851" w:footer="851" w:gutter="0"/>
          <w:cols w:space="708"/>
          <w:docGrid w:linePitch="360"/>
        </w:sectPr>
      </w:pPr>
    </w:p>
    <w:p w14:paraId="27BE0F2C" w14:textId="77777777" w:rsidR="00681C7B" w:rsidRPr="00486C2D" w:rsidRDefault="00681C7B" w:rsidP="00681C7B">
      <w:pPr>
        <w:pStyle w:val="BodyText"/>
        <w:rPr>
          <w:lang w:eastAsia="de-DE"/>
        </w:rPr>
      </w:pPr>
    </w:p>
    <w:p w14:paraId="4158D9F6" w14:textId="0FAACA2C" w:rsidR="00681C7B" w:rsidRPr="00486C2D" w:rsidRDefault="00681C7B" w:rsidP="00681C7B">
      <w:pPr>
        <w:pStyle w:val="ModuleHeading1"/>
      </w:pPr>
      <w:bookmarkStart w:id="197" w:name="_Toc158747980"/>
      <w:r w:rsidRPr="00486C2D">
        <w:t xml:space="preserve">SUBJECT OUTLINE OF MODULE </w:t>
      </w:r>
      <w:r w:rsidR="00B24193">
        <w:t>6</w:t>
      </w:r>
      <w:bookmarkEnd w:id="197"/>
    </w:p>
    <w:p w14:paraId="08AE7715" w14:textId="77777777" w:rsidR="00681C7B" w:rsidRPr="00486C2D" w:rsidRDefault="00681C7B" w:rsidP="00681C7B">
      <w:pPr>
        <w:pStyle w:val="Heading2separationline"/>
      </w:pPr>
    </w:p>
    <w:p w14:paraId="281B0366" w14:textId="77777777" w:rsidR="00681C7B" w:rsidRPr="00486C2D" w:rsidRDefault="00681C7B" w:rsidP="00681C7B">
      <w:pPr>
        <w:pStyle w:val="BodyText"/>
      </w:pPr>
    </w:p>
    <w:p w14:paraId="2F5E1E52" w14:textId="7742B4B9" w:rsidR="00681C7B" w:rsidRPr="00486C2D" w:rsidRDefault="00681C7B" w:rsidP="00681C7B">
      <w:pPr>
        <w:pStyle w:val="Tablecaption"/>
        <w:ind w:left="3357"/>
        <w:jc w:val="left"/>
      </w:pPr>
      <w:r w:rsidRPr="00486C2D">
        <w:t xml:space="preserve">Subject outline – </w:t>
      </w:r>
      <w:r w:rsidR="00B24193">
        <w:t>VTS OJT Program</w:t>
      </w:r>
      <w:r>
        <w:t xml:space="preserve"> </w:t>
      </w:r>
    </w:p>
    <w:tbl>
      <w:tblPr>
        <w:tblW w:w="9715" w:type="dxa"/>
        <w:jc w:val="center"/>
        <w:tblLayout w:type="fixed"/>
        <w:tblLook w:val="0000" w:firstRow="0" w:lastRow="0" w:firstColumn="0" w:lastColumn="0" w:noHBand="0" w:noVBand="0"/>
      </w:tblPr>
      <w:tblGrid>
        <w:gridCol w:w="4495"/>
        <w:gridCol w:w="1870"/>
        <w:gridCol w:w="1650"/>
        <w:gridCol w:w="1700"/>
      </w:tblGrid>
      <w:tr w:rsidR="00681C7B" w:rsidRPr="00486C2D" w14:paraId="55771DDD" w14:textId="77777777" w:rsidTr="00F53641">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48BE0774" w14:textId="77777777" w:rsidR="00681C7B" w:rsidRPr="00486C2D" w:rsidRDefault="00681C7B" w:rsidP="00F53641">
            <w:pPr>
              <w:pStyle w:val="Tabletext"/>
            </w:pPr>
            <w:r w:rsidRPr="00486C2D">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3D30DAE9" w14:textId="77777777" w:rsidR="00681C7B" w:rsidRPr="00486C2D" w:rsidRDefault="00681C7B" w:rsidP="00F53641">
            <w:pPr>
              <w:pStyle w:val="Tabletext"/>
            </w:pPr>
            <w:r w:rsidRPr="00486C2D">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164AFA75" w14:textId="77777777" w:rsidR="00681C7B" w:rsidRPr="00486C2D" w:rsidRDefault="00681C7B" w:rsidP="00F53641">
            <w:pPr>
              <w:pStyle w:val="Tabletext"/>
            </w:pPr>
            <w:r w:rsidRPr="00486C2D">
              <w:t>Recommended Hours</w:t>
            </w:r>
          </w:p>
        </w:tc>
      </w:tr>
      <w:tr w:rsidR="00681C7B" w:rsidRPr="00486C2D" w14:paraId="1B21A28B" w14:textId="77777777" w:rsidTr="00F53641">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55C18C70" w14:textId="77777777" w:rsidR="00681C7B" w:rsidRPr="00486C2D" w:rsidRDefault="00681C7B" w:rsidP="00F53641">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7D3586C4" w14:textId="77777777" w:rsidR="00681C7B" w:rsidRPr="00486C2D" w:rsidRDefault="00681C7B" w:rsidP="00F53641">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0980047E" w14:textId="77777777" w:rsidR="00681C7B" w:rsidRPr="00486C2D" w:rsidRDefault="00681C7B" w:rsidP="00F53641">
            <w:pPr>
              <w:pStyle w:val="Tabletext"/>
            </w:pPr>
            <w:r w:rsidRPr="00486C2D">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0F390FD9" w14:textId="77777777" w:rsidR="00681C7B" w:rsidRPr="00486C2D" w:rsidRDefault="00681C7B" w:rsidP="00F53641">
            <w:pPr>
              <w:pStyle w:val="Tabletext"/>
            </w:pPr>
            <w:r w:rsidRPr="00486C2D">
              <w:t>Exercises and Simulations</w:t>
            </w:r>
          </w:p>
        </w:tc>
      </w:tr>
      <w:tr w:rsidR="00681C7B" w:rsidRPr="00486C2D" w14:paraId="1D4DDCF6"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657680" w14:textId="03B8D7B3" w:rsidR="00681C7B" w:rsidRPr="00486C2D" w:rsidRDefault="00C67273" w:rsidP="00F53641">
            <w:pPr>
              <w:pStyle w:val="Tabletext"/>
              <w:ind w:left="0"/>
              <w:rPr>
                <w:b/>
                <w:bCs/>
              </w:rPr>
            </w:pPr>
            <w:r>
              <w:rPr>
                <w:b/>
                <w:bCs/>
              </w:rPr>
              <w:t>OJT</w:t>
            </w:r>
            <w:r w:rsidR="00B24193">
              <w:rPr>
                <w:b/>
                <w:bCs/>
              </w:rPr>
              <w:t xml:space="preserve"> Training in VTS Training</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7FFBB1" w14:textId="77777777" w:rsidR="00681C7B" w:rsidRPr="00486C2D" w:rsidRDefault="00681C7B" w:rsidP="00F53641">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7A46C" w14:textId="5B63B79D" w:rsidR="00681C7B" w:rsidRPr="00486C2D" w:rsidRDefault="00681C7B" w:rsidP="00F53641">
            <w:pPr>
              <w:pStyle w:val="Tabletext"/>
              <w:rPr>
                <w:b/>
                <w:bCs/>
              </w:rPr>
            </w:pPr>
            <w:r w:rsidRPr="00486C2D">
              <w:rPr>
                <w:b/>
                <w:bCs/>
              </w:rPr>
              <w:t>[</w:t>
            </w:r>
            <w:r w:rsidR="009426C8">
              <w:rPr>
                <w:b/>
                <w:bCs/>
              </w:rPr>
              <w:t>1</w:t>
            </w:r>
            <w:r w:rsidR="00C5717D">
              <w:rPr>
                <w:b/>
                <w:bCs/>
              </w:rPr>
              <w:t xml:space="preserve"> </w:t>
            </w:r>
            <w:r w:rsidRPr="00486C2D">
              <w:rPr>
                <w:b/>
                <w:bCs/>
              </w:rPr>
              <w:t xml:space="preserve">to </w:t>
            </w:r>
            <w:r w:rsidR="00C5717D">
              <w:rPr>
                <w:b/>
                <w:bCs/>
              </w:rPr>
              <w:t>1.5</w:t>
            </w:r>
            <w:r w:rsidRPr="00486C2D">
              <w:rPr>
                <w:b/>
                <w:bCs/>
              </w:rPr>
              <w:t xml:space="preserve"> hrs]</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9B8519" w14:textId="2D1D3F17" w:rsidR="00681C7B" w:rsidRPr="00486C2D" w:rsidRDefault="00681C7B" w:rsidP="00F53641">
            <w:pPr>
              <w:pStyle w:val="Tabletext"/>
              <w:rPr>
                <w:b/>
                <w:bCs/>
              </w:rPr>
            </w:pPr>
            <w:r w:rsidRPr="00486C2D">
              <w:rPr>
                <w:b/>
                <w:bCs/>
              </w:rPr>
              <w:t>[</w:t>
            </w:r>
            <w:r w:rsidR="00C5717D">
              <w:rPr>
                <w:b/>
                <w:bCs/>
              </w:rPr>
              <w:t>1</w:t>
            </w:r>
            <w:r w:rsidRPr="00486C2D">
              <w:rPr>
                <w:b/>
                <w:bCs/>
              </w:rPr>
              <w:t xml:space="preserve"> to </w:t>
            </w:r>
            <w:r w:rsidR="009426C8">
              <w:rPr>
                <w:b/>
                <w:bCs/>
              </w:rPr>
              <w:t>1.5</w:t>
            </w:r>
            <w:r w:rsidRPr="00486C2D">
              <w:rPr>
                <w:b/>
                <w:bCs/>
              </w:rPr>
              <w:t>hrs]</w:t>
            </w:r>
          </w:p>
        </w:tc>
      </w:tr>
      <w:tr w:rsidR="00681C7B" w:rsidRPr="00486C2D" w14:paraId="33967D8C"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F228AC7" w14:textId="39EAAC18" w:rsidR="00681C7B" w:rsidRPr="00486C2D" w:rsidRDefault="00EE6A9C" w:rsidP="00F53641">
            <w:pPr>
              <w:pStyle w:val="Tabletext"/>
            </w:pPr>
            <w:r>
              <w:t>The role of OJT in VTS Training</w:t>
            </w:r>
          </w:p>
        </w:tc>
        <w:tc>
          <w:tcPr>
            <w:tcW w:w="1870" w:type="dxa"/>
          </w:tcPr>
          <w:p w14:paraId="7B32E415" w14:textId="6DD7EA52" w:rsidR="00681C7B" w:rsidRPr="00E21568" w:rsidRDefault="00846504" w:rsidP="00F53641">
            <w:pPr>
              <w:pStyle w:val="Tabletext"/>
              <w:ind w:left="0"/>
              <w:jc w:val="center"/>
              <w:rPr>
                <w:bCs/>
              </w:rPr>
            </w:pPr>
            <w:r>
              <w:rPr>
                <w:bCs/>
              </w:rPr>
              <w:t>2</w:t>
            </w:r>
          </w:p>
        </w:tc>
        <w:tc>
          <w:tcPr>
            <w:tcW w:w="1650" w:type="dxa"/>
          </w:tcPr>
          <w:p w14:paraId="6A64FA21" w14:textId="77777777" w:rsidR="00681C7B" w:rsidRPr="00486C2D" w:rsidRDefault="00681C7B" w:rsidP="00F53641">
            <w:pPr>
              <w:pStyle w:val="Tabletext"/>
            </w:pPr>
          </w:p>
        </w:tc>
        <w:tc>
          <w:tcPr>
            <w:tcW w:w="1700" w:type="dxa"/>
          </w:tcPr>
          <w:p w14:paraId="3EDCB19C" w14:textId="77777777" w:rsidR="00681C7B" w:rsidRPr="00486C2D" w:rsidRDefault="00681C7B" w:rsidP="00F53641">
            <w:pPr>
              <w:pStyle w:val="Tabletext"/>
            </w:pPr>
          </w:p>
        </w:tc>
      </w:tr>
      <w:tr w:rsidR="00681C7B" w:rsidRPr="00486C2D" w14:paraId="6C24DAB9"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F5B2F77" w14:textId="62AF0155" w:rsidR="00681C7B" w:rsidRPr="00486C2D" w:rsidRDefault="00EE6A9C" w:rsidP="00F53641">
            <w:pPr>
              <w:pStyle w:val="Tabletext"/>
            </w:pPr>
            <w:r>
              <w:t>Objectives of OJT</w:t>
            </w:r>
          </w:p>
        </w:tc>
        <w:tc>
          <w:tcPr>
            <w:tcW w:w="1870" w:type="dxa"/>
          </w:tcPr>
          <w:p w14:paraId="5838A645" w14:textId="464E9E0C" w:rsidR="00681C7B" w:rsidRPr="00E21568" w:rsidRDefault="00846504" w:rsidP="00F53641">
            <w:pPr>
              <w:pStyle w:val="Tabletext"/>
              <w:ind w:left="0"/>
              <w:jc w:val="center"/>
              <w:rPr>
                <w:bCs/>
              </w:rPr>
            </w:pPr>
            <w:r>
              <w:rPr>
                <w:bCs/>
              </w:rPr>
              <w:t>1</w:t>
            </w:r>
          </w:p>
        </w:tc>
        <w:tc>
          <w:tcPr>
            <w:tcW w:w="1650" w:type="dxa"/>
          </w:tcPr>
          <w:p w14:paraId="104F8E32" w14:textId="77777777" w:rsidR="00681C7B" w:rsidRPr="00486C2D" w:rsidRDefault="00681C7B" w:rsidP="00F53641">
            <w:pPr>
              <w:pStyle w:val="Tabletext"/>
            </w:pPr>
          </w:p>
        </w:tc>
        <w:tc>
          <w:tcPr>
            <w:tcW w:w="1700" w:type="dxa"/>
          </w:tcPr>
          <w:p w14:paraId="570EC192" w14:textId="77777777" w:rsidR="00681C7B" w:rsidRPr="00486C2D" w:rsidRDefault="00681C7B" w:rsidP="00F53641">
            <w:pPr>
              <w:pStyle w:val="Tabletext"/>
            </w:pPr>
          </w:p>
        </w:tc>
      </w:tr>
      <w:tr w:rsidR="00681C7B" w:rsidRPr="00486C2D" w14:paraId="251CFAC1"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CE7DF7F" w14:textId="2E97D3AD" w:rsidR="00681C7B" w:rsidRPr="00486C2D" w:rsidRDefault="00CF5AB2" w:rsidP="00F53641">
            <w:pPr>
              <w:pStyle w:val="Tabletext"/>
            </w:pPr>
            <w:r>
              <w:t>Expectations and outcomes of OJT</w:t>
            </w:r>
          </w:p>
        </w:tc>
        <w:tc>
          <w:tcPr>
            <w:tcW w:w="1870" w:type="dxa"/>
          </w:tcPr>
          <w:p w14:paraId="4675E161" w14:textId="01E08A92" w:rsidR="00681C7B" w:rsidRPr="00E21568" w:rsidRDefault="00846504" w:rsidP="00F53641">
            <w:pPr>
              <w:pStyle w:val="Tabletext"/>
              <w:ind w:left="0"/>
              <w:jc w:val="center"/>
              <w:rPr>
                <w:bCs/>
              </w:rPr>
            </w:pPr>
            <w:r>
              <w:rPr>
                <w:bCs/>
              </w:rPr>
              <w:t>3</w:t>
            </w:r>
          </w:p>
        </w:tc>
        <w:tc>
          <w:tcPr>
            <w:tcW w:w="1650" w:type="dxa"/>
          </w:tcPr>
          <w:p w14:paraId="335422B3" w14:textId="77777777" w:rsidR="00681C7B" w:rsidRPr="00486C2D" w:rsidRDefault="00681C7B" w:rsidP="00F53641">
            <w:pPr>
              <w:pStyle w:val="Tabletext"/>
            </w:pPr>
          </w:p>
        </w:tc>
        <w:tc>
          <w:tcPr>
            <w:tcW w:w="1700" w:type="dxa"/>
          </w:tcPr>
          <w:p w14:paraId="3DC40C69" w14:textId="77777777" w:rsidR="00681C7B" w:rsidRPr="00486C2D" w:rsidRDefault="00681C7B" w:rsidP="00F53641">
            <w:pPr>
              <w:pStyle w:val="Tabletext"/>
            </w:pPr>
          </w:p>
        </w:tc>
      </w:tr>
      <w:tr w:rsidR="00681C7B" w:rsidRPr="00486C2D" w14:paraId="7B7E4F69"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7D7B2" w14:textId="082D4723" w:rsidR="00681C7B" w:rsidRPr="00486C2D" w:rsidRDefault="00CF5AB2" w:rsidP="00F53641">
            <w:pPr>
              <w:pStyle w:val="Tabletext"/>
              <w:ind w:left="0"/>
              <w:rPr>
                <w:b/>
                <w:bCs/>
              </w:rPr>
            </w:pPr>
            <w:r>
              <w:rPr>
                <w:b/>
                <w:bCs/>
              </w:rPr>
              <w:t>OJT Program</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A6DE1" w14:textId="77777777" w:rsidR="00681C7B" w:rsidRPr="00486C2D" w:rsidRDefault="00681C7B" w:rsidP="00F53641">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261CA4" w14:textId="7243892D" w:rsidR="00681C7B" w:rsidRPr="00486C2D" w:rsidRDefault="00681C7B" w:rsidP="00F53641">
            <w:pPr>
              <w:pStyle w:val="Tabletext"/>
              <w:rPr>
                <w:b/>
                <w:bCs/>
              </w:rPr>
            </w:pPr>
            <w:r w:rsidRPr="00486C2D">
              <w:rPr>
                <w:b/>
                <w:bCs/>
              </w:rPr>
              <w:t>[</w:t>
            </w:r>
            <w:r w:rsidR="009426C8">
              <w:rPr>
                <w:b/>
                <w:bCs/>
              </w:rPr>
              <w:t>1</w:t>
            </w:r>
            <w:r w:rsidRPr="00486C2D">
              <w:rPr>
                <w:b/>
                <w:bCs/>
              </w:rPr>
              <w:t xml:space="preserve"> to </w:t>
            </w:r>
            <w:r w:rsidR="00C5717D">
              <w:rPr>
                <w:b/>
                <w:bCs/>
              </w:rPr>
              <w:t>1.5</w:t>
            </w:r>
            <w:r w:rsidRPr="00486C2D">
              <w:rPr>
                <w:b/>
                <w:bCs/>
              </w:rPr>
              <w:t xml:space="preserve"> hrs]</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25997E" w14:textId="654887E9" w:rsidR="00681C7B" w:rsidRPr="00486C2D" w:rsidRDefault="00681C7B" w:rsidP="00F53641">
            <w:pPr>
              <w:pStyle w:val="Tabletext"/>
              <w:rPr>
                <w:b/>
                <w:bCs/>
              </w:rPr>
            </w:pPr>
            <w:r w:rsidRPr="00486C2D">
              <w:rPr>
                <w:b/>
                <w:bCs/>
              </w:rPr>
              <w:t>[</w:t>
            </w:r>
            <w:r w:rsidR="009426C8">
              <w:rPr>
                <w:b/>
                <w:bCs/>
              </w:rPr>
              <w:t>1</w:t>
            </w:r>
            <w:r w:rsidRPr="00486C2D">
              <w:rPr>
                <w:b/>
                <w:bCs/>
              </w:rPr>
              <w:t xml:space="preserve"> to </w:t>
            </w:r>
            <w:r w:rsidR="009426C8">
              <w:rPr>
                <w:b/>
                <w:bCs/>
              </w:rPr>
              <w:t>2.5</w:t>
            </w:r>
            <w:r w:rsidRPr="00486C2D">
              <w:rPr>
                <w:b/>
                <w:bCs/>
              </w:rPr>
              <w:t xml:space="preserve"> hrs]</w:t>
            </w:r>
          </w:p>
        </w:tc>
      </w:tr>
      <w:tr w:rsidR="00681C7B" w:rsidRPr="00486C2D" w14:paraId="1C6A5442"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7B96AC7" w14:textId="2C6B5D4F" w:rsidR="00681C7B" w:rsidRPr="00486C2D" w:rsidRDefault="00CF5AB2" w:rsidP="00F53641">
            <w:pPr>
              <w:pStyle w:val="Tabletext"/>
            </w:pPr>
            <w:r>
              <w:t>Consideration to develop/deliver OJT</w:t>
            </w:r>
          </w:p>
        </w:tc>
        <w:tc>
          <w:tcPr>
            <w:tcW w:w="1870" w:type="dxa"/>
          </w:tcPr>
          <w:p w14:paraId="5F42230B" w14:textId="7F658158" w:rsidR="00681C7B" w:rsidRPr="0081294C" w:rsidRDefault="00846504" w:rsidP="00F53641">
            <w:pPr>
              <w:pStyle w:val="Tabletext"/>
              <w:ind w:left="0"/>
              <w:jc w:val="center"/>
              <w:rPr>
                <w:bCs/>
              </w:rPr>
            </w:pPr>
            <w:r>
              <w:rPr>
                <w:bCs/>
              </w:rPr>
              <w:t>3</w:t>
            </w:r>
          </w:p>
        </w:tc>
        <w:tc>
          <w:tcPr>
            <w:tcW w:w="1650" w:type="dxa"/>
          </w:tcPr>
          <w:p w14:paraId="0747332B" w14:textId="77777777" w:rsidR="00681C7B" w:rsidRPr="00486C2D" w:rsidRDefault="00681C7B" w:rsidP="00F53641">
            <w:pPr>
              <w:pStyle w:val="Tabletext"/>
            </w:pPr>
          </w:p>
        </w:tc>
        <w:tc>
          <w:tcPr>
            <w:tcW w:w="1700" w:type="dxa"/>
          </w:tcPr>
          <w:p w14:paraId="5182A7C0" w14:textId="77777777" w:rsidR="00681C7B" w:rsidRPr="00486C2D" w:rsidRDefault="00681C7B" w:rsidP="00F53641">
            <w:pPr>
              <w:pStyle w:val="Tabletext"/>
            </w:pPr>
          </w:p>
        </w:tc>
      </w:tr>
      <w:tr w:rsidR="00681C7B" w:rsidRPr="00486C2D" w14:paraId="3FB39DBB"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62F23D8" w14:textId="76CDED44" w:rsidR="00681C7B" w:rsidRPr="00486C2D" w:rsidRDefault="00CF5AB2" w:rsidP="00F53641">
            <w:pPr>
              <w:pStyle w:val="Tabletext"/>
            </w:pPr>
            <w:r>
              <w:t>Providing OJT</w:t>
            </w:r>
            <w:r w:rsidR="00681C7B">
              <w:t xml:space="preserve"> </w:t>
            </w:r>
            <w:r w:rsidR="00681C7B" w:rsidRPr="00486C2D">
              <w:t xml:space="preserve"> </w:t>
            </w:r>
          </w:p>
        </w:tc>
        <w:tc>
          <w:tcPr>
            <w:tcW w:w="1870" w:type="dxa"/>
          </w:tcPr>
          <w:p w14:paraId="497EF454" w14:textId="00B27674" w:rsidR="00681C7B" w:rsidRPr="0081294C" w:rsidRDefault="00846504" w:rsidP="00F53641">
            <w:pPr>
              <w:pStyle w:val="Tabletext"/>
              <w:ind w:left="0"/>
              <w:jc w:val="center"/>
              <w:rPr>
                <w:bCs/>
              </w:rPr>
            </w:pPr>
            <w:r>
              <w:rPr>
                <w:bCs/>
              </w:rPr>
              <w:t>4</w:t>
            </w:r>
          </w:p>
        </w:tc>
        <w:tc>
          <w:tcPr>
            <w:tcW w:w="1650" w:type="dxa"/>
          </w:tcPr>
          <w:p w14:paraId="267012B5" w14:textId="77777777" w:rsidR="00681C7B" w:rsidRPr="00486C2D" w:rsidRDefault="00681C7B" w:rsidP="00F53641">
            <w:pPr>
              <w:pStyle w:val="Tabletext"/>
            </w:pPr>
          </w:p>
        </w:tc>
        <w:tc>
          <w:tcPr>
            <w:tcW w:w="1700" w:type="dxa"/>
          </w:tcPr>
          <w:p w14:paraId="348A7B94" w14:textId="77777777" w:rsidR="00681C7B" w:rsidRPr="00486C2D" w:rsidRDefault="00681C7B" w:rsidP="00F53641">
            <w:pPr>
              <w:pStyle w:val="Tabletext"/>
            </w:pPr>
          </w:p>
        </w:tc>
      </w:tr>
      <w:tr w:rsidR="00681C7B" w:rsidRPr="00486C2D" w14:paraId="2A5457E9" w14:textId="77777777" w:rsidTr="00F536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29A3FEB2" w14:textId="77777777" w:rsidR="00681C7B" w:rsidRPr="00486C2D" w:rsidRDefault="00681C7B" w:rsidP="00F53641">
            <w:pPr>
              <w:pStyle w:val="Tabletext"/>
              <w:rPr>
                <w:i/>
                <w:iCs/>
              </w:rPr>
            </w:pPr>
          </w:p>
        </w:tc>
        <w:tc>
          <w:tcPr>
            <w:tcW w:w="1870" w:type="dxa"/>
            <w:shd w:val="clear" w:color="auto" w:fill="F2F2F2" w:themeFill="background1" w:themeFillShade="F2"/>
          </w:tcPr>
          <w:p w14:paraId="136EB115" w14:textId="77777777" w:rsidR="00681C7B" w:rsidRPr="00486C2D" w:rsidRDefault="00681C7B" w:rsidP="00F53641">
            <w:pPr>
              <w:pStyle w:val="Tabletext"/>
              <w:rPr>
                <w:i/>
                <w:iCs/>
              </w:rPr>
            </w:pPr>
            <w:r w:rsidRPr="00486C2D">
              <w:rPr>
                <w:i/>
                <w:iCs/>
              </w:rPr>
              <w:t>Total time range</w:t>
            </w:r>
          </w:p>
        </w:tc>
        <w:tc>
          <w:tcPr>
            <w:tcW w:w="1650" w:type="dxa"/>
            <w:shd w:val="clear" w:color="auto" w:fill="F2F2F2" w:themeFill="background1" w:themeFillShade="F2"/>
          </w:tcPr>
          <w:p w14:paraId="188C31DF" w14:textId="53EE4DA5" w:rsidR="00681C7B" w:rsidRPr="00486C2D" w:rsidRDefault="00681C7B" w:rsidP="00F53641">
            <w:pPr>
              <w:pStyle w:val="Tabletext"/>
              <w:rPr>
                <w:i/>
                <w:iCs/>
                <w:highlight w:val="yellow"/>
              </w:rPr>
            </w:pPr>
            <w:r w:rsidRPr="00486C2D">
              <w:rPr>
                <w:i/>
                <w:iCs/>
              </w:rPr>
              <w:t>[</w:t>
            </w:r>
            <w:r w:rsidR="009426C8">
              <w:rPr>
                <w:i/>
                <w:iCs/>
              </w:rPr>
              <w:t>2</w:t>
            </w:r>
            <w:r w:rsidRPr="00486C2D">
              <w:rPr>
                <w:i/>
                <w:iCs/>
              </w:rPr>
              <w:t xml:space="preserve"> to </w:t>
            </w:r>
            <w:r w:rsidR="00562CBC">
              <w:rPr>
                <w:i/>
                <w:iCs/>
              </w:rPr>
              <w:t>3</w:t>
            </w:r>
            <w:r w:rsidRPr="00486C2D">
              <w:rPr>
                <w:i/>
                <w:iCs/>
              </w:rPr>
              <w:t xml:space="preserve"> hrs]</w:t>
            </w:r>
          </w:p>
        </w:tc>
        <w:tc>
          <w:tcPr>
            <w:tcW w:w="1700" w:type="dxa"/>
            <w:shd w:val="clear" w:color="auto" w:fill="F2F2F2" w:themeFill="background1" w:themeFillShade="F2"/>
          </w:tcPr>
          <w:p w14:paraId="5561F72D" w14:textId="03578E3D" w:rsidR="00681C7B" w:rsidRPr="00486C2D" w:rsidRDefault="00681C7B" w:rsidP="00F53641">
            <w:pPr>
              <w:pStyle w:val="Tabletext"/>
              <w:rPr>
                <w:i/>
                <w:iCs/>
                <w:highlight w:val="yellow"/>
              </w:rPr>
            </w:pPr>
            <w:r w:rsidRPr="00486C2D">
              <w:rPr>
                <w:i/>
                <w:iCs/>
              </w:rPr>
              <w:t>[</w:t>
            </w:r>
            <w:r w:rsidR="009426C8">
              <w:rPr>
                <w:i/>
                <w:iCs/>
              </w:rPr>
              <w:t>2</w:t>
            </w:r>
            <w:r w:rsidRPr="00486C2D">
              <w:rPr>
                <w:i/>
                <w:iCs/>
              </w:rPr>
              <w:t xml:space="preserve"> to </w:t>
            </w:r>
            <w:r w:rsidR="009426C8">
              <w:rPr>
                <w:i/>
                <w:iCs/>
              </w:rPr>
              <w:t xml:space="preserve">4 </w:t>
            </w:r>
            <w:r w:rsidRPr="00486C2D">
              <w:rPr>
                <w:i/>
                <w:iCs/>
              </w:rPr>
              <w:t>hrs]</w:t>
            </w:r>
          </w:p>
        </w:tc>
      </w:tr>
    </w:tbl>
    <w:p w14:paraId="00BD41F7" w14:textId="77777777" w:rsidR="00681C7B" w:rsidRPr="00486C2D" w:rsidRDefault="00681C7B" w:rsidP="00681C7B">
      <w:pPr>
        <w:pStyle w:val="BodyText"/>
      </w:pPr>
    </w:p>
    <w:p w14:paraId="77985CAC" w14:textId="77777777" w:rsidR="00681C7B" w:rsidRPr="00486C2D" w:rsidRDefault="00681C7B" w:rsidP="00681C7B">
      <w:pPr>
        <w:pStyle w:val="BodyText"/>
      </w:pPr>
    </w:p>
    <w:p w14:paraId="2B281851" w14:textId="77777777" w:rsidR="00681C7B" w:rsidRPr="00486C2D" w:rsidRDefault="00681C7B" w:rsidP="00681C7B">
      <w:pPr>
        <w:pStyle w:val="BodyText"/>
        <w:ind w:left="1418"/>
        <w:rPr>
          <w:i/>
        </w:rPr>
      </w:pPr>
    </w:p>
    <w:p w14:paraId="3C3994BF" w14:textId="77777777" w:rsidR="00681C7B" w:rsidRPr="00486C2D" w:rsidRDefault="00681C7B" w:rsidP="00681C7B">
      <w:pPr>
        <w:pStyle w:val="BodyText"/>
        <w:ind w:left="1418"/>
        <w:rPr>
          <w:i/>
        </w:rPr>
        <w:sectPr w:rsidR="00681C7B" w:rsidRPr="00486C2D" w:rsidSect="00584794">
          <w:pgSz w:w="11906" w:h="16838" w:code="9"/>
          <w:pgMar w:top="1134" w:right="794" w:bottom="1134" w:left="907" w:header="851" w:footer="851" w:gutter="0"/>
          <w:cols w:space="708"/>
          <w:docGrid w:linePitch="360"/>
        </w:sectPr>
      </w:pPr>
    </w:p>
    <w:p w14:paraId="080C3B82" w14:textId="77777777" w:rsidR="00681C7B" w:rsidRPr="00486C2D" w:rsidRDefault="00681C7B" w:rsidP="00681C7B">
      <w:pPr>
        <w:pStyle w:val="ModuleHeading2"/>
      </w:pPr>
      <w:r w:rsidRPr="00486C2D">
        <w:lastRenderedPageBreak/>
        <w:t xml:space="preserve">DETAILED Competence table FOR MODULE </w:t>
      </w:r>
      <w:r>
        <w:t>4</w:t>
      </w:r>
      <w:r w:rsidRPr="00486C2D">
        <w:t xml:space="preserve"> – </w:t>
      </w:r>
      <w:r>
        <w:t>Instructional Skills</w:t>
      </w:r>
    </w:p>
    <w:p w14:paraId="58538EB7" w14:textId="77777777" w:rsidR="00681C7B" w:rsidRPr="00486C2D" w:rsidRDefault="00681C7B" w:rsidP="00681C7B">
      <w:pPr>
        <w:pStyle w:val="Heading1separatationline"/>
      </w:pPr>
    </w:p>
    <w:p w14:paraId="1896EDEE" w14:textId="77777777" w:rsidR="00681C7B" w:rsidRPr="00486C2D" w:rsidRDefault="00681C7B" w:rsidP="00681C7B">
      <w:pPr>
        <w:pStyle w:val="Tablecaption"/>
        <w:jc w:val="left"/>
      </w:pPr>
      <w:r w:rsidRPr="00486C2D">
        <w:t xml:space="preserve">Competence Table – </w:t>
      </w:r>
      <w:r>
        <w:t>Instructional Skills</w:t>
      </w:r>
    </w:p>
    <w:tbl>
      <w:tblPr>
        <w:tblStyle w:val="TableGrid"/>
        <w:tblW w:w="14006" w:type="dxa"/>
        <w:jc w:val="center"/>
        <w:tblLayout w:type="fixed"/>
        <w:tblLook w:val="04A0" w:firstRow="1" w:lastRow="0" w:firstColumn="1" w:lastColumn="0" w:noHBand="0" w:noVBand="1"/>
      </w:tblPr>
      <w:tblGrid>
        <w:gridCol w:w="985"/>
        <w:gridCol w:w="4383"/>
        <w:gridCol w:w="979"/>
        <w:gridCol w:w="6984"/>
        <w:gridCol w:w="675"/>
      </w:tblGrid>
      <w:tr w:rsidR="00681C7B" w:rsidRPr="00486C2D" w14:paraId="7037908C" w14:textId="77777777" w:rsidTr="00F53641">
        <w:trPr>
          <w:cantSplit/>
          <w:trHeight w:val="1430"/>
          <w:tblHeader/>
          <w:jc w:val="center"/>
        </w:trPr>
        <w:tc>
          <w:tcPr>
            <w:tcW w:w="985" w:type="dxa"/>
            <w:textDirection w:val="btLr"/>
            <w:vAlign w:val="center"/>
          </w:tcPr>
          <w:p w14:paraId="71328911" w14:textId="77777777" w:rsidR="00681C7B" w:rsidRPr="00486C2D" w:rsidRDefault="00681C7B" w:rsidP="00F53641">
            <w:pPr>
              <w:pStyle w:val="Tabletexttitle"/>
            </w:pPr>
            <w:r w:rsidRPr="00486C2D">
              <w:t>Element</w:t>
            </w:r>
          </w:p>
        </w:tc>
        <w:tc>
          <w:tcPr>
            <w:tcW w:w="4383" w:type="dxa"/>
            <w:vAlign w:val="center"/>
          </w:tcPr>
          <w:p w14:paraId="3AC14790" w14:textId="77777777" w:rsidR="00681C7B" w:rsidRPr="00486C2D" w:rsidRDefault="00681C7B" w:rsidP="00F53641">
            <w:pPr>
              <w:pStyle w:val="Tabletexttitle"/>
            </w:pPr>
            <w:r w:rsidRPr="00486C2D">
              <w:t>Session Objective</w:t>
            </w:r>
          </w:p>
        </w:tc>
        <w:tc>
          <w:tcPr>
            <w:tcW w:w="979" w:type="dxa"/>
            <w:textDirection w:val="btLr"/>
            <w:vAlign w:val="center"/>
          </w:tcPr>
          <w:p w14:paraId="23E338DB" w14:textId="77777777" w:rsidR="00681C7B" w:rsidRPr="00486C2D" w:rsidRDefault="00681C7B" w:rsidP="00F53641">
            <w:pPr>
              <w:pStyle w:val="Tabletexttitle"/>
            </w:pPr>
            <w:r w:rsidRPr="00486C2D">
              <w:t>Sub-element</w:t>
            </w:r>
          </w:p>
        </w:tc>
        <w:tc>
          <w:tcPr>
            <w:tcW w:w="6984" w:type="dxa"/>
            <w:vAlign w:val="center"/>
          </w:tcPr>
          <w:p w14:paraId="5F08DF5B" w14:textId="77777777" w:rsidR="00681C7B" w:rsidRPr="00486C2D" w:rsidRDefault="00681C7B" w:rsidP="00F53641">
            <w:pPr>
              <w:pStyle w:val="Tabletexttitle"/>
            </w:pPr>
            <w:r w:rsidRPr="00486C2D">
              <w:t>Subject Elements</w:t>
            </w:r>
          </w:p>
        </w:tc>
        <w:tc>
          <w:tcPr>
            <w:tcW w:w="675" w:type="dxa"/>
            <w:textDirection w:val="btLr"/>
            <w:vAlign w:val="center"/>
          </w:tcPr>
          <w:p w14:paraId="726D8FEE" w14:textId="77777777" w:rsidR="00681C7B" w:rsidRPr="00486C2D" w:rsidRDefault="00681C7B" w:rsidP="00F53641">
            <w:pPr>
              <w:pStyle w:val="Tabletexttitle"/>
            </w:pPr>
            <w:r w:rsidRPr="00486C2D">
              <w:t>Level of Competence</w:t>
            </w:r>
          </w:p>
        </w:tc>
      </w:tr>
      <w:tr w:rsidR="00681C7B" w:rsidRPr="007045B8" w14:paraId="161F0A30" w14:textId="77777777" w:rsidTr="00F53641">
        <w:trPr>
          <w:trHeight w:val="343"/>
          <w:jc w:val="center"/>
        </w:trPr>
        <w:tc>
          <w:tcPr>
            <w:tcW w:w="985" w:type="dxa"/>
            <w:shd w:val="clear" w:color="auto" w:fill="F2F2F2" w:themeFill="background1" w:themeFillShade="F2"/>
          </w:tcPr>
          <w:p w14:paraId="1EB14B10" w14:textId="6830E648" w:rsidR="00681C7B" w:rsidRPr="007045B8" w:rsidRDefault="003C0C06" w:rsidP="00F53641">
            <w:pPr>
              <w:pStyle w:val="Tabletext"/>
              <w:rPr>
                <w:b/>
                <w:bCs/>
              </w:rPr>
            </w:pPr>
            <w:r w:rsidRPr="007045B8">
              <w:rPr>
                <w:b/>
                <w:bCs/>
              </w:rPr>
              <w:t>6</w:t>
            </w:r>
            <w:r w:rsidR="00681C7B" w:rsidRPr="007045B8">
              <w:rPr>
                <w:b/>
                <w:bCs/>
              </w:rPr>
              <w:t>.1</w:t>
            </w:r>
          </w:p>
        </w:tc>
        <w:tc>
          <w:tcPr>
            <w:tcW w:w="4383" w:type="dxa"/>
            <w:shd w:val="clear" w:color="auto" w:fill="F2F2F2" w:themeFill="background1" w:themeFillShade="F2"/>
          </w:tcPr>
          <w:p w14:paraId="12997690" w14:textId="59EC315D" w:rsidR="00681C7B" w:rsidRPr="007045B8" w:rsidRDefault="00C67273" w:rsidP="00F53641">
            <w:pPr>
              <w:pStyle w:val="Tabletext"/>
              <w:rPr>
                <w:b/>
                <w:bCs/>
                <w:i/>
              </w:rPr>
            </w:pPr>
            <w:r>
              <w:rPr>
                <w:b/>
                <w:bCs/>
              </w:rPr>
              <w:t>OJT</w:t>
            </w:r>
            <w:r w:rsidR="00CF5AB2" w:rsidRPr="007045B8">
              <w:rPr>
                <w:b/>
                <w:bCs/>
              </w:rPr>
              <w:t xml:space="preserve"> Training in VTS</w:t>
            </w:r>
          </w:p>
        </w:tc>
        <w:tc>
          <w:tcPr>
            <w:tcW w:w="979" w:type="dxa"/>
            <w:shd w:val="clear" w:color="auto" w:fill="F2F2F2" w:themeFill="background1" w:themeFillShade="F2"/>
          </w:tcPr>
          <w:p w14:paraId="24662C4F" w14:textId="77777777" w:rsidR="00681C7B" w:rsidRPr="007045B8" w:rsidRDefault="00681C7B" w:rsidP="00F53641">
            <w:pPr>
              <w:pStyle w:val="Tabletext"/>
              <w:rPr>
                <w:b/>
                <w:bCs/>
              </w:rPr>
            </w:pPr>
          </w:p>
        </w:tc>
        <w:tc>
          <w:tcPr>
            <w:tcW w:w="6984" w:type="dxa"/>
            <w:shd w:val="clear" w:color="auto" w:fill="F2F2F2" w:themeFill="background1" w:themeFillShade="F2"/>
          </w:tcPr>
          <w:p w14:paraId="7EBE9CCD" w14:textId="77777777" w:rsidR="00681C7B" w:rsidRPr="007045B8" w:rsidRDefault="00681C7B" w:rsidP="00F53641">
            <w:pPr>
              <w:pStyle w:val="Tabletext"/>
              <w:rPr>
                <w:b/>
                <w:bCs/>
              </w:rPr>
            </w:pPr>
          </w:p>
        </w:tc>
        <w:tc>
          <w:tcPr>
            <w:tcW w:w="675" w:type="dxa"/>
            <w:shd w:val="clear" w:color="auto" w:fill="F2F2F2" w:themeFill="background1" w:themeFillShade="F2"/>
          </w:tcPr>
          <w:p w14:paraId="719256F6" w14:textId="77777777" w:rsidR="00681C7B" w:rsidRPr="007045B8" w:rsidRDefault="00681C7B" w:rsidP="00F53641">
            <w:pPr>
              <w:pStyle w:val="Tabletext"/>
              <w:rPr>
                <w:b/>
                <w:bCs/>
              </w:rPr>
            </w:pPr>
          </w:p>
        </w:tc>
      </w:tr>
      <w:tr w:rsidR="00681C7B" w:rsidRPr="00486C2D" w14:paraId="03B57894" w14:textId="77777777" w:rsidTr="00F53641">
        <w:trPr>
          <w:jc w:val="center"/>
        </w:trPr>
        <w:tc>
          <w:tcPr>
            <w:tcW w:w="985" w:type="dxa"/>
            <w:vMerge w:val="restart"/>
          </w:tcPr>
          <w:p w14:paraId="3FD69FCA" w14:textId="6427E3C1" w:rsidR="00681C7B" w:rsidRPr="00486C2D" w:rsidRDefault="003C0C06" w:rsidP="00F53641">
            <w:pPr>
              <w:pStyle w:val="Tabletext"/>
            </w:pPr>
            <w:r>
              <w:t>6</w:t>
            </w:r>
            <w:r w:rsidR="00681C7B" w:rsidRPr="00486C2D">
              <w:t>.1.1</w:t>
            </w:r>
          </w:p>
        </w:tc>
        <w:tc>
          <w:tcPr>
            <w:tcW w:w="4383" w:type="dxa"/>
            <w:vMerge w:val="restart"/>
          </w:tcPr>
          <w:p w14:paraId="27BCE5BF" w14:textId="5224A5EC" w:rsidR="00681C7B" w:rsidRPr="007045B8" w:rsidRDefault="00E64542" w:rsidP="00F53641">
            <w:pPr>
              <w:pStyle w:val="Tabletext"/>
              <w:rPr>
                <w:i/>
                <w:iCs/>
              </w:rPr>
            </w:pPr>
            <w:r w:rsidRPr="007045B8">
              <w:rPr>
                <w:i/>
                <w:iCs/>
              </w:rPr>
              <w:t>Describe the role of OJT in VTS Training</w:t>
            </w:r>
          </w:p>
        </w:tc>
        <w:tc>
          <w:tcPr>
            <w:tcW w:w="979" w:type="dxa"/>
          </w:tcPr>
          <w:p w14:paraId="14C6904E" w14:textId="15376F4E" w:rsidR="00681C7B" w:rsidRPr="00486C2D" w:rsidRDefault="003C0C06" w:rsidP="00F53641">
            <w:pPr>
              <w:pStyle w:val="Tabletext"/>
              <w:ind w:left="60" w:right="74"/>
            </w:pPr>
            <w:r>
              <w:t>6</w:t>
            </w:r>
            <w:r w:rsidR="00681C7B">
              <w:t>.1.1.1</w:t>
            </w:r>
          </w:p>
        </w:tc>
        <w:tc>
          <w:tcPr>
            <w:tcW w:w="6984" w:type="dxa"/>
          </w:tcPr>
          <w:p w14:paraId="209AB17E" w14:textId="6D6ED8AE" w:rsidR="00681C7B" w:rsidRPr="00486C2D" w:rsidRDefault="00E64542" w:rsidP="00F53641">
            <w:pPr>
              <w:pStyle w:val="Tabletext"/>
            </w:pPr>
            <w:r>
              <w:t>OJTI</w:t>
            </w:r>
          </w:p>
        </w:tc>
        <w:tc>
          <w:tcPr>
            <w:tcW w:w="675" w:type="dxa"/>
          </w:tcPr>
          <w:p w14:paraId="6997E83E" w14:textId="43D278AD" w:rsidR="00681C7B" w:rsidRPr="00486C2D" w:rsidRDefault="00562CBC" w:rsidP="00F53641">
            <w:pPr>
              <w:pStyle w:val="Tabletext"/>
            </w:pPr>
            <w:r>
              <w:t>2</w:t>
            </w:r>
          </w:p>
        </w:tc>
      </w:tr>
      <w:tr w:rsidR="002D213E" w:rsidRPr="00486C2D" w14:paraId="3723463F" w14:textId="77777777" w:rsidTr="002D213E">
        <w:trPr>
          <w:trHeight w:val="465"/>
          <w:jc w:val="center"/>
        </w:trPr>
        <w:tc>
          <w:tcPr>
            <w:tcW w:w="985" w:type="dxa"/>
            <w:vMerge/>
          </w:tcPr>
          <w:p w14:paraId="63DF8860" w14:textId="77777777" w:rsidR="002D213E" w:rsidRPr="00486C2D" w:rsidRDefault="002D213E" w:rsidP="00F53641">
            <w:pPr>
              <w:pStyle w:val="Tabletext"/>
            </w:pPr>
          </w:p>
        </w:tc>
        <w:tc>
          <w:tcPr>
            <w:tcW w:w="4383" w:type="dxa"/>
            <w:vMerge/>
          </w:tcPr>
          <w:p w14:paraId="117FB713" w14:textId="77777777" w:rsidR="002D213E" w:rsidRPr="007045B8" w:rsidRDefault="002D213E" w:rsidP="00F53641">
            <w:pPr>
              <w:pStyle w:val="Tabletext"/>
              <w:rPr>
                <w:i/>
                <w:iCs/>
              </w:rPr>
            </w:pPr>
          </w:p>
        </w:tc>
        <w:tc>
          <w:tcPr>
            <w:tcW w:w="979" w:type="dxa"/>
          </w:tcPr>
          <w:p w14:paraId="6B9F1277" w14:textId="4D63D121" w:rsidR="002D213E" w:rsidRPr="00486C2D" w:rsidRDefault="002D213E" w:rsidP="00F53641">
            <w:pPr>
              <w:pStyle w:val="Tabletext"/>
              <w:ind w:left="60" w:right="74"/>
            </w:pPr>
            <w:r>
              <w:t>6</w:t>
            </w:r>
            <w:r w:rsidRPr="00486C2D">
              <w:t>.1.1.2</w:t>
            </w:r>
          </w:p>
        </w:tc>
        <w:tc>
          <w:tcPr>
            <w:tcW w:w="6984" w:type="dxa"/>
          </w:tcPr>
          <w:p w14:paraId="509452C5" w14:textId="7E9775F4" w:rsidR="002D213E" w:rsidRPr="00486C2D" w:rsidRDefault="002D213E" w:rsidP="00F53641">
            <w:pPr>
              <w:pStyle w:val="Tabletext"/>
            </w:pPr>
            <w:r>
              <w:t xml:space="preserve">VTS Personnel to support training </w:t>
            </w:r>
          </w:p>
        </w:tc>
        <w:tc>
          <w:tcPr>
            <w:tcW w:w="675" w:type="dxa"/>
          </w:tcPr>
          <w:p w14:paraId="65382D00" w14:textId="1A219087" w:rsidR="002D213E" w:rsidRPr="00486C2D" w:rsidRDefault="00562CBC" w:rsidP="00F53641">
            <w:pPr>
              <w:pStyle w:val="Tabletext"/>
            </w:pPr>
            <w:r>
              <w:t>2</w:t>
            </w:r>
          </w:p>
        </w:tc>
      </w:tr>
      <w:tr w:rsidR="00681C7B" w:rsidRPr="00486C2D" w14:paraId="185AB0AB" w14:textId="77777777" w:rsidTr="00F53641">
        <w:trPr>
          <w:trHeight w:val="70"/>
          <w:jc w:val="center"/>
        </w:trPr>
        <w:tc>
          <w:tcPr>
            <w:tcW w:w="985" w:type="dxa"/>
            <w:vMerge w:val="restart"/>
            <w:shd w:val="clear" w:color="auto" w:fill="FFFFFF" w:themeFill="background1"/>
          </w:tcPr>
          <w:p w14:paraId="59A64CDB" w14:textId="1A3E2D3E" w:rsidR="00681C7B" w:rsidRPr="00486C2D" w:rsidRDefault="003C0C06" w:rsidP="00F53641">
            <w:pPr>
              <w:pStyle w:val="Tabletext"/>
            </w:pPr>
            <w:r>
              <w:t>6</w:t>
            </w:r>
            <w:r w:rsidR="00681C7B" w:rsidRPr="00486C2D">
              <w:t>.1.2</w:t>
            </w:r>
          </w:p>
        </w:tc>
        <w:tc>
          <w:tcPr>
            <w:tcW w:w="4383" w:type="dxa"/>
            <w:vMerge w:val="restart"/>
            <w:shd w:val="clear" w:color="auto" w:fill="FFFFFF" w:themeFill="background1"/>
          </w:tcPr>
          <w:p w14:paraId="5BDF642B" w14:textId="70CCF300" w:rsidR="00681C7B" w:rsidRPr="007045B8" w:rsidRDefault="00AC05B3" w:rsidP="00F53641">
            <w:pPr>
              <w:pStyle w:val="Tabletext"/>
              <w:rPr>
                <w:i/>
                <w:iCs/>
              </w:rPr>
            </w:pPr>
            <w:r w:rsidRPr="007045B8">
              <w:rPr>
                <w:i/>
                <w:iCs/>
              </w:rPr>
              <w:t>Identify the objectives of VTS OJT</w:t>
            </w:r>
          </w:p>
        </w:tc>
        <w:tc>
          <w:tcPr>
            <w:tcW w:w="979" w:type="dxa"/>
            <w:shd w:val="clear" w:color="auto" w:fill="FFFFFF" w:themeFill="background1"/>
          </w:tcPr>
          <w:p w14:paraId="2412B411" w14:textId="172C2E0A" w:rsidR="00681C7B" w:rsidRPr="00486C2D" w:rsidRDefault="003C0C06" w:rsidP="00F53641">
            <w:pPr>
              <w:pStyle w:val="Tabletext"/>
              <w:ind w:left="60" w:right="74"/>
            </w:pPr>
            <w:r>
              <w:t>6</w:t>
            </w:r>
            <w:r w:rsidR="00681C7B" w:rsidRPr="00486C2D">
              <w:t>.1.2.1</w:t>
            </w:r>
          </w:p>
        </w:tc>
        <w:tc>
          <w:tcPr>
            <w:tcW w:w="6984" w:type="dxa"/>
            <w:shd w:val="clear" w:color="auto" w:fill="FFFFFF" w:themeFill="background1"/>
          </w:tcPr>
          <w:p w14:paraId="7C92BFF9" w14:textId="0D0F8CC4" w:rsidR="00681C7B" w:rsidRPr="00486C2D" w:rsidRDefault="00AC05B3" w:rsidP="00F53641">
            <w:pPr>
              <w:pStyle w:val="Tabletext"/>
            </w:pPr>
            <w:r>
              <w:t>C0103-1</w:t>
            </w:r>
          </w:p>
        </w:tc>
        <w:tc>
          <w:tcPr>
            <w:tcW w:w="675" w:type="dxa"/>
            <w:shd w:val="clear" w:color="auto" w:fill="FFFFFF" w:themeFill="background1"/>
          </w:tcPr>
          <w:p w14:paraId="24DB9E75" w14:textId="3A5699AA" w:rsidR="00681C7B" w:rsidRPr="00486C2D" w:rsidRDefault="00846504" w:rsidP="00F53641">
            <w:pPr>
              <w:pStyle w:val="Tabletext"/>
            </w:pPr>
            <w:r>
              <w:t>1</w:t>
            </w:r>
          </w:p>
        </w:tc>
      </w:tr>
      <w:tr w:rsidR="00681C7B" w:rsidRPr="00486C2D" w14:paraId="1795C7E8" w14:textId="77777777" w:rsidTr="00F53641">
        <w:trPr>
          <w:trHeight w:val="70"/>
          <w:jc w:val="center"/>
        </w:trPr>
        <w:tc>
          <w:tcPr>
            <w:tcW w:w="985" w:type="dxa"/>
            <w:vMerge/>
            <w:shd w:val="clear" w:color="auto" w:fill="FFFFFF" w:themeFill="background1"/>
          </w:tcPr>
          <w:p w14:paraId="6A385281" w14:textId="77777777" w:rsidR="00681C7B" w:rsidRPr="00486C2D" w:rsidRDefault="00681C7B" w:rsidP="00F53641">
            <w:pPr>
              <w:pStyle w:val="Tabletext"/>
            </w:pPr>
          </w:p>
        </w:tc>
        <w:tc>
          <w:tcPr>
            <w:tcW w:w="4383" w:type="dxa"/>
            <w:vMerge/>
            <w:shd w:val="clear" w:color="auto" w:fill="FFFFFF" w:themeFill="background1"/>
          </w:tcPr>
          <w:p w14:paraId="0DC21C85" w14:textId="77777777" w:rsidR="00681C7B" w:rsidRPr="007045B8" w:rsidRDefault="00681C7B" w:rsidP="00F53641">
            <w:pPr>
              <w:pStyle w:val="Tabletext"/>
              <w:rPr>
                <w:i/>
                <w:iCs/>
              </w:rPr>
            </w:pPr>
          </w:p>
        </w:tc>
        <w:tc>
          <w:tcPr>
            <w:tcW w:w="979" w:type="dxa"/>
            <w:shd w:val="clear" w:color="auto" w:fill="FFFFFF" w:themeFill="background1"/>
          </w:tcPr>
          <w:p w14:paraId="6ACCE53E" w14:textId="6783B051" w:rsidR="00681C7B" w:rsidRPr="00486C2D" w:rsidRDefault="003C0C06" w:rsidP="00F53641">
            <w:pPr>
              <w:pStyle w:val="Tabletext"/>
              <w:ind w:left="60" w:right="74"/>
            </w:pPr>
            <w:r>
              <w:t>6</w:t>
            </w:r>
            <w:r w:rsidR="00681C7B" w:rsidRPr="00486C2D">
              <w:t>.1.2.2</w:t>
            </w:r>
          </w:p>
        </w:tc>
        <w:tc>
          <w:tcPr>
            <w:tcW w:w="6984" w:type="dxa"/>
            <w:shd w:val="clear" w:color="auto" w:fill="FFFFFF" w:themeFill="background1"/>
          </w:tcPr>
          <w:p w14:paraId="51836DF0" w14:textId="381CF108" w:rsidR="00681C7B" w:rsidRPr="00486C2D" w:rsidRDefault="00AC05B3" w:rsidP="00F53641">
            <w:pPr>
              <w:pStyle w:val="Tabletext"/>
            </w:pPr>
            <w:r>
              <w:t>C0103-</w:t>
            </w:r>
            <w:r w:rsidR="00395E7E">
              <w:t>2</w:t>
            </w:r>
          </w:p>
        </w:tc>
        <w:tc>
          <w:tcPr>
            <w:tcW w:w="675" w:type="dxa"/>
            <w:shd w:val="clear" w:color="auto" w:fill="FFFFFF" w:themeFill="background1"/>
          </w:tcPr>
          <w:p w14:paraId="3A1D781D" w14:textId="7FAF26A6" w:rsidR="00681C7B" w:rsidRPr="00486C2D" w:rsidRDefault="00562CBC" w:rsidP="00F53641">
            <w:pPr>
              <w:pStyle w:val="Tabletext"/>
            </w:pPr>
            <w:r>
              <w:t>1</w:t>
            </w:r>
          </w:p>
        </w:tc>
      </w:tr>
      <w:tr w:rsidR="00681C7B" w:rsidRPr="00486C2D" w14:paraId="74150685" w14:textId="77777777" w:rsidTr="00F53641">
        <w:trPr>
          <w:trHeight w:val="70"/>
          <w:jc w:val="center"/>
        </w:trPr>
        <w:tc>
          <w:tcPr>
            <w:tcW w:w="985" w:type="dxa"/>
            <w:vMerge/>
            <w:shd w:val="clear" w:color="auto" w:fill="FFFFFF" w:themeFill="background1"/>
          </w:tcPr>
          <w:p w14:paraId="6822BAD0" w14:textId="77777777" w:rsidR="00681C7B" w:rsidRPr="00486C2D" w:rsidRDefault="00681C7B" w:rsidP="00F53641">
            <w:pPr>
              <w:pStyle w:val="Tabletext"/>
            </w:pPr>
          </w:p>
        </w:tc>
        <w:tc>
          <w:tcPr>
            <w:tcW w:w="4383" w:type="dxa"/>
            <w:vMerge/>
            <w:shd w:val="clear" w:color="auto" w:fill="FFFFFF" w:themeFill="background1"/>
          </w:tcPr>
          <w:p w14:paraId="1765ABDC" w14:textId="77777777" w:rsidR="00681C7B" w:rsidRPr="007045B8" w:rsidRDefault="00681C7B" w:rsidP="00F53641">
            <w:pPr>
              <w:pStyle w:val="Tabletext"/>
              <w:rPr>
                <w:i/>
                <w:iCs/>
              </w:rPr>
            </w:pPr>
          </w:p>
        </w:tc>
        <w:tc>
          <w:tcPr>
            <w:tcW w:w="979" w:type="dxa"/>
            <w:shd w:val="clear" w:color="auto" w:fill="FFFFFF" w:themeFill="background1"/>
          </w:tcPr>
          <w:p w14:paraId="327ED8C9" w14:textId="2284890F" w:rsidR="00681C7B" w:rsidRPr="00486C2D" w:rsidRDefault="003C0C06" w:rsidP="00F53641">
            <w:pPr>
              <w:pStyle w:val="Tabletext"/>
              <w:ind w:left="60" w:right="74"/>
            </w:pPr>
            <w:r>
              <w:t>6</w:t>
            </w:r>
            <w:r w:rsidR="00681C7B" w:rsidRPr="00486C2D">
              <w:t>.1.2.3</w:t>
            </w:r>
          </w:p>
        </w:tc>
        <w:tc>
          <w:tcPr>
            <w:tcW w:w="6984" w:type="dxa"/>
            <w:shd w:val="clear" w:color="auto" w:fill="FFFFFF" w:themeFill="background1"/>
          </w:tcPr>
          <w:p w14:paraId="474F63E5" w14:textId="3F0C213F" w:rsidR="00681C7B" w:rsidRPr="00486C2D" w:rsidRDefault="00395E7E" w:rsidP="00F53641">
            <w:pPr>
              <w:pStyle w:val="Tabletext"/>
            </w:pPr>
            <w:r>
              <w:t>C</w:t>
            </w:r>
            <w:r w:rsidR="00F30BE6">
              <w:t>0</w:t>
            </w:r>
            <w:r>
              <w:t>103-3</w:t>
            </w:r>
          </w:p>
        </w:tc>
        <w:tc>
          <w:tcPr>
            <w:tcW w:w="675" w:type="dxa"/>
            <w:shd w:val="clear" w:color="auto" w:fill="FFFFFF" w:themeFill="background1"/>
          </w:tcPr>
          <w:p w14:paraId="4BB82FF7" w14:textId="04FF6FC5" w:rsidR="00681C7B" w:rsidRPr="00486C2D" w:rsidRDefault="00562CBC" w:rsidP="00F53641">
            <w:pPr>
              <w:pStyle w:val="Tabletext"/>
            </w:pPr>
            <w:r>
              <w:t>1</w:t>
            </w:r>
          </w:p>
        </w:tc>
      </w:tr>
      <w:tr w:rsidR="00681C7B" w:rsidRPr="00486C2D" w14:paraId="1B1CBEEA" w14:textId="77777777" w:rsidTr="00F53641">
        <w:trPr>
          <w:trHeight w:val="465"/>
          <w:jc w:val="center"/>
        </w:trPr>
        <w:tc>
          <w:tcPr>
            <w:tcW w:w="985" w:type="dxa"/>
            <w:vMerge/>
            <w:shd w:val="clear" w:color="auto" w:fill="FFFFFF" w:themeFill="background1"/>
          </w:tcPr>
          <w:p w14:paraId="65A81CD1" w14:textId="77777777" w:rsidR="00681C7B" w:rsidRPr="00486C2D" w:rsidRDefault="00681C7B" w:rsidP="00F53641">
            <w:pPr>
              <w:pStyle w:val="Tabletext"/>
            </w:pPr>
          </w:p>
        </w:tc>
        <w:tc>
          <w:tcPr>
            <w:tcW w:w="4383" w:type="dxa"/>
            <w:vMerge/>
            <w:shd w:val="clear" w:color="auto" w:fill="FFFFFF" w:themeFill="background1"/>
          </w:tcPr>
          <w:p w14:paraId="7D666B8B" w14:textId="77777777" w:rsidR="00681C7B" w:rsidRPr="007045B8" w:rsidRDefault="00681C7B" w:rsidP="00F53641">
            <w:pPr>
              <w:pStyle w:val="Tabletext"/>
              <w:rPr>
                <w:i/>
                <w:iCs/>
              </w:rPr>
            </w:pPr>
          </w:p>
        </w:tc>
        <w:tc>
          <w:tcPr>
            <w:tcW w:w="979" w:type="dxa"/>
            <w:shd w:val="clear" w:color="auto" w:fill="FFFFFF" w:themeFill="background1"/>
          </w:tcPr>
          <w:p w14:paraId="5D38A9BB" w14:textId="39ED434E" w:rsidR="00681C7B" w:rsidRPr="00486C2D" w:rsidRDefault="003C0C06" w:rsidP="00F53641">
            <w:pPr>
              <w:pStyle w:val="Tabletext"/>
              <w:ind w:left="60" w:right="74"/>
            </w:pPr>
            <w:r>
              <w:t>6</w:t>
            </w:r>
            <w:r w:rsidR="00681C7B" w:rsidRPr="00486C2D">
              <w:t>.1.2.4</w:t>
            </w:r>
          </w:p>
        </w:tc>
        <w:tc>
          <w:tcPr>
            <w:tcW w:w="6984" w:type="dxa"/>
            <w:shd w:val="clear" w:color="auto" w:fill="FFFFFF" w:themeFill="background1"/>
          </w:tcPr>
          <w:p w14:paraId="61D45D0C" w14:textId="115C143E" w:rsidR="00681C7B" w:rsidRPr="00486C2D" w:rsidRDefault="006B2961" w:rsidP="00F53641">
            <w:pPr>
              <w:pStyle w:val="Tabletext"/>
            </w:pPr>
            <w:r>
              <w:t>C0103-5</w:t>
            </w:r>
          </w:p>
        </w:tc>
        <w:tc>
          <w:tcPr>
            <w:tcW w:w="675" w:type="dxa"/>
            <w:shd w:val="clear" w:color="auto" w:fill="FFFFFF" w:themeFill="background1"/>
          </w:tcPr>
          <w:p w14:paraId="2B0287B4" w14:textId="3B5E17B7" w:rsidR="00681C7B" w:rsidRPr="00486C2D" w:rsidRDefault="00562CBC" w:rsidP="00F53641">
            <w:pPr>
              <w:pStyle w:val="Tabletext"/>
            </w:pPr>
            <w:r>
              <w:t>1</w:t>
            </w:r>
          </w:p>
        </w:tc>
      </w:tr>
      <w:tr w:rsidR="00681C7B" w:rsidRPr="00486C2D" w14:paraId="46FCCB64" w14:textId="77777777" w:rsidTr="00F53641">
        <w:trPr>
          <w:trHeight w:val="305"/>
          <w:jc w:val="center"/>
        </w:trPr>
        <w:tc>
          <w:tcPr>
            <w:tcW w:w="985" w:type="dxa"/>
            <w:vMerge w:val="restart"/>
            <w:shd w:val="clear" w:color="auto" w:fill="FFFFFF" w:themeFill="background1"/>
          </w:tcPr>
          <w:p w14:paraId="38D4C52A" w14:textId="5386BD12" w:rsidR="00681C7B" w:rsidRPr="00486C2D" w:rsidRDefault="003C0C06" w:rsidP="00F53641">
            <w:pPr>
              <w:pStyle w:val="Tabletext"/>
            </w:pPr>
            <w:r>
              <w:t>6</w:t>
            </w:r>
            <w:r w:rsidR="00681C7B" w:rsidRPr="00486C2D">
              <w:t>.1.3</w:t>
            </w:r>
          </w:p>
        </w:tc>
        <w:tc>
          <w:tcPr>
            <w:tcW w:w="4383" w:type="dxa"/>
            <w:vMerge w:val="restart"/>
            <w:shd w:val="clear" w:color="auto" w:fill="FFFFFF" w:themeFill="background1"/>
          </w:tcPr>
          <w:p w14:paraId="559CB1E6" w14:textId="23F97410" w:rsidR="00681C7B" w:rsidRPr="007045B8" w:rsidRDefault="003C0C06" w:rsidP="00F53641">
            <w:pPr>
              <w:pStyle w:val="Tabletext"/>
              <w:rPr>
                <w:i/>
                <w:iCs/>
              </w:rPr>
            </w:pPr>
            <w:r w:rsidRPr="007045B8">
              <w:rPr>
                <w:i/>
                <w:iCs/>
              </w:rPr>
              <w:t>Explain expectations and outcomes of OJT</w:t>
            </w:r>
          </w:p>
        </w:tc>
        <w:tc>
          <w:tcPr>
            <w:tcW w:w="979" w:type="dxa"/>
            <w:shd w:val="clear" w:color="auto" w:fill="FFFFFF" w:themeFill="background1"/>
          </w:tcPr>
          <w:p w14:paraId="7761B5FE" w14:textId="588450D4" w:rsidR="00681C7B" w:rsidRPr="00486C2D" w:rsidRDefault="00882ED9" w:rsidP="00F53641">
            <w:pPr>
              <w:pStyle w:val="Tabletext"/>
              <w:ind w:left="60" w:right="74"/>
            </w:pPr>
            <w:r>
              <w:t>6</w:t>
            </w:r>
            <w:r w:rsidR="00681C7B" w:rsidRPr="00486C2D">
              <w:t>.1.3.1</w:t>
            </w:r>
          </w:p>
        </w:tc>
        <w:tc>
          <w:tcPr>
            <w:tcW w:w="6984" w:type="dxa"/>
            <w:shd w:val="clear" w:color="auto" w:fill="FFFFFF" w:themeFill="background1"/>
          </w:tcPr>
          <w:p w14:paraId="7A8FD19F" w14:textId="3FFFE5B0" w:rsidR="00681C7B" w:rsidRPr="00486C2D" w:rsidRDefault="00395E7E" w:rsidP="00F53641">
            <w:pPr>
              <w:pStyle w:val="Tabletext"/>
            </w:pPr>
            <w:r>
              <w:t>Realistic expectations</w:t>
            </w:r>
            <w:r w:rsidR="00824143">
              <w:t xml:space="preserve"> / </w:t>
            </w:r>
            <w:r w:rsidR="00101BC0">
              <w:t xml:space="preserve">competencies required </w:t>
            </w:r>
          </w:p>
        </w:tc>
        <w:tc>
          <w:tcPr>
            <w:tcW w:w="675" w:type="dxa"/>
            <w:shd w:val="clear" w:color="auto" w:fill="FFFFFF" w:themeFill="background1"/>
          </w:tcPr>
          <w:p w14:paraId="7A69C6CE" w14:textId="77777777" w:rsidR="00681C7B" w:rsidRPr="00486C2D" w:rsidRDefault="00681C7B" w:rsidP="00F53641">
            <w:pPr>
              <w:pStyle w:val="Tabletext"/>
            </w:pPr>
            <w:r>
              <w:t>3</w:t>
            </w:r>
          </w:p>
        </w:tc>
      </w:tr>
      <w:tr w:rsidR="00882ED9" w:rsidRPr="00486C2D" w14:paraId="33EAEDBB" w14:textId="77777777" w:rsidTr="00882ED9">
        <w:trPr>
          <w:trHeight w:val="366"/>
          <w:jc w:val="center"/>
        </w:trPr>
        <w:tc>
          <w:tcPr>
            <w:tcW w:w="985" w:type="dxa"/>
            <w:vMerge/>
            <w:shd w:val="clear" w:color="auto" w:fill="FFFFFF" w:themeFill="background1"/>
          </w:tcPr>
          <w:p w14:paraId="6B138D39" w14:textId="77777777" w:rsidR="00882ED9" w:rsidRPr="00486C2D" w:rsidRDefault="00882ED9" w:rsidP="00F53641">
            <w:pPr>
              <w:pStyle w:val="Tabletext"/>
            </w:pPr>
          </w:p>
        </w:tc>
        <w:tc>
          <w:tcPr>
            <w:tcW w:w="4383" w:type="dxa"/>
            <w:vMerge/>
            <w:shd w:val="clear" w:color="auto" w:fill="FFFFFF" w:themeFill="background1"/>
          </w:tcPr>
          <w:p w14:paraId="681DB200" w14:textId="77777777" w:rsidR="00882ED9" w:rsidRPr="00486C2D" w:rsidRDefault="00882ED9" w:rsidP="00F53641">
            <w:pPr>
              <w:pStyle w:val="Tabletext"/>
            </w:pPr>
          </w:p>
        </w:tc>
        <w:tc>
          <w:tcPr>
            <w:tcW w:w="979" w:type="dxa"/>
            <w:shd w:val="clear" w:color="auto" w:fill="FFFFFF" w:themeFill="background1"/>
          </w:tcPr>
          <w:p w14:paraId="56429239" w14:textId="1617918C" w:rsidR="00882ED9" w:rsidRPr="00486C2D" w:rsidRDefault="00882ED9" w:rsidP="00F53641">
            <w:pPr>
              <w:pStyle w:val="Tabletext"/>
              <w:ind w:left="60" w:right="74"/>
            </w:pPr>
            <w:r>
              <w:t>6</w:t>
            </w:r>
            <w:r w:rsidRPr="00486C2D">
              <w:t>.1.3.2</w:t>
            </w:r>
          </w:p>
        </w:tc>
        <w:tc>
          <w:tcPr>
            <w:tcW w:w="6984" w:type="dxa"/>
            <w:shd w:val="clear" w:color="auto" w:fill="FFFFFF" w:themeFill="background1"/>
          </w:tcPr>
          <w:p w14:paraId="52F087F2" w14:textId="7F8AC978" w:rsidR="00882ED9" w:rsidRPr="00486C2D" w:rsidRDefault="00882ED9" w:rsidP="00F53641">
            <w:pPr>
              <w:pStyle w:val="Tabletext"/>
            </w:pPr>
            <w:r>
              <w:t>Achievable results</w:t>
            </w:r>
          </w:p>
        </w:tc>
        <w:tc>
          <w:tcPr>
            <w:tcW w:w="675" w:type="dxa"/>
            <w:shd w:val="clear" w:color="auto" w:fill="FFFFFF" w:themeFill="background1"/>
          </w:tcPr>
          <w:p w14:paraId="709C36B0" w14:textId="2A499830" w:rsidR="00882ED9" w:rsidRPr="00486C2D" w:rsidRDefault="00562CBC" w:rsidP="00F53641">
            <w:pPr>
              <w:pStyle w:val="Tabletext"/>
            </w:pPr>
            <w:r>
              <w:t>3</w:t>
            </w:r>
          </w:p>
        </w:tc>
      </w:tr>
      <w:tr w:rsidR="00681C7B" w:rsidRPr="007045B8" w14:paraId="7AFA78BC" w14:textId="77777777" w:rsidTr="00F53641">
        <w:trPr>
          <w:trHeight w:val="280"/>
          <w:jc w:val="center"/>
        </w:trPr>
        <w:tc>
          <w:tcPr>
            <w:tcW w:w="985" w:type="dxa"/>
            <w:shd w:val="clear" w:color="auto" w:fill="F2F2F2" w:themeFill="background1" w:themeFillShade="F2"/>
          </w:tcPr>
          <w:p w14:paraId="32AC897C" w14:textId="32521C6B" w:rsidR="00681C7B" w:rsidRPr="007045B8" w:rsidRDefault="001F7DAA" w:rsidP="00F53641">
            <w:pPr>
              <w:pStyle w:val="Tabletext"/>
              <w:rPr>
                <w:b/>
                <w:bCs/>
              </w:rPr>
            </w:pPr>
            <w:r w:rsidRPr="007045B8">
              <w:rPr>
                <w:b/>
                <w:bCs/>
              </w:rPr>
              <w:t>6</w:t>
            </w:r>
            <w:r w:rsidR="00681C7B" w:rsidRPr="007045B8">
              <w:rPr>
                <w:b/>
                <w:bCs/>
              </w:rPr>
              <w:t>.2</w:t>
            </w:r>
          </w:p>
        </w:tc>
        <w:tc>
          <w:tcPr>
            <w:tcW w:w="4383" w:type="dxa"/>
            <w:shd w:val="clear" w:color="auto" w:fill="F2F2F2" w:themeFill="background1" w:themeFillShade="F2"/>
          </w:tcPr>
          <w:p w14:paraId="2023377C" w14:textId="016CEE07" w:rsidR="00681C7B" w:rsidRPr="007045B8" w:rsidRDefault="003C0C06" w:rsidP="00F53641">
            <w:pPr>
              <w:pStyle w:val="Tabletext"/>
              <w:rPr>
                <w:b/>
                <w:bCs/>
              </w:rPr>
            </w:pPr>
            <w:r w:rsidRPr="007045B8">
              <w:rPr>
                <w:b/>
                <w:bCs/>
              </w:rPr>
              <w:t>OJT Programme</w:t>
            </w:r>
            <w:r w:rsidR="00681C7B" w:rsidRPr="007045B8">
              <w:rPr>
                <w:b/>
                <w:bCs/>
              </w:rPr>
              <w:t xml:space="preserve"> </w:t>
            </w:r>
          </w:p>
        </w:tc>
        <w:tc>
          <w:tcPr>
            <w:tcW w:w="979" w:type="dxa"/>
            <w:shd w:val="clear" w:color="auto" w:fill="F2F2F2" w:themeFill="background1" w:themeFillShade="F2"/>
          </w:tcPr>
          <w:p w14:paraId="021456EF" w14:textId="77777777" w:rsidR="00681C7B" w:rsidRPr="007045B8" w:rsidRDefault="00681C7B" w:rsidP="00F53641">
            <w:pPr>
              <w:pStyle w:val="Tabletext"/>
              <w:ind w:left="60" w:right="74"/>
              <w:rPr>
                <w:b/>
                <w:bCs/>
              </w:rPr>
            </w:pPr>
          </w:p>
        </w:tc>
        <w:tc>
          <w:tcPr>
            <w:tcW w:w="6984" w:type="dxa"/>
            <w:shd w:val="clear" w:color="auto" w:fill="F2F2F2" w:themeFill="background1" w:themeFillShade="F2"/>
          </w:tcPr>
          <w:p w14:paraId="6157BBDB" w14:textId="77777777" w:rsidR="00681C7B" w:rsidRPr="007045B8" w:rsidRDefault="00681C7B" w:rsidP="00F53641">
            <w:pPr>
              <w:pStyle w:val="Tabletext"/>
              <w:rPr>
                <w:b/>
                <w:bCs/>
              </w:rPr>
            </w:pPr>
          </w:p>
        </w:tc>
        <w:tc>
          <w:tcPr>
            <w:tcW w:w="675" w:type="dxa"/>
            <w:shd w:val="clear" w:color="auto" w:fill="F2F2F2" w:themeFill="background1" w:themeFillShade="F2"/>
          </w:tcPr>
          <w:p w14:paraId="7DCEA0C4" w14:textId="77777777" w:rsidR="00681C7B" w:rsidRPr="007045B8" w:rsidRDefault="00681C7B" w:rsidP="00F53641">
            <w:pPr>
              <w:pStyle w:val="Tabletext"/>
              <w:rPr>
                <w:b/>
                <w:bCs/>
              </w:rPr>
            </w:pPr>
          </w:p>
        </w:tc>
      </w:tr>
      <w:tr w:rsidR="00681C7B" w:rsidRPr="00486C2D" w14:paraId="1758D90B" w14:textId="77777777" w:rsidTr="00F53641">
        <w:trPr>
          <w:trHeight w:val="280"/>
          <w:jc w:val="center"/>
        </w:trPr>
        <w:tc>
          <w:tcPr>
            <w:tcW w:w="985" w:type="dxa"/>
            <w:vMerge w:val="restart"/>
            <w:shd w:val="clear" w:color="auto" w:fill="FFFFFF" w:themeFill="background1"/>
          </w:tcPr>
          <w:p w14:paraId="75F6B61C" w14:textId="24D1B29A" w:rsidR="00681C7B" w:rsidRPr="00486C2D" w:rsidRDefault="001F7DAA" w:rsidP="00F53641">
            <w:pPr>
              <w:pStyle w:val="Tabletext"/>
            </w:pPr>
            <w:r>
              <w:t>6</w:t>
            </w:r>
            <w:r w:rsidR="00681C7B" w:rsidRPr="00486C2D">
              <w:t>.2.1</w:t>
            </w:r>
          </w:p>
        </w:tc>
        <w:tc>
          <w:tcPr>
            <w:tcW w:w="4383" w:type="dxa"/>
            <w:vMerge w:val="restart"/>
            <w:shd w:val="clear" w:color="auto" w:fill="FFFFFF" w:themeFill="background1"/>
          </w:tcPr>
          <w:p w14:paraId="14B54D15" w14:textId="106F0726" w:rsidR="00681C7B" w:rsidRPr="007045B8" w:rsidRDefault="000A6AB8" w:rsidP="00F53641">
            <w:pPr>
              <w:pStyle w:val="Tabletext"/>
              <w:rPr>
                <w:b/>
                <w:bCs/>
                <w:i/>
                <w:iCs/>
              </w:rPr>
            </w:pPr>
            <w:r w:rsidRPr="007045B8">
              <w:rPr>
                <w:i/>
                <w:iCs/>
              </w:rPr>
              <w:t>Explain considerations for developing and delivering OJT</w:t>
            </w:r>
          </w:p>
        </w:tc>
        <w:tc>
          <w:tcPr>
            <w:tcW w:w="979" w:type="dxa"/>
            <w:shd w:val="clear" w:color="auto" w:fill="FFFFFF" w:themeFill="background1"/>
          </w:tcPr>
          <w:p w14:paraId="0A5ACA51" w14:textId="1E5D5083" w:rsidR="00681C7B" w:rsidRPr="00486C2D" w:rsidRDefault="001F7DAA" w:rsidP="00F53641">
            <w:pPr>
              <w:pStyle w:val="Tabletext"/>
              <w:ind w:left="60" w:right="74"/>
            </w:pPr>
            <w:r>
              <w:t>6</w:t>
            </w:r>
            <w:r w:rsidR="00681C7B" w:rsidRPr="00486C2D">
              <w:t>.2.1.1</w:t>
            </w:r>
          </w:p>
        </w:tc>
        <w:tc>
          <w:tcPr>
            <w:tcW w:w="6984" w:type="dxa"/>
            <w:shd w:val="clear" w:color="auto" w:fill="FFFFFF" w:themeFill="background1"/>
          </w:tcPr>
          <w:p w14:paraId="581034EE" w14:textId="5DAD5B05" w:rsidR="00681C7B" w:rsidRPr="00486C2D" w:rsidRDefault="003441B4" w:rsidP="00F53641">
            <w:pPr>
              <w:pStyle w:val="Tabletext"/>
            </w:pPr>
            <w:r>
              <w:t>Trainee prior knowledge and experience</w:t>
            </w:r>
          </w:p>
        </w:tc>
        <w:tc>
          <w:tcPr>
            <w:tcW w:w="675" w:type="dxa"/>
            <w:shd w:val="clear" w:color="auto" w:fill="FFFFFF" w:themeFill="background1"/>
          </w:tcPr>
          <w:p w14:paraId="00CB6E73" w14:textId="683CF0A5" w:rsidR="00681C7B" w:rsidRPr="00486C2D" w:rsidRDefault="00846504" w:rsidP="00F53641">
            <w:pPr>
              <w:pStyle w:val="Tabletext"/>
            </w:pPr>
            <w:r>
              <w:t>3</w:t>
            </w:r>
          </w:p>
        </w:tc>
      </w:tr>
      <w:tr w:rsidR="00681C7B" w:rsidRPr="00486C2D" w14:paraId="6E1FDD74" w14:textId="77777777" w:rsidTr="00F53641">
        <w:trPr>
          <w:trHeight w:val="280"/>
          <w:jc w:val="center"/>
        </w:trPr>
        <w:tc>
          <w:tcPr>
            <w:tcW w:w="985" w:type="dxa"/>
            <w:vMerge/>
            <w:shd w:val="clear" w:color="auto" w:fill="FFFFFF" w:themeFill="background1"/>
          </w:tcPr>
          <w:p w14:paraId="468B355E" w14:textId="77777777" w:rsidR="00681C7B" w:rsidRPr="00486C2D" w:rsidRDefault="00681C7B" w:rsidP="00F53641">
            <w:pPr>
              <w:pStyle w:val="Tabletext"/>
            </w:pPr>
          </w:p>
        </w:tc>
        <w:tc>
          <w:tcPr>
            <w:tcW w:w="4383" w:type="dxa"/>
            <w:vMerge/>
            <w:shd w:val="clear" w:color="auto" w:fill="FFFFFF" w:themeFill="background1"/>
          </w:tcPr>
          <w:p w14:paraId="658B293B" w14:textId="77777777" w:rsidR="00681C7B" w:rsidRPr="007045B8" w:rsidRDefault="00681C7B" w:rsidP="00F53641">
            <w:pPr>
              <w:pStyle w:val="Tabletext"/>
              <w:rPr>
                <w:i/>
                <w:iCs/>
              </w:rPr>
            </w:pPr>
          </w:p>
        </w:tc>
        <w:tc>
          <w:tcPr>
            <w:tcW w:w="979" w:type="dxa"/>
            <w:shd w:val="clear" w:color="auto" w:fill="FFFFFF" w:themeFill="background1"/>
          </w:tcPr>
          <w:p w14:paraId="26B9A8EE" w14:textId="1AFAA386" w:rsidR="00681C7B" w:rsidRPr="00486C2D" w:rsidRDefault="001F7DAA" w:rsidP="00F53641">
            <w:pPr>
              <w:pStyle w:val="Tabletext"/>
              <w:ind w:left="60" w:right="74"/>
            </w:pPr>
            <w:r>
              <w:t>6</w:t>
            </w:r>
            <w:r w:rsidR="00681C7B" w:rsidRPr="00486C2D">
              <w:t>.2.1.2</w:t>
            </w:r>
          </w:p>
        </w:tc>
        <w:tc>
          <w:tcPr>
            <w:tcW w:w="6984" w:type="dxa"/>
            <w:shd w:val="clear" w:color="auto" w:fill="FFFFFF" w:themeFill="background1"/>
          </w:tcPr>
          <w:p w14:paraId="3B928CE6" w14:textId="4B29A7D7" w:rsidR="00681C7B" w:rsidRPr="00486C2D" w:rsidRDefault="003441B4" w:rsidP="00F53641">
            <w:pPr>
              <w:pStyle w:val="Tabletext"/>
            </w:pPr>
            <w:r>
              <w:t xml:space="preserve">Integration of C0103-1 / C0103-2 with C0103-3 </w:t>
            </w:r>
          </w:p>
        </w:tc>
        <w:tc>
          <w:tcPr>
            <w:tcW w:w="675" w:type="dxa"/>
            <w:shd w:val="clear" w:color="auto" w:fill="FFFFFF" w:themeFill="background1"/>
          </w:tcPr>
          <w:p w14:paraId="0034369D" w14:textId="3EF7AC16" w:rsidR="00681C7B" w:rsidRPr="00486C2D" w:rsidRDefault="00562CBC" w:rsidP="00F53641">
            <w:pPr>
              <w:pStyle w:val="Tabletext"/>
            </w:pPr>
            <w:r>
              <w:t>3</w:t>
            </w:r>
          </w:p>
        </w:tc>
      </w:tr>
      <w:tr w:rsidR="00681C7B" w:rsidRPr="00486C2D" w14:paraId="60E3AE14" w14:textId="77777777" w:rsidTr="00F53641">
        <w:trPr>
          <w:trHeight w:val="368"/>
          <w:jc w:val="center"/>
        </w:trPr>
        <w:tc>
          <w:tcPr>
            <w:tcW w:w="985" w:type="dxa"/>
            <w:vMerge/>
            <w:shd w:val="clear" w:color="auto" w:fill="FFFFFF" w:themeFill="background1"/>
          </w:tcPr>
          <w:p w14:paraId="577FA2BA" w14:textId="77777777" w:rsidR="00681C7B" w:rsidRDefault="00681C7B" w:rsidP="00F53641">
            <w:pPr>
              <w:pStyle w:val="Tabletext"/>
            </w:pPr>
          </w:p>
        </w:tc>
        <w:tc>
          <w:tcPr>
            <w:tcW w:w="4383" w:type="dxa"/>
            <w:vMerge/>
            <w:shd w:val="clear" w:color="auto" w:fill="FFFFFF" w:themeFill="background1"/>
          </w:tcPr>
          <w:p w14:paraId="56929DE6" w14:textId="77777777" w:rsidR="00681C7B" w:rsidRPr="007045B8" w:rsidRDefault="00681C7B" w:rsidP="00F53641">
            <w:pPr>
              <w:pStyle w:val="Tabletext"/>
              <w:rPr>
                <w:i/>
                <w:iCs/>
              </w:rPr>
            </w:pPr>
          </w:p>
        </w:tc>
        <w:tc>
          <w:tcPr>
            <w:tcW w:w="979" w:type="dxa"/>
            <w:shd w:val="clear" w:color="auto" w:fill="FFFFFF" w:themeFill="background1"/>
          </w:tcPr>
          <w:p w14:paraId="51C062B6" w14:textId="110AEA66" w:rsidR="00681C7B" w:rsidRDefault="00882ED9" w:rsidP="00F53641">
            <w:pPr>
              <w:pStyle w:val="Tabletext"/>
              <w:ind w:left="60" w:right="74"/>
            </w:pPr>
            <w:r>
              <w:t>6.2.1.3</w:t>
            </w:r>
          </w:p>
        </w:tc>
        <w:tc>
          <w:tcPr>
            <w:tcW w:w="6984" w:type="dxa"/>
            <w:shd w:val="clear" w:color="auto" w:fill="FFFFFF" w:themeFill="background1"/>
          </w:tcPr>
          <w:p w14:paraId="3F2F4D5A" w14:textId="2E549D5A" w:rsidR="00681C7B" w:rsidRDefault="00903456" w:rsidP="00F53641">
            <w:pPr>
              <w:pStyle w:val="Tabletext"/>
            </w:pPr>
            <w:r>
              <w:t xml:space="preserve">Availability / considerations for: </w:t>
            </w:r>
          </w:p>
          <w:p w14:paraId="7877B90F" w14:textId="3AF4DEFF" w:rsidR="00903456" w:rsidRDefault="00903456" w:rsidP="00090D88">
            <w:pPr>
              <w:pStyle w:val="Tabletext"/>
              <w:numPr>
                <w:ilvl w:val="0"/>
                <w:numId w:val="30"/>
              </w:numPr>
            </w:pPr>
            <w:r>
              <w:t>Time</w:t>
            </w:r>
            <w:r w:rsidR="004552A7">
              <w:t xml:space="preserve"> – course preparation / course delivery</w:t>
            </w:r>
          </w:p>
          <w:p w14:paraId="38577A91" w14:textId="77777777" w:rsidR="00903456" w:rsidRDefault="00903456" w:rsidP="00090D88">
            <w:pPr>
              <w:pStyle w:val="Tabletext"/>
              <w:numPr>
                <w:ilvl w:val="0"/>
                <w:numId w:val="30"/>
              </w:numPr>
            </w:pPr>
            <w:r>
              <w:t>Facilities</w:t>
            </w:r>
          </w:p>
          <w:p w14:paraId="26E0B8A2" w14:textId="77777777" w:rsidR="00903456" w:rsidRDefault="004552A7" w:rsidP="00090D88">
            <w:pPr>
              <w:pStyle w:val="Tabletext"/>
              <w:numPr>
                <w:ilvl w:val="0"/>
                <w:numId w:val="30"/>
              </w:numPr>
            </w:pPr>
            <w:r>
              <w:t xml:space="preserve">Safety and security </w:t>
            </w:r>
          </w:p>
          <w:p w14:paraId="5C97B802" w14:textId="010D599B" w:rsidR="004552A7" w:rsidRDefault="004552A7" w:rsidP="00090D88">
            <w:pPr>
              <w:pStyle w:val="Tabletext"/>
              <w:numPr>
                <w:ilvl w:val="0"/>
                <w:numId w:val="30"/>
              </w:numPr>
            </w:pPr>
            <w:r>
              <w:t xml:space="preserve">Personnel </w:t>
            </w:r>
          </w:p>
        </w:tc>
        <w:tc>
          <w:tcPr>
            <w:tcW w:w="675" w:type="dxa"/>
            <w:shd w:val="clear" w:color="auto" w:fill="FFFFFF" w:themeFill="background1"/>
          </w:tcPr>
          <w:p w14:paraId="437B010A" w14:textId="6A15C945" w:rsidR="00681C7B" w:rsidRDefault="00562CBC" w:rsidP="00F53641">
            <w:pPr>
              <w:pStyle w:val="Tabletext"/>
            </w:pPr>
            <w:r>
              <w:t>3</w:t>
            </w:r>
          </w:p>
        </w:tc>
      </w:tr>
      <w:tr w:rsidR="00681C7B" w:rsidRPr="00486C2D" w14:paraId="061B18C4" w14:textId="77777777" w:rsidTr="00F53641">
        <w:trPr>
          <w:trHeight w:val="368"/>
          <w:jc w:val="center"/>
        </w:trPr>
        <w:tc>
          <w:tcPr>
            <w:tcW w:w="985" w:type="dxa"/>
            <w:vMerge w:val="restart"/>
            <w:shd w:val="clear" w:color="auto" w:fill="FFFFFF" w:themeFill="background1"/>
          </w:tcPr>
          <w:p w14:paraId="199A201E" w14:textId="515859AD" w:rsidR="00681C7B" w:rsidRPr="00486C2D" w:rsidRDefault="001F7DAA" w:rsidP="00F53641">
            <w:pPr>
              <w:pStyle w:val="Tabletext"/>
            </w:pPr>
            <w:r>
              <w:lastRenderedPageBreak/>
              <w:t>6</w:t>
            </w:r>
            <w:r w:rsidR="00681C7B" w:rsidRPr="00486C2D">
              <w:t>.2.2</w:t>
            </w:r>
          </w:p>
        </w:tc>
        <w:tc>
          <w:tcPr>
            <w:tcW w:w="4383" w:type="dxa"/>
            <w:vMerge w:val="restart"/>
            <w:shd w:val="clear" w:color="auto" w:fill="FFFFFF" w:themeFill="background1"/>
          </w:tcPr>
          <w:p w14:paraId="48CED320" w14:textId="6ADBD013" w:rsidR="00681C7B" w:rsidRPr="007045B8" w:rsidRDefault="001F7DAA" w:rsidP="00F53641">
            <w:pPr>
              <w:pStyle w:val="Tabletext"/>
              <w:rPr>
                <w:i/>
                <w:iCs/>
              </w:rPr>
            </w:pPr>
            <w:r w:rsidRPr="007045B8">
              <w:rPr>
                <w:i/>
                <w:iCs/>
              </w:rPr>
              <w:t>Prepare a VTS OJT Program outline</w:t>
            </w:r>
          </w:p>
        </w:tc>
        <w:tc>
          <w:tcPr>
            <w:tcW w:w="979" w:type="dxa"/>
            <w:shd w:val="clear" w:color="auto" w:fill="FFFFFF" w:themeFill="background1"/>
          </w:tcPr>
          <w:p w14:paraId="41863D41" w14:textId="45E9B80D" w:rsidR="00681C7B" w:rsidRPr="00486C2D" w:rsidRDefault="001F7DAA" w:rsidP="00F53641">
            <w:pPr>
              <w:pStyle w:val="Tabletext"/>
              <w:ind w:left="60" w:right="74"/>
            </w:pPr>
            <w:r>
              <w:t>6</w:t>
            </w:r>
            <w:r w:rsidR="00681C7B" w:rsidRPr="00486C2D">
              <w:t>.2.2.1</w:t>
            </w:r>
          </w:p>
        </w:tc>
        <w:tc>
          <w:tcPr>
            <w:tcW w:w="6984" w:type="dxa"/>
            <w:shd w:val="clear" w:color="auto" w:fill="FFFFFF" w:themeFill="background1"/>
          </w:tcPr>
          <w:p w14:paraId="709C2F73" w14:textId="566086ED" w:rsidR="00681C7B" w:rsidRDefault="004663AC" w:rsidP="00F53641">
            <w:pPr>
              <w:pStyle w:val="Tabletext"/>
            </w:pPr>
            <w:r>
              <w:t>Create a VTS training program</w:t>
            </w:r>
            <w:r w:rsidR="000A79D4">
              <w:t xml:space="preserve"> outline</w:t>
            </w:r>
            <w:r>
              <w:t xml:space="preserve"> by either:</w:t>
            </w:r>
          </w:p>
          <w:p w14:paraId="7805DB77" w14:textId="580FE18E" w:rsidR="00FF6CE4" w:rsidRDefault="00522E49" w:rsidP="00090D88">
            <w:pPr>
              <w:pStyle w:val="Tabletext"/>
              <w:numPr>
                <w:ilvl w:val="0"/>
                <w:numId w:val="47"/>
              </w:numPr>
            </w:pPr>
            <w:r>
              <w:t>prepar</w:t>
            </w:r>
            <w:r w:rsidR="004663AC">
              <w:t>ing</w:t>
            </w:r>
            <w:r>
              <w:t xml:space="preserve"> </w:t>
            </w:r>
            <w:r w:rsidR="00876D42">
              <w:t xml:space="preserve">a new </w:t>
            </w:r>
            <w:r w:rsidR="00FF6CE4">
              <w:t>program</w:t>
            </w:r>
            <w:r w:rsidR="002726D3">
              <w:t>me</w:t>
            </w:r>
            <w:r>
              <w:t xml:space="preserve"> or</w:t>
            </w:r>
          </w:p>
          <w:p w14:paraId="55E8BD28" w14:textId="06C60A13" w:rsidR="00FF6CE4" w:rsidRPr="00486C2D" w:rsidRDefault="004663AC" w:rsidP="00090D88">
            <w:pPr>
              <w:pStyle w:val="Tabletext"/>
              <w:numPr>
                <w:ilvl w:val="0"/>
                <w:numId w:val="47"/>
              </w:numPr>
            </w:pPr>
            <w:r>
              <w:t xml:space="preserve">revising </w:t>
            </w:r>
            <w:r w:rsidR="00522E49">
              <w:t>an</w:t>
            </w:r>
            <w:r w:rsidR="00FF6CE4">
              <w:t xml:space="preserve"> existing</w:t>
            </w:r>
            <w:r w:rsidR="00876D42">
              <w:t xml:space="preserve"> program</w:t>
            </w:r>
            <w:r w:rsidR="002726D3">
              <w:t>me</w:t>
            </w:r>
          </w:p>
        </w:tc>
        <w:tc>
          <w:tcPr>
            <w:tcW w:w="675" w:type="dxa"/>
            <w:shd w:val="clear" w:color="auto" w:fill="FFFFFF" w:themeFill="background1"/>
          </w:tcPr>
          <w:p w14:paraId="5CAD7980" w14:textId="0E17D23B" w:rsidR="00681C7B" w:rsidRPr="00486C2D" w:rsidRDefault="00846504" w:rsidP="00F53641">
            <w:pPr>
              <w:pStyle w:val="Tabletext"/>
            </w:pPr>
            <w:r>
              <w:t>4</w:t>
            </w:r>
          </w:p>
        </w:tc>
      </w:tr>
      <w:tr w:rsidR="00876D42" w:rsidRPr="00486C2D" w14:paraId="78B70233" w14:textId="77777777" w:rsidTr="00562CBC">
        <w:trPr>
          <w:trHeight w:val="582"/>
          <w:jc w:val="center"/>
        </w:trPr>
        <w:tc>
          <w:tcPr>
            <w:tcW w:w="985" w:type="dxa"/>
            <w:vMerge/>
            <w:shd w:val="clear" w:color="auto" w:fill="FFFFFF" w:themeFill="background1"/>
          </w:tcPr>
          <w:p w14:paraId="5891D4F1" w14:textId="77777777" w:rsidR="00876D42" w:rsidRPr="00486C2D" w:rsidRDefault="00876D42" w:rsidP="00F53641">
            <w:pPr>
              <w:pStyle w:val="Tabletext"/>
            </w:pPr>
          </w:p>
        </w:tc>
        <w:tc>
          <w:tcPr>
            <w:tcW w:w="4383" w:type="dxa"/>
            <w:vMerge/>
            <w:shd w:val="clear" w:color="auto" w:fill="FFFFFF" w:themeFill="background1"/>
          </w:tcPr>
          <w:p w14:paraId="6DA3152A" w14:textId="77777777" w:rsidR="00876D42" w:rsidRPr="00486C2D" w:rsidRDefault="00876D42" w:rsidP="00F53641">
            <w:pPr>
              <w:pStyle w:val="Tabletext"/>
            </w:pPr>
          </w:p>
        </w:tc>
        <w:tc>
          <w:tcPr>
            <w:tcW w:w="979" w:type="dxa"/>
            <w:shd w:val="clear" w:color="auto" w:fill="FFFFFF" w:themeFill="background1"/>
          </w:tcPr>
          <w:p w14:paraId="246FD084" w14:textId="744E9A13" w:rsidR="00876D42" w:rsidRPr="00486C2D" w:rsidRDefault="00876D42" w:rsidP="00F53641">
            <w:pPr>
              <w:pStyle w:val="Tabletext"/>
              <w:ind w:left="60" w:right="74"/>
            </w:pPr>
            <w:r>
              <w:t>6</w:t>
            </w:r>
            <w:r w:rsidRPr="00486C2D">
              <w:t>.2.2.2</w:t>
            </w:r>
          </w:p>
        </w:tc>
        <w:tc>
          <w:tcPr>
            <w:tcW w:w="6984" w:type="dxa"/>
            <w:shd w:val="clear" w:color="auto" w:fill="FFFFFF" w:themeFill="background1"/>
          </w:tcPr>
          <w:p w14:paraId="709F0CED" w14:textId="3A5B9EB2" w:rsidR="00876D42" w:rsidRPr="00486C2D" w:rsidRDefault="00876D42" w:rsidP="00F53641">
            <w:pPr>
              <w:pStyle w:val="Tabletext"/>
            </w:pPr>
            <w:r>
              <w:t xml:space="preserve">Adjust to address considerations for developing and delivering OJT </w:t>
            </w:r>
          </w:p>
        </w:tc>
        <w:tc>
          <w:tcPr>
            <w:tcW w:w="675" w:type="dxa"/>
            <w:shd w:val="clear" w:color="auto" w:fill="FFFFFF" w:themeFill="background1"/>
          </w:tcPr>
          <w:p w14:paraId="20BFCA0C" w14:textId="1D046605" w:rsidR="00876D42" w:rsidRPr="00486C2D" w:rsidRDefault="00562CBC" w:rsidP="00F53641">
            <w:pPr>
              <w:pStyle w:val="Tabletext"/>
            </w:pPr>
            <w:r>
              <w:t>4</w:t>
            </w:r>
          </w:p>
        </w:tc>
      </w:tr>
    </w:tbl>
    <w:p w14:paraId="4D16F132" w14:textId="77777777" w:rsidR="00681C7B" w:rsidRPr="00562CBC" w:rsidRDefault="00681C7B" w:rsidP="00681C7B">
      <w:pPr>
        <w:pStyle w:val="Part"/>
        <w:numPr>
          <w:ilvl w:val="0"/>
          <w:numId w:val="0"/>
        </w:numPr>
        <w:rPr>
          <w:b w:val="0"/>
          <w:caps w:val="0"/>
          <w:color w:val="000000" w:themeColor="text1"/>
          <w:sz w:val="20"/>
        </w:rPr>
      </w:pPr>
    </w:p>
    <w:p w14:paraId="619E19D0" w14:textId="77777777" w:rsidR="00A247FF" w:rsidRDefault="00A247FF" w:rsidP="00681C7B">
      <w:pPr>
        <w:pStyle w:val="Part"/>
        <w:numPr>
          <w:ilvl w:val="0"/>
          <w:numId w:val="0"/>
        </w:numPr>
        <w:rPr>
          <w:ins w:id="198" w:author="Jillian Carson-Jackson" w:date="2023-11-30T19:13:00Z"/>
        </w:rPr>
        <w:sectPr w:rsidR="00A247FF" w:rsidSect="00584794">
          <w:pgSz w:w="16838" w:h="11906" w:orient="landscape" w:code="9"/>
          <w:pgMar w:top="794" w:right="1134" w:bottom="907" w:left="1134" w:header="851" w:footer="851" w:gutter="0"/>
          <w:cols w:space="708"/>
          <w:docGrid w:linePitch="360"/>
        </w:sectPr>
      </w:pPr>
    </w:p>
    <w:bookmarkEnd w:id="141"/>
    <w:p w14:paraId="34A4C46E" w14:textId="77777777" w:rsidR="002D737D" w:rsidRPr="00486C2D" w:rsidRDefault="002D737D" w:rsidP="002D737D">
      <w:pPr>
        <w:pStyle w:val="BodyText"/>
      </w:pPr>
    </w:p>
    <w:sectPr w:rsidR="002D737D" w:rsidRPr="00486C2D" w:rsidSect="00584794">
      <w:pgSz w:w="11906" w:h="16838" w:code="9"/>
      <w:pgMar w:top="1134" w:right="794" w:bottom="1134"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70C3F" w14:textId="77777777" w:rsidR="00584794" w:rsidRDefault="00584794" w:rsidP="003274DB">
      <w:r>
        <w:separator/>
      </w:r>
    </w:p>
    <w:p w14:paraId="093D9E7D" w14:textId="77777777" w:rsidR="00584794" w:rsidRDefault="00584794"/>
    <w:p w14:paraId="1BF5CD78" w14:textId="77777777" w:rsidR="00584794" w:rsidRDefault="00584794"/>
    <w:p w14:paraId="3FD846F1" w14:textId="77777777" w:rsidR="00584794" w:rsidRDefault="00584794"/>
  </w:endnote>
  <w:endnote w:type="continuationSeparator" w:id="0">
    <w:p w14:paraId="44E1B7F6" w14:textId="77777777" w:rsidR="00584794" w:rsidRDefault="00584794" w:rsidP="003274DB">
      <w:r>
        <w:continuationSeparator/>
      </w:r>
    </w:p>
    <w:p w14:paraId="225B277E" w14:textId="77777777" w:rsidR="00584794" w:rsidRDefault="00584794"/>
    <w:p w14:paraId="1E06DF6C" w14:textId="77777777" w:rsidR="00584794" w:rsidRDefault="00584794"/>
    <w:p w14:paraId="08B5F320" w14:textId="77777777" w:rsidR="00584794" w:rsidRDefault="005847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E478B" w14:textId="77777777" w:rsidR="00C77654" w:rsidRPr="003028AF" w:rsidRDefault="00C77654" w:rsidP="003028AF">
    <w:pPr>
      <w:pStyle w:val="Footer"/>
      <w:rPr>
        <w:sz w:val="15"/>
        <w:szCs w:val="15"/>
      </w:rPr>
    </w:pPr>
  </w:p>
  <w:p w14:paraId="23FB8AF2" w14:textId="77777777" w:rsidR="00C77654" w:rsidRDefault="00C77654" w:rsidP="00AB4A21">
    <w:pPr>
      <w:pStyle w:val="Footerportrait"/>
    </w:pPr>
  </w:p>
  <w:p w14:paraId="040E2B87" w14:textId="454A21E0" w:rsidR="00C77654" w:rsidRPr="009D6D6A" w:rsidRDefault="00C77654"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367616">
      <w:rPr>
        <w:b w:val="0"/>
        <w:bCs/>
      </w:rPr>
      <w:t>IALA Model Course</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367616">
      <w:rPr>
        <w:b w:val="0"/>
      </w:rPr>
      <w:t>C0103-4</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367616">
      <w:rPr>
        <w:b w:val="0"/>
      </w:rPr>
      <w:t>VTS On-The-Job Training Instructor DRAFT</w:t>
    </w:r>
    <w:r w:rsidRPr="009D6D6A">
      <w:rPr>
        <w:b w:val="0"/>
      </w:rPr>
      <w:fldChar w:fldCharType="end"/>
    </w:r>
    <w:r w:rsidRPr="009D6D6A">
      <w:rPr>
        <w:b w:val="0"/>
      </w:rPr>
      <w:tab/>
    </w:r>
  </w:p>
  <w:p w14:paraId="2EA883B4" w14:textId="77777777" w:rsidR="00C77654" w:rsidRPr="009D6D6A" w:rsidRDefault="00C77654"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sidR="00455572">
      <w:rPr>
        <w:rStyle w:val="PageNumber"/>
        <w:noProof/>
        <w:color w:val="00558C"/>
        <w:szCs w:val="15"/>
      </w:rPr>
      <w:t>3</w:t>
    </w:r>
    <w:r w:rsidRPr="009D6D6A">
      <w:rPr>
        <w:rStyle w:val="PageNumber"/>
        <w:color w:val="00558C"/>
        <w:szCs w:val="15"/>
      </w:rPr>
      <w:fldChar w:fldCharType="end"/>
    </w:r>
  </w:p>
  <w:p w14:paraId="11D169EF" w14:textId="2CEE568E" w:rsidR="00C77654" w:rsidRPr="003028AF" w:rsidRDefault="00C77654" w:rsidP="0088094B">
    <w:pPr>
      <w:pStyle w:val="Footereditionno"/>
      <w:tabs>
        <w:tab w:val="clear" w:pos="10206"/>
        <w:tab w:val="left" w:pos="7530"/>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367616" w:rsidRPr="00367616">
      <w:rPr>
        <w:b w:val="0"/>
        <w:bCs/>
        <w:noProof/>
        <w:szCs w:val="15"/>
        <w:lang w:val="en-US"/>
      </w:rPr>
      <w:t>Edition 3.0</w:t>
    </w:r>
    <w:r w:rsidR="00367616">
      <w:rPr>
        <w:b w:val="0"/>
        <w:noProof/>
        <w:szCs w:val="15"/>
      </w:rPr>
      <w:t xml:space="preserve"> DRAFT Option 1 (Based on module structure agreed at VTS54)</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367616" w:rsidRPr="00367616">
      <w:rPr>
        <w:b w:val="0"/>
        <w:bCs/>
        <w:noProof/>
        <w:szCs w:val="15"/>
        <w:lang w:val="en-US"/>
      </w:rPr>
      <w:t>[date]</w:t>
    </w:r>
    <w:r w:rsidRPr="009D6D6A">
      <w:rPr>
        <w:b w:val="0"/>
        <w:szCs w:val="15"/>
      </w:rPr>
      <w:fldChar w:fldCharType="end"/>
    </w:r>
    <w:r w:rsidRPr="003028AF">
      <w:rPr>
        <w:szCs w:val="15"/>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8100" w14:textId="77777777" w:rsidR="00BE32A4" w:rsidRPr="007A6476" w:rsidRDefault="00BE32A4" w:rsidP="007A6476">
    <w:pPr>
      <w:pStyle w:val="Footer"/>
      <w:rPr>
        <w:sz w:val="15"/>
        <w:szCs w:val="15"/>
      </w:rPr>
    </w:pPr>
  </w:p>
  <w:p w14:paraId="071FC574" w14:textId="77777777" w:rsidR="00BE32A4" w:rsidRDefault="00BE32A4" w:rsidP="007A6476">
    <w:pPr>
      <w:pStyle w:val="Footerportrait"/>
    </w:pPr>
  </w:p>
  <w:p w14:paraId="68E6AEB5" w14:textId="67FE1B0D" w:rsidR="00BE32A4" w:rsidRPr="009D6D6A" w:rsidRDefault="00BE32A4"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367616" w:rsidRPr="00367616">
      <w:rPr>
        <w:b w:val="0"/>
        <w:bCs/>
        <w:noProof/>
        <w:szCs w:val="15"/>
        <w:lang w:val="en-US"/>
      </w:rPr>
      <w:t>IALA Model Course</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sidR="00367616">
      <w:rPr>
        <w:b w:val="0"/>
        <w:noProof/>
        <w:szCs w:val="15"/>
      </w:rPr>
      <w:t>C0103-4</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367616">
      <w:rPr>
        <w:b w:val="0"/>
        <w:noProof/>
      </w:rPr>
      <w:t>VTS On-The-Job Training Instructor DRAFT</w:t>
    </w:r>
    <w:r w:rsidRPr="009D6D6A">
      <w:rPr>
        <w:b w:val="0"/>
        <w:noProof/>
      </w:rPr>
      <w:fldChar w:fldCharType="end"/>
    </w:r>
    <w:r w:rsidRPr="009D6D6A">
      <w:rPr>
        <w:b w:val="0"/>
        <w:szCs w:val="15"/>
      </w:rPr>
      <w:tab/>
    </w:r>
  </w:p>
  <w:p w14:paraId="74C93F1A" w14:textId="092748B3" w:rsidR="00BE32A4" w:rsidRPr="00292085" w:rsidRDefault="00BE32A4"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367616" w:rsidRPr="00367616">
      <w:rPr>
        <w:b w:val="0"/>
        <w:bCs/>
      </w:rPr>
      <w:t>Edition 3.0</w:t>
    </w:r>
    <w:r w:rsidR="00367616">
      <w:rPr>
        <w:b w:val="0"/>
      </w:rPr>
      <w:t xml:space="preserve"> DRAFT Option 1 (Based on module structure agreed at VTS54)</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367616" w:rsidRPr="00367616">
      <w:rPr>
        <w:b w:val="0"/>
        <w:bCs/>
      </w:rPr>
      <w:t>[</w:t>
    </w:r>
    <w:r w:rsidR="00367616">
      <w:rPr>
        <w:b w:val="0"/>
      </w:rPr>
      <w:t>date]</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t>12</w:t>
    </w:r>
    <w:r w:rsidRPr="007A647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910B9" w14:textId="77777777" w:rsidR="00C77654" w:rsidRPr="002C5134" w:rsidRDefault="00C77654" w:rsidP="002C5134">
    <w:pPr>
      <w:pStyle w:val="Footer"/>
      <w:rPr>
        <w:sz w:val="15"/>
        <w:szCs w:val="15"/>
      </w:rPr>
    </w:pPr>
  </w:p>
  <w:p w14:paraId="32F350C4" w14:textId="77777777" w:rsidR="00C77654" w:rsidRDefault="00C77654" w:rsidP="00D2697A">
    <w:pPr>
      <w:pStyle w:val="Footerlandscape"/>
    </w:pPr>
  </w:p>
  <w:p w14:paraId="3B6E3496" w14:textId="71DDA3CE" w:rsidR="00C77654" w:rsidRPr="009D6D6A" w:rsidRDefault="00C77654"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367616" w:rsidRPr="00367616">
      <w:rPr>
        <w:b w:val="0"/>
        <w:bCs/>
        <w:noProof/>
      </w:rPr>
      <w:t>IALA Model Course</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367616">
      <w:rPr>
        <w:b w:val="0"/>
        <w:noProof/>
      </w:rPr>
      <w:t>C0103-4</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367616">
      <w:rPr>
        <w:b w:val="0"/>
        <w:noProof/>
      </w:rPr>
      <w:t>VTS On-The-Job Training Instructor DRAFT</w:t>
    </w:r>
    <w:r w:rsidRPr="009D6D6A">
      <w:rPr>
        <w:b w:val="0"/>
        <w:noProof/>
      </w:rPr>
      <w:fldChar w:fldCharType="end"/>
    </w:r>
  </w:p>
  <w:p w14:paraId="0DE43FFA" w14:textId="1B056F0B" w:rsidR="00C77654" w:rsidRPr="00480D65" w:rsidRDefault="00C77654"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367616" w:rsidRPr="00367616">
      <w:rPr>
        <w:b w:val="0"/>
        <w:bCs/>
        <w:noProof/>
      </w:rPr>
      <w:t>Edition 3.0</w:t>
    </w:r>
    <w:r w:rsidR="00367616">
      <w:rPr>
        <w:b w:val="0"/>
        <w:noProof/>
      </w:rPr>
      <w:t xml:space="preserve"> DRAFT Option 1 (Based on module structure agreed at VTS54)</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367616" w:rsidRPr="00367616">
      <w:rPr>
        <w:b w:val="0"/>
        <w:bCs/>
        <w:noProof/>
      </w:rPr>
      <w:t>[date]</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455572">
      <w:rPr>
        <w:noProof/>
      </w:rPr>
      <w:t>4</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7A13B" w14:textId="77777777" w:rsidR="00584794" w:rsidRDefault="00584794">
      <w:r>
        <w:separator/>
      </w:r>
    </w:p>
    <w:p w14:paraId="2E81225C" w14:textId="77777777" w:rsidR="00584794" w:rsidRDefault="00584794"/>
  </w:footnote>
  <w:footnote w:type="continuationSeparator" w:id="0">
    <w:p w14:paraId="1EE9CB39" w14:textId="77777777" w:rsidR="00584794" w:rsidRDefault="00584794" w:rsidP="003274DB">
      <w:r>
        <w:continuationSeparator/>
      </w:r>
    </w:p>
    <w:p w14:paraId="0A2602BB" w14:textId="77777777" w:rsidR="00584794" w:rsidRDefault="00584794"/>
    <w:p w14:paraId="6F437C2C" w14:textId="77777777" w:rsidR="00584794" w:rsidRDefault="00584794"/>
    <w:p w14:paraId="0AFFA5B0" w14:textId="77777777" w:rsidR="00584794" w:rsidRDefault="005847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D03DC" w14:textId="7A558C21" w:rsidR="00C77654" w:rsidRPr="00ED2A8D" w:rsidRDefault="00C77654" w:rsidP="00367616">
    <w:pPr>
      <w:pStyle w:val="Header"/>
      <w:tabs>
        <w:tab w:val="left" w:pos="7853"/>
      </w:tabs>
    </w:pPr>
    <w:r>
      <w:rPr>
        <w:noProof/>
        <w:lang w:val="en-IE" w:eastAsia="en-IE"/>
      </w:rPr>
      <w:drawing>
        <wp:anchor distT="0" distB="0" distL="114300" distR="114300" simplePos="0" relativeHeight="25165875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C77654" w:rsidRPr="00ED2A8D" w:rsidRDefault="00C77654" w:rsidP="008747E0">
    <w:pPr>
      <w:pStyle w:val="Header"/>
    </w:pPr>
  </w:p>
  <w:p w14:paraId="20C7BE3A" w14:textId="77777777" w:rsidR="00C77654" w:rsidRDefault="00C77654" w:rsidP="008747E0">
    <w:pPr>
      <w:pStyle w:val="Header"/>
    </w:pPr>
  </w:p>
  <w:p w14:paraId="29D975F0" w14:textId="77777777" w:rsidR="00C77654" w:rsidRDefault="00C77654" w:rsidP="008747E0">
    <w:pPr>
      <w:pStyle w:val="Header"/>
    </w:pPr>
  </w:p>
  <w:p w14:paraId="168E3AE0" w14:textId="77777777" w:rsidR="00C77654" w:rsidRDefault="00C77654" w:rsidP="008747E0">
    <w:pPr>
      <w:pStyle w:val="Header"/>
    </w:pPr>
  </w:p>
  <w:p w14:paraId="6975702D" w14:textId="77777777" w:rsidR="00C77654" w:rsidRPr="00441393" w:rsidRDefault="00C77654" w:rsidP="00441393">
    <w:pPr>
      <w:pStyle w:val="Contents"/>
    </w:pPr>
    <w:r>
      <w:t>DOCUMENT REVISION</w:t>
    </w:r>
  </w:p>
  <w:p w14:paraId="595D4F27" w14:textId="77777777" w:rsidR="00C77654" w:rsidRPr="00ED2A8D" w:rsidRDefault="00C77654" w:rsidP="008747E0">
    <w:pPr>
      <w:pStyle w:val="Header"/>
    </w:pPr>
  </w:p>
  <w:p w14:paraId="6BB27F14" w14:textId="77777777" w:rsidR="00C77654" w:rsidRPr="00AC33A2" w:rsidRDefault="00C77654" w:rsidP="0078486B">
    <w:pPr>
      <w:pStyle w:val="Header"/>
      <w:spacing w:line="14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E2C69" w14:textId="77777777" w:rsidR="00CD437E" w:rsidRDefault="00CD437E" w:rsidP="00292085">
    <w:pPr>
      <w:pStyle w:val="Header"/>
    </w:pPr>
    <w:r>
      <w:rPr>
        <w:noProof/>
        <w:lang w:val="sv-SE" w:eastAsia="sv-SE"/>
      </w:rPr>
      <w:drawing>
        <wp:anchor distT="0" distB="0" distL="114300" distR="114300" simplePos="0" relativeHeight="251663360" behindDoc="1" locked="0" layoutInCell="1" allowOverlap="1" wp14:anchorId="1201F255" wp14:editId="6FBA5867">
          <wp:simplePos x="0" y="0"/>
          <wp:positionH relativeFrom="page">
            <wp:posOffset>6815719</wp:posOffset>
          </wp:positionH>
          <wp:positionV relativeFrom="page">
            <wp:posOffset>-204</wp:posOffset>
          </wp:positionV>
          <wp:extent cx="720000" cy="720000"/>
          <wp:effectExtent l="0" t="0" r="4445" b="4445"/>
          <wp:wrapNone/>
          <wp:docPr id="2056588992" name="Picture 2056588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661312" behindDoc="1" locked="0" layoutInCell="1" allowOverlap="1" wp14:anchorId="5ADE6A17" wp14:editId="2198EC2B">
          <wp:simplePos x="0" y="0"/>
          <wp:positionH relativeFrom="page">
            <wp:posOffset>9939217</wp:posOffset>
          </wp:positionH>
          <wp:positionV relativeFrom="page">
            <wp:posOffset>2540</wp:posOffset>
          </wp:positionV>
          <wp:extent cx="720000" cy="720000"/>
          <wp:effectExtent l="0" t="0" r="4445" b="4445"/>
          <wp:wrapNone/>
          <wp:docPr id="1325041827" name="Picture 1325041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88F2E" w14:textId="77777777" w:rsidR="00815D25" w:rsidRDefault="00815D25" w:rsidP="00292085">
    <w:pPr>
      <w:pStyle w:val="Header"/>
    </w:pPr>
    <w:r>
      <w:rPr>
        <w:noProof/>
        <w:lang w:val="sv-SE" w:eastAsia="sv-SE"/>
      </w:rPr>
      <w:drawing>
        <wp:anchor distT="0" distB="0" distL="114300" distR="114300" simplePos="0" relativeHeight="251667456" behindDoc="1" locked="0" layoutInCell="1" allowOverlap="1" wp14:anchorId="3D7CCDEB" wp14:editId="77F48C61">
          <wp:simplePos x="0" y="0"/>
          <wp:positionH relativeFrom="page">
            <wp:posOffset>6815719</wp:posOffset>
          </wp:positionH>
          <wp:positionV relativeFrom="page">
            <wp:posOffset>-204</wp:posOffset>
          </wp:positionV>
          <wp:extent cx="720000" cy="720000"/>
          <wp:effectExtent l="0" t="0" r="4445" b="4445"/>
          <wp:wrapNone/>
          <wp:docPr id="779964709" name="Picture 779964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665408" behindDoc="1" locked="0" layoutInCell="1" allowOverlap="1" wp14:anchorId="7BBA6789" wp14:editId="3922EE2D">
          <wp:simplePos x="0" y="0"/>
          <wp:positionH relativeFrom="page">
            <wp:posOffset>9939217</wp:posOffset>
          </wp:positionH>
          <wp:positionV relativeFrom="page">
            <wp:posOffset>2540</wp:posOffset>
          </wp:positionV>
          <wp:extent cx="720000" cy="720000"/>
          <wp:effectExtent l="0" t="0" r="4445" b="4445"/>
          <wp:wrapNone/>
          <wp:docPr id="348202875" name="Picture 348202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C2B75" w14:textId="77777777" w:rsidR="00681C7B" w:rsidRDefault="00681C7B" w:rsidP="00292085">
    <w:pPr>
      <w:pStyle w:val="Header"/>
    </w:pPr>
    <w:r>
      <w:rPr>
        <w:noProof/>
        <w:lang w:val="sv-SE" w:eastAsia="sv-SE"/>
      </w:rPr>
      <w:drawing>
        <wp:anchor distT="0" distB="0" distL="114300" distR="114300" simplePos="0" relativeHeight="251671552" behindDoc="1" locked="0" layoutInCell="1" allowOverlap="1" wp14:anchorId="29E514F6" wp14:editId="5461D90A">
          <wp:simplePos x="0" y="0"/>
          <wp:positionH relativeFrom="page">
            <wp:posOffset>6815719</wp:posOffset>
          </wp:positionH>
          <wp:positionV relativeFrom="page">
            <wp:posOffset>-204</wp:posOffset>
          </wp:positionV>
          <wp:extent cx="720000" cy="720000"/>
          <wp:effectExtent l="0" t="0" r="4445" b="4445"/>
          <wp:wrapNone/>
          <wp:docPr id="1695526319" name="Picture 1695526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669504" behindDoc="1" locked="0" layoutInCell="1" allowOverlap="1" wp14:anchorId="48D02CE6" wp14:editId="75574C57">
          <wp:simplePos x="0" y="0"/>
          <wp:positionH relativeFrom="page">
            <wp:posOffset>9939217</wp:posOffset>
          </wp:positionH>
          <wp:positionV relativeFrom="page">
            <wp:posOffset>2540</wp:posOffset>
          </wp:positionV>
          <wp:extent cx="720000" cy="720000"/>
          <wp:effectExtent l="0" t="0" r="4445" b="4445"/>
          <wp:wrapNone/>
          <wp:docPr id="1048120100" name="Picture 1048120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9DCA3" w14:textId="77777777" w:rsidR="00C77654" w:rsidRPr="00ED2A8D" w:rsidRDefault="00C77654" w:rsidP="008747E0">
    <w:pPr>
      <w:pStyle w:val="Header"/>
    </w:pPr>
    <w:r>
      <w:rPr>
        <w:noProof/>
        <w:lang w:val="en-IE" w:eastAsia="en-IE"/>
      </w:rPr>
      <w:drawing>
        <wp:anchor distT="0" distB="0" distL="114300" distR="114300" simplePos="0" relativeHeight="25167462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7947797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3BF9600" w14:textId="77777777" w:rsidR="00C77654" w:rsidRDefault="00C77654" w:rsidP="008747E0">
    <w:pPr>
      <w:pStyle w:val="Header"/>
    </w:pPr>
  </w:p>
  <w:p w14:paraId="57EA5763" w14:textId="77777777" w:rsidR="00C77654" w:rsidRDefault="00C77654" w:rsidP="008747E0">
    <w:pPr>
      <w:pStyle w:val="Header"/>
    </w:pPr>
  </w:p>
  <w:p w14:paraId="5427658D" w14:textId="77777777" w:rsidR="00C77654" w:rsidRPr="00441393" w:rsidRDefault="00C77654" w:rsidP="00441393">
    <w:pPr>
      <w:pStyle w:val="Contents"/>
    </w:pPr>
    <w:r>
      <w:t>CONTENTS</w:t>
    </w:r>
  </w:p>
  <w:p w14:paraId="066FC458" w14:textId="77777777" w:rsidR="00C77654" w:rsidRPr="00ED2A8D" w:rsidRDefault="00C77654" w:rsidP="008747E0">
    <w:pPr>
      <w:pStyle w:val="Header"/>
    </w:pPr>
  </w:p>
  <w:p w14:paraId="08CC0996" w14:textId="77777777" w:rsidR="00C77654" w:rsidRPr="00AC33A2" w:rsidRDefault="00C77654"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3830F" w14:textId="77777777" w:rsidR="00BE32A4" w:rsidRDefault="00BE32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54AC6" w14:textId="2585AD18" w:rsidR="00BE32A4" w:rsidRDefault="00367616" w:rsidP="00292085">
    <w:pPr>
      <w:pStyle w:val="Header"/>
    </w:pPr>
    <w:sdt>
      <w:sdtPr>
        <w:id w:val="681324941"/>
        <w:docPartObj>
          <w:docPartGallery w:val="Watermarks"/>
          <w:docPartUnique/>
        </w:docPartObj>
      </w:sdtPr>
      <w:sdtContent>
        <w:r>
          <w:rPr>
            <w:noProof/>
          </w:rPr>
          <w:pict w14:anchorId="3A762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0;margin-top:0;width:412.4pt;height:247.4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E32A4">
      <w:rPr>
        <w:noProof/>
        <w:lang w:val="en-US" w:eastAsia="zh-CN"/>
      </w:rPr>
      <w:drawing>
        <wp:anchor distT="0" distB="0" distL="114300" distR="114300" simplePos="0" relativeHeight="251742208" behindDoc="1" locked="0" layoutInCell="1" allowOverlap="1" wp14:anchorId="340EE111" wp14:editId="39DD0E8F">
          <wp:simplePos x="0" y="0"/>
          <wp:positionH relativeFrom="page">
            <wp:posOffset>6832971</wp:posOffset>
          </wp:positionH>
          <wp:positionV relativeFrom="page">
            <wp:posOffset>-204</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BE32A4">
      <w:rPr>
        <w:noProof/>
        <w:lang w:val="en-US" w:eastAsia="zh-CN"/>
      </w:rPr>
      <w:drawing>
        <wp:anchor distT="0" distB="0" distL="114300" distR="114300" simplePos="0" relativeHeight="251741184" behindDoc="1" locked="0" layoutInCell="1" allowOverlap="1" wp14:anchorId="7084656E" wp14:editId="223412DE">
          <wp:simplePos x="0" y="0"/>
          <wp:positionH relativeFrom="page">
            <wp:posOffset>9939217</wp:posOffset>
          </wp:positionH>
          <wp:positionV relativeFrom="page">
            <wp:posOffset>2540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5C2A9" w14:textId="77777777" w:rsidR="00BE32A4" w:rsidRDefault="00BE32A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2F76" w14:textId="400BC807" w:rsidR="00C77654" w:rsidRDefault="00C77654" w:rsidP="00480D65">
    <w:pPr>
      <w:pStyle w:val="Header"/>
    </w:pPr>
    <w:r>
      <w:rPr>
        <w:noProof/>
        <w:lang w:val="en-IE" w:eastAsia="en-IE"/>
      </w:rPr>
      <w:drawing>
        <wp:anchor distT="0" distB="0" distL="114300" distR="114300" simplePos="0" relativeHeight="251646976" behindDoc="1" locked="0" layoutInCell="1" allowOverlap="1" wp14:anchorId="1F057E33" wp14:editId="6456EB44">
          <wp:simplePos x="0" y="0"/>
          <wp:positionH relativeFrom="page">
            <wp:posOffset>6821841</wp:posOffset>
          </wp:positionH>
          <wp:positionV relativeFrom="page">
            <wp:posOffset>3487</wp:posOffset>
          </wp:positionV>
          <wp:extent cx="720000" cy="720000"/>
          <wp:effectExtent l="0" t="0" r="4445" b="4445"/>
          <wp:wrapNone/>
          <wp:docPr id="87987674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44928"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153970867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DF5B4" w14:textId="77777777" w:rsidR="008A6F39" w:rsidRDefault="008A6F39" w:rsidP="00292085">
    <w:pPr>
      <w:pStyle w:val="Header"/>
    </w:pPr>
    <w:r>
      <w:rPr>
        <w:noProof/>
        <w:lang w:val="sv-SE" w:eastAsia="sv-SE"/>
      </w:rPr>
      <w:drawing>
        <wp:anchor distT="0" distB="0" distL="114300" distR="114300" simplePos="0" relativeHeight="251651072" behindDoc="1" locked="0" layoutInCell="1" allowOverlap="1" wp14:anchorId="6F999AB0" wp14:editId="72D03930">
          <wp:simplePos x="0" y="0"/>
          <wp:positionH relativeFrom="page">
            <wp:posOffset>6815719</wp:posOffset>
          </wp:positionH>
          <wp:positionV relativeFrom="page">
            <wp:posOffset>-204</wp:posOffset>
          </wp:positionV>
          <wp:extent cx="720000" cy="720000"/>
          <wp:effectExtent l="0" t="0" r="4445" b="4445"/>
          <wp:wrapNone/>
          <wp:docPr id="65913797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649024" behindDoc="1" locked="0" layoutInCell="1" allowOverlap="1" wp14:anchorId="392ECBF7" wp14:editId="5353A15D">
          <wp:simplePos x="0" y="0"/>
          <wp:positionH relativeFrom="page">
            <wp:posOffset>9939217</wp:posOffset>
          </wp:positionH>
          <wp:positionV relativeFrom="page">
            <wp:posOffset>2540</wp:posOffset>
          </wp:positionV>
          <wp:extent cx="720000" cy="720000"/>
          <wp:effectExtent l="0" t="0" r="4445" b="4445"/>
          <wp:wrapNone/>
          <wp:docPr id="21709154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8A37F" w14:textId="77777777" w:rsidR="009974B6" w:rsidRDefault="009974B6" w:rsidP="00292085">
    <w:pPr>
      <w:pStyle w:val="Header"/>
    </w:pPr>
    <w:r>
      <w:rPr>
        <w:noProof/>
        <w:lang w:val="sv-SE" w:eastAsia="sv-SE"/>
      </w:rPr>
      <w:drawing>
        <wp:anchor distT="0" distB="0" distL="114300" distR="114300" simplePos="0" relativeHeight="251655168" behindDoc="1" locked="0" layoutInCell="1" allowOverlap="1" wp14:anchorId="75583E91" wp14:editId="55652FA5">
          <wp:simplePos x="0" y="0"/>
          <wp:positionH relativeFrom="page">
            <wp:posOffset>6815719</wp:posOffset>
          </wp:positionH>
          <wp:positionV relativeFrom="page">
            <wp:posOffset>-204</wp:posOffset>
          </wp:positionV>
          <wp:extent cx="720000" cy="720000"/>
          <wp:effectExtent l="0" t="0" r="4445" b="4445"/>
          <wp:wrapNone/>
          <wp:docPr id="151278208" name="Picture 151278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653120" behindDoc="1" locked="0" layoutInCell="1" allowOverlap="1" wp14:anchorId="25E1A73B" wp14:editId="5CD9578D">
          <wp:simplePos x="0" y="0"/>
          <wp:positionH relativeFrom="page">
            <wp:posOffset>9939217</wp:posOffset>
          </wp:positionH>
          <wp:positionV relativeFrom="page">
            <wp:posOffset>2540</wp:posOffset>
          </wp:positionV>
          <wp:extent cx="720000" cy="720000"/>
          <wp:effectExtent l="0" t="0" r="4445" b="4445"/>
          <wp:wrapNone/>
          <wp:docPr id="777651303" name="Picture 777651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17ADF" w14:textId="77777777" w:rsidR="001D4DCF" w:rsidRDefault="001D4DCF" w:rsidP="00292085">
    <w:pPr>
      <w:pStyle w:val="Header"/>
    </w:pPr>
    <w:r>
      <w:rPr>
        <w:noProof/>
        <w:lang w:val="sv-SE" w:eastAsia="sv-SE"/>
      </w:rPr>
      <w:drawing>
        <wp:anchor distT="0" distB="0" distL="114300" distR="114300" simplePos="0" relativeHeight="251659264" behindDoc="1" locked="0" layoutInCell="1" allowOverlap="1" wp14:anchorId="7C847424" wp14:editId="0068725B">
          <wp:simplePos x="0" y="0"/>
          <wp:positionH relativeFrom="page">
            <wp:posOffset>6815719</wp:posOffset>
          </wp:positionH>
          <wp:positionV relativeFrom="page">
            <wp:posOffset>-204</wp:posOffset>
          </wp:positionV>
          <wp:extent cx="720000" cy="720000"/>
          <wp:effectExtent l="0" t="0" r="4445" b="4445"/>
          <wp:wrapNone/>
          <wp:docPr id="131090167" name="Picture 131090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657216" behindDoc="1" locked="0" layoutInCell="1" allowOverlap="1" wp14:anchorId="41F7C87A" wp14:editId="59D2CBBC">
          <wp:simplePos x="0" y="0"/>
          <wp:positionH relativeFrom="page">
            <wp:posOffset>9939217</wp:posOffset>
          </wp:positionH>
          <wp:positionV relativeFrom="page">
            <wp:posOffset>2540</wp:posOffset>
          </wp:positionV>
          <wp:extent cx="720000" cy="720000"/>
          <wp:effectExtent l="0" t="0" r="4445" b="4445"/>
          <wp:wrapNone/>
          <wp:docPr id="2051133095" name="Picture 2051133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E234C2"/>
    <w:multiLevelType w:val="hybridMultilevel"/>
    <w:tmpl w:val="8124A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85ECC"/>
    <w:multiLevelType w:val="hybridMultilevel"/>
    <w:tmpl w:val="FAECF264"/>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4"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DE66465"/>
    <w:multiLevelType w:val="hybridMultilevel"/>
    <w:tmpl w:val="F6326E60"/>
    <w:lvl w:ilvl="0" w:tplc="08130019">
      <w:start w:val="1"/>
      <w:numFmt w:val="lowerLetter"/>
      <w:lvlText w:val="%1."/>
      <w:lvlJc w:val="left"/>
      <w:pPr>
        <w:ind w:left="720" w:hanging="360"/>
      </w:pPr>
      <w:rPr>
        <w:rFont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CCB84FF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380F7F"/>
    <w:multiLevelType w:val="multilevel"/>
    <w:tmpl w:val="043AA386"/>
    <w:styleLink w:val="Formatmall4"/>
    <w:lvl w:ilvl="0">
      <w:start w:val="6"/>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B2751CA"/>
    <w:multiLevelType w:val="hybridMultilevel"/>
    <w:tmpl w:val="0200227A"/>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2" w15:restartNumberingAfterBreak="0">
    <w:nsid w:val="1DAE45E2"/>
    <w:multiLevelType w:val="hybridMultilevel"/>
    <w:tmpl w:val="6590A27E"/>
    <w:lvl w:ilvl="0" w:tplc="376A3994">
      <w:start w:val="1"/>
      <w:numFmt w:val="bullet"/>
      <w:lvlText w:val=""/>
      <w:lvlJc w:val="left"/>
      <w:pPr>
        <w:ind w:left="720" w:hanging="360"/>
      </w:pPr>
      <w:rPr>
        <w:rFonts w:ascii="Symbol" w:hAnsi="Symbol"/>
      </w:rPr>
    </w:lvl>
    <w:lvl w:ilvl="1" w:tplc="4C9A1E92">
      <w:start w:val="1"/>
      <w:numFmt w:val="bullet"/>
      <w:lvlText w:val=""/>
      <w:lvlJc w:val="left"/>
      <w:pPr>
        <w:ind w:left="720" w:hanging="360"/>
      </w:pPr>
      <w:rPr>
        <w:rFonts w:ascii="Symbol" w:hAnsi="Symbol"/>
      </w:rPr>
    </w:lvl>
    <w:lvl w:ilvl="2" w:tplc="275C4DF6">
      <w:start w:val="1"/>
      <w:numFmt w:val="bullet"/>
      <w:lvlText w:val=""/>
      <w:lvlJc w:val="left"/>
      <w:pPr>
        <w:ind w:left="720" w:hanging="360"/>
      </w:pPr>
      <w:rPr>
        <w:rFonts w:ascii="Symbol" w:hAnsi="Symbol"/>
      </w:rPr>
    </w:lvl>
    <w:lvl w:ilvl="3" w:tplc="5C047B80">
      <w:start w:val="1"/>
      <w:numFmt w:val="bullet"/>
      <w:lvlText w:val=""/>
      <w:lvlJc w:val="left"/>
      <w:pPr>
        <w:ind w:left="720" w:hanging="360"/>
      </w:pPr>
      <w:rPr>
        <w:rFonts w:ascii="Symbol" w:hAnsi="Symbol"/>
      </w:rPr>
    </w:lvl>
    <w:lvl w:ilvl="4" w:tplc="7A66167C">
      <w:start w:val="1"/>
      <w:numFmt w:val="bullet"/>
      <w:lvlText w:val=""/>
      <w:lvlJc w:val="left"/>
      <w:pPr>
        <w:ind w:left="720" w:hanging="360"/>
      </w:pPr>
      <w:rPr>
        <w:rFonts w:ascii="Symbol" w:hAnsi="Symbol"/>
      </w:rPr>
    </w:lvl>
    <w:lvl w:ilvl="5" w:tplc="E85C9852">
      <w:start w:val="1"/>
      <w:numFmt w:val="bullet"/>
      <w:lvlText w:val=""/>
      <w:lvlJc w:val="left"/>
      <w:pPr>
        <w:ind w:left="720" w:hanging="360"/>
      </w:pPr>
      <w:rPr>
        <w:rFonts w:ascii="Symbol" w:hAnsi="Symbol"/>
      </w:rPr>
    </w:lvl>
    <w:lvl w:ilvl="6" w:tplc="137CE69A">
      <w:start w:val="1"/>
      <w:numFmt w:val="bullet"/>
      <w:lvlText w:val=""/>
      <w:lvlJc w:val="left"/>
      <w:pPr>
        <w:ind w:left="720" w:hanging="360"/>
      </w:pPr>
      <w:rPr>
        <w:rFonts w:ascii="Symbol" w:hAnsi="Symbol"/>
      </w:rPr>
    </w:lvl>
    <w:lvl w:ilvl="7" w:tplc="40AA408C">
      <w:start w:val="1"/>
      <w:numFmt w:val="bullet"/>
      <w:lvlText w:val=""/>
      <w:lvlJc w:val="left"/>
      <w:pPr>
        <w:ind w:left="720" w:hanging="360"/>
      </w:pPr>
      <w:rPr>
        <w:rFonts w:ascii="Symbol" w:hAnsi="Symbol"/>
      </w:rPr>
    </w:lvl>
    <w:lvl w:ilvl="8" w:tplc="D072329A">
      <w:start w:val="1"/>
      <w:numFmt w:val="bullet"/>
      <w:lvlText w:val=""/>
      <w:lvlJc w:val="left"/>
      <w:pPr>
        <w:ind w:left="720" w:hanging="360"/>
      </w:pPr>
      <w:rPr>
        <w:rFonts w:ascii="Symbol" w:hAnsi="Symbol"/>
      </w:rPr>
    </w:lvl>
  </w:abstractNum>
  <w:abstractNum w:abstractNumId="13"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7A71"/>
    <w:multiLevelType w:val="hybridMultilevel"/>
    <w:tmpl w:val="9A6A653C"/>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3606321"/>
    <w:multiLevelType w:val="hybridMultilevel"/>
    <w:tmpl w:val="6B201570"/>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8" w15:restartNumberingAfterBreak="0">
    <w:nsid w:val="23DC74E6"/>
    <w:multiLevelType w:val="hybridMultilevel"/>
    <w:tmpl w:val="C74ADB0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6CC0CB3"/>
    <w:multiLevelType w:val="hybridMultilevel"/>
    <w:tmpl w:val="BB566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6C2E6D"/>
    <w:multiLevelType w:val="hybridMultilevel"/>
    <w:tmpl w:val="E842E7DA"/>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EF07790"/>
    <w:multiLevelType w:val="hybridMultilevel"/>
    <w:tmpl w:val="1DE65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5E1B09"/>
    <w:multiLevelType w:val="hybridMultilevel"/>
    <w:tmpl w:val="D4C6402E"/>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5" w15:restartNumberingAfterBreak="0">
    <w:nsid w:val="35F0742A"/>
    <w:multiLevelType w:val="hybridMultilevel"/>
    <w:tmpl w:val="A002EAC0"/>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6"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3751ACD"/>
    <w:multiLevelType w:val="multilevel"/>
    <w:tmpl w:val="6D84C550"/>
    <w:lvl w:ilvl="0">
      <w:start w:val="1"/>
      <w:numFmt w:val="decimal"/>
      <w:pStyle w:val="AnnexHead1"/>
      <w:lvlText w:val="%1"/>
      <w:lvlJc w:val="left"/>
      <w:pPr>
        <w:ind w:left="360" w:hanging="360"/>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8"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5F264A"/>
    <w:multiLevelType w:val="hybridMultilevel"/>
    <w:tmpl w:val="2E6AE57A"/>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30" w15:restartNumberingAfterBreak="0">
    <w:nsid w:val="48D554E7"/>
    <w:multiLevelType w:val="hybridMultilevel"/>
    <w:tmpl w:val="4EEE95D2"/>
    <w:lvl w:ilvl="0" w:tplc="47CA90C8">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9DB2D39"/>
    <w:multiLevelType w:val="hybridMultilevel"/>
    <w:tmpl w:val="5532F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4" w15:restartNumberingAfterBreak="0">
    <w:nsid w:val="6425188C"/>
    <w:multiLevelType w:val="hybridMultilevel"/>
    <w:tmpl w:val="D020FB74"/>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35"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3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ADD77ED"/>
    <w:multiLevelType w:val="hybridMultilevel"/>
    <w:tmpl w:val="D470697E"/>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38" w15:restartNumberingAfterBreak="0">
    <w:nsid w:val="6CFC43E5"/>
    <w:multiLevelType w:val="hybridMultilevel"/>
    <w:tmpl w:val="6FFC8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3B3612"/>
    <w:multiLevelType w:val="hybridMultilevel"/>
    <w:tmpl w:val="FCF4D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8254F1"/>
    <w:multiLevelType w:val="multilevel"/>
    <w:tmpl w:val="C722DC7E"/>
    <w:lvl w:ilvl="0">
      <w:start w:val="1"/>
      <w:numFmt w:val="decimal"/>
      <w:pStyle w:val="Heading1"/>
      <w:lvlText w:val="%1"/>
      <w:lvlJc w:val="left"/>
      <w:pPr>
        <w:tabs>
          <w:tab w:val="num" w:pos="567"/>
        </w:tabs>
        <w:ind w:left="567" w:hanging="567"/>
      </w:pPr>
      <w:rPr>
        <w:rFonts w:cs="Times New Roman" w:hint="default"/>
      </w:rPr>
    </w:lvl>
    <w:lvl w:ilvl="1">
      <w:start w:val="4"/>
      <w:numFmt w:val="decimal"/>
      <w:pStyle w:val="Heading2"/>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6DA63C40"/>
    <w:multiLevelType w:val="hybridMultilevel"/>
    <w:tmpl w:val="5776D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2C5A2D"/>
    <w:multiLevelType w:val="hybridMultilevel"/>
    <w:tmpl w:val="599C0F5A"/>
    <w:lvl w:ilvl="0" w:tplc="53DEC98A">
      <w:start w:val="1"/>
      <w:numFmt w:val="bullet"/>
      <w:lvlText w:val=""/>
      <w:lvlJc w:val="left"/>
      <w:pPr>
        <w:ind w:left="720" w:hanging="360"/>
      </w:pPr>
      <w:rPr>
        <w:rFonts w:ascii="Symbol" w:hAnsi="Symbol"/>
      </w:rPr>
    </w:lvl>
    <w:lvl w:ilvl="1" w:tplc="71460824">
      <w:start w:val="1"/>
      <w:numFmt w:val="bullet"/>
      <w:lvlText w:val=""/>
      <w:lvlJc w:val="left"/>
      <w:pPr>
        <w:ind w:left="720" w:hanging="360"/>
      </w:pPr>
      <w:rPr>
        <w:rFonts w:ascii="Symbol" w:hAnsi="Symbol"/>
      </w:rPr>
    </w:lvl>
    <w:lvl w:ilvl="2" w:tplc="960267B6">
      <w:start w:val="1"/>
      <w:numFmt w:val="bullet"/>
      <w:lvlText w:val=""/>
      <w:lvlJc w:val="left"/>
      <w:pPr>
        <w:ind w:left="720" w:hanging="360"/>
      </w:pPr>
      <w:rPr>
        <w:rFonts w:ascii="Symbol" w:hAnsi="Symbol"/>
      </w:rPr>
    </w:lvl>
    <w:lvl w:ilvl="3" w:tplc="52980F70">
      <w:start w:val="1"/>
      <w:numFmt w:val="bullet"/>
      <w:lvlText w:val=""/>
      <w:lvlJc w:val="left"/>
      <w:pPr>
        <w:ind w:left="720" w:hanging="360"/>
      </w:pPr>
      <w:rPr>
        <w:rFonts w:ascii="Symbol" w:hAnsi="Symbol"/>
      </w:rPr>
    </w:lvl>
    <w:lvl w:ilvl="4" w:tplc="914EFC3A">
      <w:start w:val="1"/>
      <w:numFmt w:val="bullet"/>
      <w:lvlText w:val=""/>
      <w:lvlJc w:val="left"/>
      <w:pPr>
        <w:ind w:left="720" w:hanging="360"/>
      </w:pPr>
      <w:rPr>
        <w:rFonts w:ascii="Symbol" w:hAnsi="Symbol"/>
      </w:rPr>
    </w:lvl>
    <w:lvl w:ilvl="5" w:tplc="005C28B0">
      <w:start w:val="1"/>
      <w:numFmt w:val="bullet"/>
      <w:lvlText w:val=""/>
      <w:lvlJc w:val="left"/>
      <w:pPr>
        <w:ind w:left="720" w:hanging="360"/>
      </w:pPr>
      <w:rPr>
        <w:rFonts w:ascii="Symbol" w:hAnsi="Symbol"/>
      </w:rPr>
    </w:lvl>
    <w:lvl w:ilvl="6" w:tplc="4460983E">
      <w:start w:val="1"/>
      <w:numFmt w:val="bullet"/>
      <w:lvlText w:val=""/>
      <w:lvlJc w:val="left"/>
      <w:pPr>
        <w:ind w:left="720" w:hanging="360"/>
      </w:pPr>
      <w:rPr>
        <w:rFonts w:ascii="Symbol" w:hAnsi="Symbol"/>
      </w:rPr>
    </w:lvl>
    <w:lvl w:ilvl="7" w:tplc="E9DA1038">
      <w:start w:val="1"/>
      <w:numFmt w:val="bullet"/>
      <w:lvlText w:val=""/>
      <w:lvlJc w:val="left"/>
      <w:pPr>
        <w:ind w:left="720" w:hanging="360"/>
      </w:pPr>
      <w:rPr>
        <w:rFonts w:ascii="Symbol" w:hAnsi="Symbol"/>
      </w:rPr>
    </w:lvl>
    <w:lvl w:ilvl="8" w:tplc="A508A2C6">
      <w:start w:val="1"/>
      <w:numFmt w:val="bullet"/>
      <w:lvlText w:val=""/>
      <w:lvlJc w:val="left"/>
      <w:pPr>
        <w:ind w:left="720" w:hanging="360"/>
      </w:pPr>
      <w:rPr>
        <w:rFonts w:ascii="Symbol" w:hAnsi="Symbol"/>
      </w:rPr>
    </w:lvl>
  </w:abstractNum>
  <w:abstractNum w:abstractNumId="43" w15:restartNumberingAfterBreak="0">
    <w:nsid w:val="71F16800"/>
    <w:multiLevelType w:val="hybridMultilevel"/>
    <w:tmpl w:val="3DFE9EE4"/>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44"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D3E76C4"/>
    <w:multiLevelType w:val="hybridMultilevel"/>
    <w:tmpl w:val="38EC1DF4"/>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49" w15:restartNumberingAfterBreak="0">
    <w:nsid w:val="7E9E4BDA"/>
    <w:multiLevelType w:val="hybridMultilevel"/>
    <w:tmpl w:val="56BE4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1B7DF8"/>
    <w:multiLevelType w:val="hybridMultilevel"/>
    <w:tmpl w:val="C3842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8404501">
    <w:abstractNumId w:val="33"/>
  </w:num>
  <w:num w:numId="2" w16cid:durableId="542400449">
    <w:abstractNumId w:val="7"/>
  </w:num>
  <w:num w:numId="3" w16cid:durableId="1526016457">
    <w:abstractNumId w:val="10"/>
  </w:num>
  <w:num w:numId="4" w16cid:durableId="2070838424">
    <w:abstractNumId w:val="4"/>
  </w:num>
  <w:num w:numId="5" w16cid:durableId="1575815217">
    <w:abstractNumId w:val="19"/>
  </w:num>
  <w:num w:numId="6" w16cid:durableId="1888837050">
    <w:abstractNumId w:val="30"/>
  </w:num>
  <w:num w:numId="7" w16cid:durableId="1877694440">
    <w:abstractNumId w:val="47"/>
  </w:num>
  <w:num w:numId="8" w16cid:durableId="2100788173">
    <w:abstractNumId w:val="26"/>
  </w:num>
  <w:num w:numId="9" w16cid:durableId="1367216803">
    <w:abstractNumId w:val="16"/>
  </w:num>
  <w:num w:numId="10" w16cid:durableId="225847873">
    <w:abstractNumId w:val="6"/>
  </w:num>
  <w:num w:numId="11" w16cid:durableId="1454058852">
    <w:abstractNumId w:val="0"/>
  </w:num>
  <w:num w:numId="12" w16cid:durableId="1174684585">
    <w:abstractNumId w:val="8"/>
  </w:num>
  <w:num w:numId="13" w16cid:durableId="809250528">
    <w:abstractNumId w:val="21"/>
  </w:num>
  <w:num w:numId="14" w16cid:durableId="793601589">
    <w:abstractNumId w:val="28"/>
  </w:num>
  <w:num w:numId="15" w16cid:durableId="1705980004">
    <w:abstractNumId w:val="46"/>
  </w:num>
  <w:num w:numId="16" w16cid:durableId="1247884814">
    <w:abstractNumId w:val="1"/>
  </w:num>
  <w:num w:numId="17" w16cid:durableId="1777364286">
    <w:abstractNumId w:val="44"/>
  </w:num>
  <w:num w:numId="18" w16cid:durableId="1716467686">
    <w:abstractNumId w:val="15"/>
  </w:num>
  <w:num w:numId="19" w16cid:durableId="144323356">
    <w:abstractNumId w:val="45"/>
  </w:num>
  <w:num w:numId="20" w16cid:durableId="1416240487">
    <w:abstractNumId w:val="13"/>
  </w:num>
  <w:num w:numId="21" w16cid:durableId="1908107172">
    <w:abstractNumId w:val="36"/>
  </w:num>
  <w:num w:numId="22" w16cid:durableId="17388736">
    <w:abstractNumId w:val="32"/>
  </w:num>
  <w:num w:numId="23" w16cid:durableId="1633243090">
    <w:abstractNumId w:val="35"/>
  </w:num>
  <w:num w:numId="24" w16cid:durableId="1346513810">
    <w:abstractNumId w:val="40"/>
  </w:num>
  <w:num w:numId="25" w16cid:durableId="782118679">
    <w:abstractNumId w:val="9"/>
  </w:num>
  <w:num w:numId="26" w16cid:durableId="1021778831">
    <w:abstractNumId w:val="27"/>
  </w:num>
  <w:num w:numId="27" w16cid:durableId="1072504190">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17818721">
    <w:abstractNumId w:val="39"/>
  </w:num>
  <w:num w:numId="29" w16cid:durableId="97387638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83168973">
    <w:abstractNumId w:val="38"/>
  </w:num>
  <w:num w:numId="31" w16cid:durableId="1361861510">
    <w:abstractNumId w:val="22"/>
  </w:num>
  <w:num w:numId="32" w16cid:durableId="1884511591">
    <w:abstractNumId w:val="5"/>
  </w:num>
  <w:num w:numId="33" w16cid:durableId="1930968074">
    <w:abstractNumId w:val="50"/>
  </w:num>
  <w:num w:numId="34" w16cid:durableId="784691158">
    <w:abstractNumId w:val="20"/>
  </w:num>
  <w:num w:numId="35" w16cid:durableId="1369262678">
    <w:abstractNumId w:val="41"/>
  </w:num>
  <w:num w:numId="36" w16cid:durableId="738671054">
    <w:abstractNumId w:val="2"/>
  </w:num>
  <w:num w:numId="37" w16cid:durableId="311108258">
    <w:abstractNumId w:val="34"/>
  </w:num>
  <w:num w:numId="38" w16cid:durableId="521287863">
    <w:abstractNumId w:val="3"/>
  </w:num>
  <w:num w:numId="39" w16cid:durableId="1536503476">
    <w:abstractNumId w:val="43"/>
  </w:num>
  <w:num w:numId="40" w16cid:durableId="429085573">
    <w:abstractNumId w:val="37"/>
  </w:num>
  <w:num w:numId="41" w16cid:durableId="1340961828">
    <w:abstractNumId w:val="31"/>
  </w:num>
  <w:num w:numId="42" w16cid:durableId="1951937583">
    <w:abstractNumId w:val="23"/>
  </w:num>
  <w:num w:numId="43" w16cid:durableId="1087077925">
    <w:abstractNumId w:val="18"/>
  </w:num>
  <w:num w:numId="44" w16cid:durableId="962464705">
    <w:abstractNumId w:val="17"/>
  </w:num>
  <w:num w:numId="45" w16cid:durableId="789710913">
    <w:abstractNumId w:val="29"/>
  </w:num>
  <w:num w:numId="46" w16cid:durableId="278344154">
    <w:abstractNumId w:val="25"/>
  </w:num>
  <w:num w:numId="47" w16cid:durableId="470828993">
    <w:abstractNumId w:val="48"/>
  </w:num>
  <w:num w:numId="48" w16cid:durableId="521207951">
    <w:abstractNumId w:val="14"/>
  </w:num>
  <w:num w:numId="49" w16cid:durableId="1264067600">
    <w:abstractNumId w:val="24"/>
  </w:num>
  <w:num w:numId="50" w16cid:durableId="225919863">
    <w:abstractNumId w:val="42"/>
  </w:num>
  <w:num w:numId="51" w16cid:durableId="1561668323">
    <w:abstractNumId w:val="12"/>
  </w:num>
  <w:num w:numId="52" w16cid:durableId="1406533722">
    <w:abstractNumId w:val="11"/>
  </w:num>
  <w:num w:numId="53" w16cid:durableId="1938712685">
    <w:abstractNumId w:val="4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84134175">
    <w:abstractNumId w:val="49"/>
  </w:num>
  <w:num w:numId="55" w16cid:durableId="23942343">
    <w:abstractNumId w:val="44"/>
  </w:num>
  <w:num w:numId="56" w16cid:durableId="166292112">
    <w:abstractNumId w:val="44"/>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9DF"/>
    <w:rsid w:val="0000268B"/>
    <w:rsid w:val="00003B2B"/>
    <w:rsid w:val="0000417E"/>
    <w:rsid w:val="000055EB"/>
    <w:rsid w:val="00011E6F"/>
    <w:rsid w:val="00015DC9"/>
    <w:rsid w:val="000174F9"/>
    <w:rsid w:val="000204FF"/>
    <w:rsid w:val="0002067D"/>
    <w:rsid w:val="00023D0B"/>
    <w:rsid w:val="00024972"/>
    <w:rsid w:val="000249C2"/>
    <w:rsid w:val="000258F6"/>
    <w:rsid w:val="00027B3E"/>
    <w:rsid w:val="0003179C"/>
    <w:rsid w:val="000334A7"/>
    <w:rsid w:val="0003693E"/>
    <w:rsid w:val="000379A7"/>
    <w:rsid w:val="00040A75"/>
    <w:rsid w:val="00040EB8"/>
    <w:rsid w:val="00042BB0"/>
    <w:rsid w:val="00043606"/>
    <w:rsid w:val="00043990"/>
    <w:rsid w:val="00044CBD"/>
    <w:rsid w:val="000458E3"/>
    <w:rsid w:val="00045D42"/>
    <w:rsid w:val="000508FE"/>
    <w:rsid w:val="000509FE"/>
    <w:rsid w:val="0005255B"/>
    <w:rsid w:val="000537D0"/>
    <w:rsid w:val="00055434"/>
    <w:rsid w:val="0005543A"/>
    <w:rsid w:val="00056E95"/>
    <w:rsid w:val="00057B6D"/>
    <w:rsid w:val="00061A7B"/>
    <w:rsid w:val="00062B6C"/>
    <w:rsid w:val="00063BBF"/>
    <w:rsid w:val="000643B6"/>
    <w:rsid w:val="00073830"/>
    <w:rsid w:val="000742F9"/>
    <w:rsid w:val="000840E4"/>
    <w:rsid w:val="0008415A"/>
    <w:rsid w:val="0008654C"/>
    <w:rsid w:val="00086A54"/>
    <w:rsid w:val="00087B3C"/>
    <w:rsid w:val="000904ED"/>
    <w:rsid w:val="00090D88"/>
    <w:rsid w:val="00093294"/>
    <w:rsid w:val="00097049"/>
    <w:rsid w:val="00097DD4"/>
    <w:rsid w:val="000A27A8"/>
    <w:rsid w:val="000A5291"/>
    <w:rsid w:val="000A6AB8"/>
    <w:rsid w:val="000A6AE7"/>
    <w:rsid w:val="000A7286"/>
    <w:rsid w:val="000A79D4"/>
    <w:rsid w:val="000B1A77"/>
    <w:rsid w:val="000B2CD6"/>
    <w:rsid w:val="000B39DC"/>
    <w:rsid w:val="000B45A4"/>
    <w:rsid w:val="000B4964"/>
    <w:rsid w:val="000B5B63"/>
    <w:rsid w:val="000C20BE"/>
    <w:rsid w:val="000C216C"/>
    <w:rsid w:val="000C3C4C"/>
    <w:rsid w:val="000C692B"/>
    <w:rsid w:val="000C711B"/>
    <w:rsid w:val="000C7F9A"/>
    <w:rsid w:val="000D1814"/>
    <w:rsid w:val="000D3E50"/>
    <w:rsid w:val="000D4009"/>
    <w:rsid w:val="000D48BC"/>
    <w:rsid w:val="000D4EDD"/>
    <w:rsid w:val="000D6693"/>
    <w:rsid w:val="000D67E2"/>
    <w:rsid w:val="000D7C1A"/>
    <w:rsid w:val="000D7C30"/>
    <w:rsid w:val="000E2CE9"/>
    <w:rsid w:val="000E3954"/>
    <w:rsid w:val="000E3E52"/>
    <w:rsid w:val="000E65F7"/>
    <w:rsid w:val="000F0F9F"/>
    <w:rsid w:val="000F3F43"/>
    <w:rsid w:val="000F4903"/>
    <w:rsid w:val="001010B3"/>
    <w:rsid w:val="00101BC0"/>
    <w:rsid w:val="001053A8"/>
    <w:rsid w:val="001070FB"/>
    <w:rsid w:val="00110CAF"/>
    <w:rsid w:val="00111FEE"/>
    <w:rsid w:val="001124BB"/>
    <w:rsid w:val="00113D5B"/>
    <w:rsid w:val="00113EBE"/>
    <w:rsid w:val="00113EFD"/>
    <w:rsid w:val="00113F8F"/>
    <w:rsid w:val="00115DA6"/>
    <w:rsid w:val="0011602B"/>
    <w:rsid w:val="001205DE"/>
    <w:rsid w:val="00126CB0"/>
    <w:rsid w:val="00131322"/>
    <w:rsid w:val="001325CB"/>
    <w:rsid w:val="00133361"/>
    <w:rsid w:val="00133979"/>
    <w:rsid w:val="00133BAC"/>
    <w:rsid w:val="001349DB"/>
    <w:rsid w:val="00136885"/>
    <w:rsid w:val="00136E58"/>
    <w:rsid w:val="001421ED"/>
    <w:rsid w:val="00142D18"/>
    <w:rsid w:val="001436FB"/>
    <w:rsid w:val="001456D2"/>
    <w:rsid w:val="0014661B"/>
    <w:rsid w:val="001503DF"/>
    <w:rsid w:val="00151DF2"/>
    <w:rsid w:val="00152270"/>
    <w:rsid w:val="00156525"/>
    <w:rsid w:val="001571EB"/>
    <w:rsid w:val="00161325"/>
    <w:rsid w:val="00163937"/>
    <w:rsid w:val="00164638"/>
    <w:rsid w:val="00164C50"/>
    <w:rsid w:val="0017295E"/>
    <w:rsid w:val="0017298B"/>
    <w:rsid w:val="00172C68"/>
    <w:rsid w:val="00172CA1"/>
    <w:rsid w:val="00173189"/>
    <w:rsid w:val="00175225"/>
    <w:rsid w:val="00177F23"/>
    <w:rsid w:val="00180C11"/>
    <w:rsid w:val="00182217"/>
    <w:rsid w:val="001836BE"/>
    <w:rsid w:val="00183977"/>
    <w:rsid w:val="00183B4C"/>
    <w:rsid w:val="001862D3"/>
    <w:rsid w:val="00186B9F"/>
    <w:rsid w:val="00186DD1"/>
    <w:rsid w:val="00186DF0"/>
    <w:rsid w:val="001875B1"/>
    <w:rsid w:val="00190A4B"/>
    <w:rsid w:val="00192610"/>
    <w:rsid w:val="001A7ECA"/>
    <w:rsid w:val="001B4501"/>
    <w:rsid w:val="001B62C6"/>
    <w:rsid w:val="001C23E8"/>
    <w:rsid w:val="001C27A6"/>
    <w:rsid w:val="001C31CD"/>
    <w:rsid w:val="001C489E"/>
    <w:rsid w:val="001D126D"/>
    <w:rsid w:val="001D4A3E"/>
    <w:rsid w:val="001D4DCF"/>
    <w:rsid w:val="001D7116"/>
    <w:rsid w:val="001E0F67"/>
    <w:rsid w:val="001E3FFD"/>
    <w:rsid w:val="001E416D"/>
    <w:rsid w:val="001E5F94"/>
    <w:rsid w:val="001E5FF6"/>
    <w:rsid w:val="001F4A87"/>
    <w:rsid w:val="001F7DAA"/>
    <w:rsid w:val="00201337"/>
    <w:rsid w:val="002022EA"/>
    <w:rsid w:val="00202B43"/>
    <w:rsid w:val="00202CD2"/>
    <w:rsid w:val="00203FE9"/>
    <w:rsid w:val="00205B17"/>
    <w:rsid w:val="00205D9B"/>
    <w:rsid w:val="00206DFF"/>
    <w:rsid w:val="00210D97"/>
    <w:rsid w:val="002171A3"/>
    <w:rsid w:val="002204DA"/>
    <w:rsid w:val="00221FC6"/>
    <w:rsid w:val="002223CA"/>
    <w:rsid w:val="0022371A"/>
    <w:rsid w:val="002345A6"/>
    <w:rsid w:val="00236563"/>
    <w:rsid w:val="00236710"/>
    <w:rsid w:val="00237A39"/>
    <w:rsid w:val="00237F06"/>
    <w:rsid w:val="00242A4D"/>
    <w:rsid w:val="00242E9E"/>
    <w:rsid w:val="00250B84"/>
    <w:rsid w:val="0025141E"/>
    <w:rsid w:val="00251FAD"/>
    <w:rsid w:val="002520AD"/>
    <w:rsid w:val="002538D6"/>
    <w:rsid w:val="00254321"/>
    <w:rsid w:val="00255E00"/>
    <w:rsid w:val="00257DF8"/>
    <w:rsid w:val="00257E4A"/>
    <w:rsid w:val="00260E99"/>
    <w:rsid w:val="0026107C"/>
    <w:rsid w:val="00265E6B"/>
    <w:rsid w:val="002660E9"/>
    <w:rsid w:val="002664B9"/>
    <w:rsid w:val="0027175D"/>
    <w:rsid w:val="002726D3"/>
    <w:rsid w:val="00274642"/>
    <w:rsid w:val="00274ADD"/>
    <w:rsid w:val="0027635A"/>
    <w:rsid w:val="002777CE"/>
    <w:rsid w:val="002800FF"/>
    <w:rsid w:val="002804E2"/>
    <w:rsid w:val="00280DE0"/>
    <w:rsid w:val="00282E77"/>
    <w:rsid w:val="00283723"/>
    <w:rsid w:val="0028663A"/>
    <w:rsid w:val="002868C1"/>
    <w:rsid w:val="00287CE1"/>
    <w:rsid w:val="00290353"/>
    <w:rsid w:val="00291A25"/>
    <w:rsid w:val="00292085"/>
    <w:rsid w:val="002949EA"/>
    <w:rsid w:val="002974BA"/>
    <w:rsid w:val="002A12B3"/>
    <w:rsid w:val="002A2949"/>
    <w:rsid w:val="002A29D4"/>
    <w:rsid w:val="002A2A2C"/>
    <w:rsid w:val="002A390F"/>
    <w:rsid w:val="002A5EA8"/>
    <w:rsid w:val="002B376C"/>
    <w:rsid w:val="002B4DD4"/>
    <w:rsid w:val="002B5312"/>
    <w:rsid w:val="002B598C"/>
    <w:rsid w:val="002C3699"/>
    <w:rsid w:val="002C5134"/>
    <w:rsid w:val="002C7B21"/>
    <w:rsid w:val="002D213E"/>
    <w:rsid w:val="002D261F"/>
    <w:rsid w:val="002D33AC"/>
    <w:rsid w:val="002D4BA6"/>
    <w:rsid w:val="002D4BC6"/>
    <w:rsid w:val="002D52D4"/>
    <w:rsid w:val="002D737D"/>
    <w:rsid w:val="002D76BB"/>
    <w:rsid w:val="002D78A0"/>
    <w:rsid w:val="002E014B"/>
    <w:rsid w:val="002E22F4"/>
    <w:rsid w:val="002E3051"/>
    <w:rsid w:val="002E4993"/>
    <w:rsid w:val="002E536D"/>
    <w:rsid w:val="002E5BAC"/>
    <w:rsid w:val="002E6316"/>
    <w:rsid w:val="002E6C86"/>
    <w:rsid w:val="002E7635"/>
    <w:rsid w:val="002E7B79"/>
    <w:rsid w:val="002F11E5"/>
    <w:rsid w:val="002F17A7"/>
    <w:rsid w:val="002F265A"/>
    <w:rsid w:val="002F2860"/>
    <w:rsid w:val="002F3536"/>
    <w:rsid w:val="002F4938"/>
    <w:rsid w:val="002F6E2D"/>
    <w:rsid w:val="003028AF"/>
    <w:rsid w:val="00305EFE"/>
    <w:rsid w:val="00311010"/>
    <w:rsid w:val="0031149C"/>
    <w:rsid w:val="00313D85"/>
    <w:rsid w:val="00313FCF"/>
    <w:rsid w:val="0031400E"/>
    <w:rsid w:val="00315CE3"/>
    <w:rsid w:val="00320639"/>
    <w:rsid w:val="00321CB7"/>
    <w:rsid w:val="00321D25"/>
    <w:rsid w:val="00323A6C"/>
    <w:rsid w:val="00324BEC"/>
    <w:rsid w:val="003251FE"/>
    <w:rsid w:val="003264CF"/>
    <w:rsid w:val="003274DB"/>
    <w:rsid w:val="00327FBF"/>
    <w:rsid w:val="00333B02"/>
    <w:rsid w:val="00334A79"/>
    <w:rsid w:val="00337233"/>
    <w:rsid w:val="00341085"/>
    <w:rsid w:val="00343A12"/>
    <w:rsid w:val="003441B4"/>
    <w:rsid w:val="0034749F"/>
    <w:rsid w:val="0035610E"/>
    <w:rsid w:val="0036382D"/>
    <w:rsid w:val="0036478B"/>
    <w:rsid w:val="0036479B"/>
    <w:rsid w:val="003657C1"/>
    <w:rsid w:val="00367616"/>
    <w:rsid w:val="00374F3A"/>
    <w:rsid w:val="00380350"/>
    <w:rsid w:val="00380B4E"/>
    <w:rsid w:val="003816E4"/>
    <w:rsid w:val="00383EE9"/>
    <w:rsid w:val="003840BF"/>
    <w:rsid w:val="0038528A"/>
    <w:rsid w:val="0038629E"/>
    <w:rsid w:val="00386971"/>
    <w:rsid w:val="00386EBE"/>
    <w:rsid w:val="003934D5"/>
    <w:rsid w:val="003943E2"/>
    <w:rsid w:val="00395E0F"/>
    <w:rsid w:val="00395E7E"/>
    <w:rsid w:val="003976E3"/>
    <w:rsid w:val="00397E9D"/>
    <w:rsid w:val="003A1146"/>
    <w:rsid w:val="003A317B"/>
    <w:rsid w:val="003A368B"/>
    <w:rsid w:val="003A6E14"/>
    <w:rsid w:val="003A7759"/>
    <w:rsid w:val="003A7E72"/>
    <w:rsid w:val="003B03EA"/>
    <w:rsid w:val="003B10F9"/>
    <w:rsid w:val="003B629F"/>
    <w:rsid w:val="003B6A28"/>
    <w:rsid w:val="003B6D38"/>
    <w:rsid w:val="003B7AA8"/>
    <w:rsid w:val="003C0C06"/>
    <w:rsid w:val="003C4F14"/>
    <w:rsid w:val="003C58A4"/>
    <w:rsid w:val="003C796D"/>
    <w:rsid w:val="003C7C34"/>
    <w:rsid w:val="003D0A80"/>
    <w:rsid w:val="003D0F37"/>
    <w:rsid w:val="003D360D"/>
    <w:rsid w:val="003D381A"/>
    <w:rsid w:val="003D5052"/>
    <w:rsid w:val="003D5150"/>
    <w:rsid w:val="003E1814"/>
    <w:rsid w:val="003E29F6"/>
    <w:rsid w:val="003E3151"/>
    <w:rsid w:val="003E5DE5"/>
    <w:rsid w:val="003E60FD"/>
    <w:rsid w:val="003E7C93"/>
    <w:rsid w:val="003F191B"/>
    <w:rsid w:val="003F1C3A"/>
    <w:rsid w:val="003F1ECC"/>
    <w:rsid w:val="003F315E"/>
    <w:rsid w:val="003F41AD"/>
    <w:rsid w:val="003F4B7B"/>
    <w:rsid w:val="003F5176"/>
    <w:rsid w:val="003F58F1"/>
    <w:rsid w:val="003F5E45"/>
    <w:rsid w:val="00400B0F"/>
    <w:rsid w:val="00402F96"/>
    <w:rsid w:val="00405818"/>
    <w:rsid w:val="00406A39"/>
    <w:rsid w:val="00407DCD"/>
    <w:rsid w:val="00416DAA"/>
    <w:rsid w:val="00422858"/>
    <w:rsid w:val="00422F42"/>
    <w:rsid w:val="004242EC"/>
    <w:rsid w:val="00424D2F"/>
    <w:rsid w:val="0042518D"/>
    <w:rsid w:val="00425C6B"/>
    <w:rsid w:val="0042639D"/>
    <w:rsid w:val="004308FD"/>
    <w:rsid w:val="00432424"/>
    <w:rsid w:val="00434423"/>
    <w:rsid w:val="00434B0F"/>
    <w:rsid w:val="00441393"/>
    <w:rsid w:val="00442BDC"/>
    <w:rsid w:val="00443EBE"/>
    <w:rsid w:val="00446930"/>
    <w:rsid w:val="004476BA"/>
    <w:rsid w:val="00447CF0"/>
    <w:rsid w:val="0045088E"/>
    <w:rsid w:val="0045225D"/>
    <w:rsid w:val="00453EF3"/>
    <w:rsid w:val="004552A7"/>
    <w:rsid w:val="00455572"/>
    <w:rsid w:val="004569C1"/>
    <w:rsid w:val="00456F10"/>
    <w:rsid w:val="00465491"/>
    <w:rsid w:val="004663AC"/>
    <w:rsid w:val="00474BCD"/>
    <w:rsid w:val="00480D65"/>
    <w:rsid w:val="0048327E"/>
    <w:rsid w:val="0048337F"/>
    <w:rsid w:val="00483838"/>
    <w:rsid w:val="0048386D"/>
    <w:rsid w:val="00483E2C"/>
    <w:rsid w:val="004844A1"/>
    <w:rsid w:val="00486C2D"/>
    <w:rsid w:val="00486C67"/>
    <w:rsid w:val="00490CC5"/>
    <w:rsid w:val="00492A8D"/>
    <w:rsid w:val="00492D76"/>
    <w:rsid w:val="00493862"/>
    <w:rsid w:val="00496F6D"/>
    <w:rsid w:val="004971A2"/>
    <w:rsid w:val="0049772B"/>
    <w:rsid w:val="00497F06"/>
    <w:rsid w:val="004A062D"/>
    <w:rsid w:val="004A0764"/>
    <w:rsid w:val="004A1132"/>
    <w:rsid w:val="004A1C5B"/>
    <w:rsid w:val="004A76D9"/>
    <w:rsid w:val="004B2DCF"/>
    <w:rsid w:val="004B414D"/>
    <w:rsid w:val="004B4F58"/>
    <w:rsid w:val="004B616D"/>
    <w:rsid w:val="004C2AB3"/>
    <w:rsid w:val="004C3D10"/>
    <w:rsid w:val="004C65F3"/>
    <w:rsid w:val="004C7727"/>
    <w:rsid w:val="004D021B"/>
    <w:rsid w:val="004D0799"/>
    <w:rsid w:val="004D15F1"/>
    <w:rsid w:val="004D25EA"/>
    <w:rsid w:val="004D346E"/>
    <w:rsid w:val="004D4979"/>
    <w:rsid w:val="004E0079"/>
    <w:rsid w:val="004E1305"/>
    <w:rsid w:val="004E1D57"/>
    <w:rsid w:val="004E2F16"/>
    <w:rsid w:val="004E34F4"/>
    <w:rsid w:val="004F0DA4"/>
    <w:rsid w:val="004F1BEB"/>
    <w:rsid w:val="004F3244"/>
    <w:rsid w:val="004F3322"/>
    <w:rsid w:val="004F3731"/>
    <w:rsid w:val="004F489C"/>
    <w:rsid w:val="004F491B"/>
    <w:rsid w:val="004F6E61"/>
    <w:rsid w:val="004F7696"/>
    <w:rsid w:val="004F7C1C"/>
    <w:rsid w:val="004F7DA5"/>
    <w:rsid w:val="00503044"/>
    <w:rsid w:val="00504E36"/>
    <w:rsid w:val="005053FB"/>
    <w:rsid w:val="00505CC1"/>
    <w:rsid w:val="0050630C"/>
    <w:rsid w:val="00511918"/>
    <w:rsid w:val="00512AD4"/>
    <w:rsid w:val="00513460"/>
    <w:rsid w:val="00513ACD"/>
    <w:rsid w:val="00514C7F"/>
    <w:rsid w:val="00516C78"/>
    <w:rsid w:val="0051744E"/>
    <w:rsid w:val="00522E49"/>
    <w:rsid w:val="00523666"/>
    <w:rsid w:val="00524518"/>
    <w:rsid w:val="00526234"/>
    <w:rsid w:val="005269D6"/>
    <w:rsid w:val="00532A79"/>
    <w:rsid w:val="00534776"/>
    <w:rsid w:val="00537E4B"/>
    <w:rsid w:val="00543C40"/>
    <w:rsid w:val="0055259A"/>
    <w:rsid w:val="00553B81"/>
    <w:rsid w:val="00553BC7"/>
    <w:rsid w:val="00557434"/>
    <w:rsid w:val="005578E3"/>
    <w:rsid w:val="00562CBC"/>
    <w:rsid w:val="00566481"/>
    <w:rsid w:val="0056749B"/>
    <w:rsid w:val="005707E8"/>
    <w:rsid w:val="00574318"/>
    <w:rsid w:val="005751DD"/>
    <w:rsid w:val="005766A9"/>
    <w:rsid w:val="005773CC"/>
    <w:rsid w:val="00580610"/>
    <w:rsid w:val="00580763"/>
    <w:rsid w:val="00581508"/>
    <w:rsid w:val="00584794"/>
    <w:rsid w:val="005851ED"/>
    <w:rsid w:val="00585A7C"/>
    <w:rsid w:val="005867CD"/>
    <w:rsid w:val="00587573"/>
    <w:rsid w:val="00594A46"/>
    <w:rsid w:val="00595415"/>
    <w:rsid w:val="00597652"/>
    <w:rsid w:val="005A080B"/>
    <w:rsid w:val="005B10EB"/>
    <w:rsid w:val="005B12A5"/>
    <w:rsid w:val="005B2163"/>
    <w:rsid w:val="005B2A64"/>
    <w:rsid w:val="005B75AA"/>
    <w:rsid w:val="005C001C"/>
    <w:rsid w:val="005C161A"/>
    <w:rsid w:val="005C1BCB"/>
    <w:rsid w:val="005C2312"/>
    <w:rsid w:val="005C299E"/>
    <w:rsid w:val="005C4735"/>
    <w:rsid w:val="005C5C63"/>
    <w:rsid w:val="005C6E34"/>
    <w:rsid w:val="005C6FE2"/>
    <w:rsid w:val="005C71FF"/>
    <w:rsid w:val="005C7889"/>
    <w:rsid w:val="005C7B2C"/>
    <w:rsid w:val="005D16C2"/>
    <w:rsid w:val="005D304B"/>
    <w:rsid w:val="005D426B"/>
    <w:rsid w:val="005D4D12"/>
    <w:rsid w:val="005D54BB"/>
    <w:rsid w:val="005D6E5D"/>
    <w:rsid w:val="005E11D8"/>
    <w:rsid w:val="005E1243"/>
    <w:rsid w:val="005E2F26"/>
    <w:rsid w:val="005E3989"/>
    <w:rsid w:val="005E4659"/>
    <w:rsid w:val="005E489D"/>
    <w:rsid w:val="005E4C30"/>
    <w:rsid w:val="005E6557"/>
    <w:rsid w:val="005F1386"/>
    <w:rsid w:val="005F17C2"/>
    <w:rsid w:val="005F1E82"/>
    <w:rsid w:val="005F3D69"/>
    <w:rsid w:val="005F4308"/>
    <w:rsid w:val="0060151A"/>
    <w:rsid w:val="006039FF"/>
    <w:rsid w:val="00610713"/>
    <w:rsid w:val="00612468"/>
    <w:rsid w:val="006127AC"/>
    <w:rsid w:val="006134D0"/>
    <w:rsid w:val="006149C1"/>
    <w:rsid w:val="006165CE"/>
    <w:rsid w:val="00616A6A"/>
    <w:rsid w:val="00617C06"/>
    <w:rsid w:val="00617F1B"/>
    <w:rsid w:val="00620D17"/>
    <w:rsid w:val="006220C8"/>
    <w:rsid w:val="00622E66"/>
    <w:rsid w:val="00623D8F"/>
    <w:rsid w:val="00632CE6"/>
    <w:rsid w:val="00634A78"/>
    <w:rsid w:val="00635089"/>
    <w:rsid w:val="00635A39"/>
    <w:rsid w:val="00635CED"/>
    <w:rsid w:val="0064010A"/>
    <w:rsid w:val="00641356"/>
    <w:rsid w:val="00642025"/>
    <w:rsid w:val="00642D30"/>
    <w:rsid w:val="006500D0"/>
    <w:rsid w:val="0065107F"/>
    <w:rsid w:val="00651526"/>
    <w:rsid w:val="00652D81"/>
    <w:rsid w:val="00655DB3"/>
    <w:rsid w:val="006608F3"/>
    <w:rsid w:val="00661411"/>
    <w:rsid w:val="00664BF5"/>
    <w:rsid w:val="00664D5B"/>
    <w:rsid w:val="00666061"/>
    <w:rsid w:val="00667424"/>
    <w:rsid w:val="00667792"/>
    <w:rsid w:val="00670DAD"/>
    <w:rsid w:val="00670F81"/>
    <w:rsid w:val="00671677"/>
    <w:rsid w:val="00672029"/>
    <w:rsid w:val="00672610"/>
    <w:rsid w:val="00674DCF"/>
    <w:rsid w:val="006750F2"/>
    <w:rsid w:val="0067573C"/>
    <w:rsid w:val="00681C7B"/>
    <w:rsid w:val="0068553C"/>
    <w:rsid w:val="00685749"/>
    <w:rsid w:val="00685F34"/>
    <w:rsid w:val="0068785F"/>
    <w:rsid w:val="006915B2"/>
    <w:rsid w:val="00695D14"/>
    <w:rsid w:val="00695F97"/>
    <w:rsid w:val="006971EE"/>
    <w:rsid w:val="006975A8"/>
    <w:rsid w:val="00697834"/>
    <w:rsid w:val="006A0FC3"/>
    <w:rsid w:val="006A1AD8"/>
    <w:rsid w:val="006A22BD"/>
    <w:rsid w:val="006A29FC"/>
    <w:rsid w:val="006A2EC5"/>
    <w:rsid w:val="006A2EDF"/>
    <w:rsid w:val="006A3F04"/>
    <w:rsid w:val="006A7CCA"/>
    <w:rsid w:val="006B0203"/>
    <w:rsid w:val="006B0473"/>
    <w:rsid w:val="006B184D"/>
    <w:rsid w:val="006B266B"/>
    <w:rsid w:val="006B2961"/>
    <w:rsid w:val="006C44CF"/>
    <w:rsid w:val="006C45C5"/>
    <w:rsid w:val="006C5704"/>
    <w:rsid w:val="006D1E31"/>
    <w:rsid w:val="006D355B"/>
    <w:rsid w:val="006D3D4E"/>
    <w:rsid w:val="006E0818"/>
    <w:rsid w:val="006E0DBF"/>
    <w:rsid w:val="006E0E7D"/>
    <w:rsid w:val="006E130C"/>
    <w:rsid w:val="006E2164"/>
    <w:rsid w:val="006E3B09"/>
    <w:rsid w:val="006E493F"/>
    <w:rsid w:val="006F032D"/>
    <w:rsid w:val="006F0854"/>
    <w:rsid w:val="006F1C14"/>
    <w:rsid w:val="006F2A16"/>
    <w:rsid w:val="006F371F"/>
    <w:rsid w:val="006F408A"/>
    <w:rsid w:val="00700241"/>
    <w:rsid w:val="00700B60"/>
    <w:rsid w:val="0070239E"/>
    <w:rsid w:val="007045B8"/>
    <w:rsid w:val="007058D2"/>
    <w:rsid w:val="007067FC"/>
    <w:rsid w:val="007104DB"/>
    <w:rsid w:val="007110FE"/>
    <w:rsid w:val="00714507"/>
    <w:rsid w:val="007153A4"/>
    <w:rsid w:val="007167A1"/>
    <w:rsid w:val="007247D6"/>
    <w:rsid w:val="0072737A"/>
    <w:rsid w:val="007318A6"/>
    <w:rsid w:val="00731DEE"/>
    <w:rsid w:val="00732315"/>
    <w:rsid w:val="007342FE"/>
    <w:rsid w:val="007348B3"/>
    <w:rsid w:val="00735BCE"/>
    <w:rsid w:val="00740623"/>
    <w:rsid w:val="007431E9"/>
    <w:rsid w:val="00743AB0"/>
    <w:rsid w:val="00745850"/>
    <w:rsid w:val="0074704E"/>
    <w:rsid w:val="007502E5"/>
    <w:rsid w:val="00750AF1"/>
    <w:rsid w:val="00751118"/>
    <w:rsid w:val="00751442"/>
    <w:rsid w:val="007519FD"/>
    <w:rsid w:val="0075390D"/>
    <w:rsid w:val="0075406D"/>
    <w:rsid w:val="007542FF"/>
    <w:rsid w:val="00754B93"/>
    <w:rsid w:val="007560C3"/>
    <w:rsid w:val="00756B28"/>
    <w:rsid w:val="0076035F"/>
    <w:rsid w:val="007605DF"/>
    <w:rsid w:val="007628B9"/>
    <w:rsid w:val="00767BB7"/>
    <w:rsid w:val="00767CE0"/>
    <w:rsid w:val="007715E8"/>
    <w:rsid w:val="007734C8"/>
    <w:rsid w:val="00773F7D"/>
    <w:rsid w:val="00775A6B"/>
    <w:rsid w:val="00776004"/>
    <w:rsid w:val="007761CE"/>
    <w:rsid w:val="0077648D"/>
    <w:rsid w:val="00777732"/>
    <w:rsid w:val="00777CAD"/>
    <w:rsid w:val="0078486B"/>
    <w:rsid w:val="00785A39"/>
    <w:rsid w:val="0078779F"/>
    <w:rsid w:val="00787D8A"/>
    <w:rsid w:val="00790277"/>
    <w:rsid w:val="00791A49"/>
    <w:rsid w:val="00791EBC"/>
    <w:rsid w:val="00793577"/>
    <w:rsid w:val="00793B2E"/>
    <w:rsid w:val="007A0683"/>
    <w:rsid w:val="007A446A"/>
    <w:rsid w:val="007A4D7D"/>
    <w:rsid w:val="007A5A8A"/>
    <w:rsid w:val="007A6398"/>
    <w:rsid w:val="007A6476"/>
    <w:rsid w:val="007B0AFA"/>
    <w:rsid w:val="007B28FB"/>
    <w:rsid w:val="007B29A6"/>
    <w:rsid w:val="007B6A93"/>
    <w:rsid w:val="007B786D"/>
    <w:rsid w:val="007B7FEC"/>
    <w:rsid w:val="007C3798"/>
    <w:rsid w:val="007D2107"/>
    <w:rsid w:val="007D3936"/>
    <w:rsid w:val="007D5895"/>
    <w:rsid w:val="007D674E"/>
    <w:rsid w:val="007D747F"/>
    <w:rsid w:val="007D77AB"/>
    <w:rsid w:val="007E0E08"/>
    <w:rsid w:val="007E30DF"/>
    <w:rsid w:val="007E423B"/>
    <w:rsid w:val="007E75B7"/>
    <w:rsid w:val="007F7544"/>
    <w:rsid w:val="00800995"/>
    <w:rsid w:val="00800A65"/>
    <w:rsid w:val="00800F8D"/>
    <w:rsid w:val="00806501"/>
    <w:rsid w:val="00806C10"/>
    <w:rsid w:val="0081137D"/>
    <w:rsid w:val="0081294C"/>
    <w:rsid w:val="00815D25"/>
    <w:rsid w:val="00815E10"/>
    <w:rsid w:val="00822E5B"/>
    <w:rsid w:val="00823625"/>
    <w:rsid w:val="00824143"/>
    <w:rsid w:val="00825F96"/>
    <w:rsid w:val="008263B3"/>
    <w:rsid w:val="00830114"/>
    <w:rsid w:val="00830A76"/>
    <w:rsid w:val="00831A15"/>
    <w:rsid w:val="008326B2"/>
    <w:rsid w:val="008360F0"/>
    <w:rsid w:val="00836851"/>
    <w:rsid w:val="00841A5F"/>
    <w:rsid w:val="0084351E"/>
    <w:rsid w:val="008437EB"/>
    <w:rsid w:val="00845C35"/>
    <w:rsid w:val="00846504"/>
    <w:rsid w:val="00846831"/>
    <w:rsid w:val="0084683E"/>
    <w:rsid w:val="00851FFA"/>
    <w:rsid w:val="00852CF5"/>
    <w:rsid w:val="008533FB"/>
    <w:rsid w:val="00854274"/>
    <w:rsid w:val="008546FC"/>
    <w:rsid w:val="008603B5"/>
    <w:rsid w:val="0086352D"/>
    <w:rsid w:val="00863BFC"/>
    <w:rsid w:val="00864E45"/>
    <w:rsid w:val="00865532"/>
    <w:rsid w:val="00865F73"/>
    <w:rsid w:val="008729A0"/>
    <w:rsid w:val="008737D3"/>
    <w:rsid w:val="008747E0"/>
    <w:rsid w:val="00876841"/>
    <w:rsid w:val="00876D42"/>
    <w:rsid w:val="00880457"/>
    <w:rsid w:val="00880471"/>
    <w:rsid w:val="0088094B"/>
    <w:rsid w:val="008818CE"/>
    <w:rsid w:val="008827A8"/>
    <w:rsid w:val="00882B3C"/>
    <w:rsid w:val="00882ED9"/>
    <w:rsid w:val="00883AE3"/>
    <w:rsid w:val="0088489E"/>
    <w:rsid w:val="00884DDC"/>
    <w:rsid w:val="008867AC"/>
    <w:rsid w:val="00887CEB"/>
    <w:rsid w:val="00890D50"/>
    <w:rsid w:val="00893F2B"/>
    <w:rsid w:val="00894303"/>
    <w:rsid w:val="008972C3"/>
    <w:rsid w:val="00897554"/>
    <w:rsid w:val="008A0BB2"/>
    <w:rsid w:val="008A0F75"/>
    <w:rsid w:val="008A3B43"/>
    <w:rsid w:val="008A513E"/>
    <w:rsid w:val="008A5929"/>
    <w:rsid w:val="008A6F39"/>
    <w:rsid w:val="008B335D"/>
    <w:rsid w:val="008C0DD3"/>
    <w:rsid w:val="008C336B"/>
    <w:rsid w:val="008C33B5"/>
    <w:rsid w:val="008C4757"/>
    <w:rsid w:val="008C7626"/>
    <w:rsid w:val="008D1B79"/>
    <w:rsid w:val="008D2314"/>
    <w:rsid w:val="008D5347"/>
    <w:rsid w:val="008D6A06"/>
    <w:rsid w:val="008D7486"/>
    <w:rsid w:val="008E1BB7"/>
    <w:rsid w:val="008E1F69"/>
    <w:rsid w:val="008E38E9"/>
    <w:rsid w:val="008E4350"/>
    <w:rsid w:val="008E513C"/>
    <w:rsid w:val="008E54F8"/>
    <w:rsid w:val="008E5E93"/>
    <w:rsid w:val="008E649C"/>
    <w:rsid w:val="008F26BD"/>
    <w:rsid w:val="008F3638"/>
    <w:rsid w:val="008F366B"/>
    <w:rsid w:val="008F5004"/>
    <w:rsid w:val="008F57D8"/>
    <w:rsid w:val="008F7E9E"/>
    <w:rsid w:val="00902834"/>
    <w:rsid w:val="00902BC6"/>
    <w:rsid w:val="00902D24"/>
    <w:rsid w:val="00903456"/>
    <w:rsid w:val="00906428"/>
    <w:rsid w:val="00906CB2"/>
    <w:rsid w:val="009121B4"/>
    <w:rsid w:val="00913B44"/>
    <w:rsid w:val="00914E26"/>
    <w:rsid w:val="0091590F"/>
    <w:rsid w:val="009163BF"/>
    <w:rsid w:val="00916A71"/>
    <w:rsid w:val="00921054"/>
    <w:rsid w:val="009249A2"/>
    <w:rsid w:val="00924ABF"/>
    <w:rsid w:val="0092540C"/>
    <w:rsid w:val="00925E0F"/>
    <w:rsid w:val="00926E83"/>
    <w:rsid w:val="00927972"/>
    <w:rsid w:val="00931A57"/>
    <w:rsid w:val="00933E7A"/>
    <w:rsid w:val="00936254"/>
    <w:rsid w:val="00936EDE"/>
    <w:rsid w:val="009414E6"/>
    <w:rsid w:val="009426C8"/>
    <w:rsid w:val="00942EA8"/>
    <w:rsid w:val="00945410"/>
    <w:rsid w:val="0094549B"/>
    <w:rsid w:val="00945B52"/>
    <w:rsid w:val="009528D9"/>
    <w:rsid w:val="009536D4"/>
    <w:rsid w:val="00953AB1"/>
    <w:rsid w:val="009542D1"/>
    <w:rsid w:val="00956D96"/>
    <w:rsid w:val="00956E46"/>
    <w:rsid w:val="00964C69"/>
    <w:rsid w:val="009673A4"/>
    <w:rsid w:val="00971591"/>
    <w:rsid w:val="00974564"/>
    <w:rsid w:val="00974BC7"/>
    <w:rsid w:val="00974E99"/>
    <w:rsid w:val="009764FA"/>
    <w:rsid w:val="00976522"/>
    <w:rsid w:val="009773B0"/>
    <w:rsid w:val="0097755D"/>
    <w:rsid w:val="00980192"/>
    <w:rsid w:val="00980493"/>
    <w:rsid w:val="00980ED6"/>
    <w:rsid w:val="0098220E"/>
    <w:rsid w:val="00983840"/>
    <w:rsid w:val="009862C5"/>
    <w:rsid w:val="009865F4"/>
    <w:rsid w:val="00987615"/>
    <w:rsid w:val="00987F11"/>
    <w:rsid w:val="00991AC5"/>
    <w:rsid w:val="00992ED6"/>
    <w:rsid w:val="009949D3"/>
    <w:rsid w:val="00994D97"/>
    <w:rsid w:val="009974B6"/>
    <w:rsid w:val="009A1FCD"/>
    <w:rsid w:val="009A3DED"/>
    <w:rsid w:val="009A5E86"/>
    <w:rsid w:val="009B15A2"/>
    <w:rsid w:val="009B785E"/>
    <w:rsid w:val="009C25D3"/>
    <w:rsid w:val="009C26F8"/>
    <w:rsid w:val="009C28D5"/>
    <w:rsid w:val="009C3995"/>
    <w:rsid w:val="009C4B5A"/>
    <w:rsid w:val="009C4EF8"/>
    <w:rsid w:val="009C609E"/>
    <w:rsid w:val="009C61B2"/>
    <w:rsid w:val="009C7198"/>
    <w:rsid w:val="009C73CB"/>
    <w:rsid w:val="009D1A22"/>
    <w:rsid w:val="009D1CBE"/>
    <w:rsid w:val="009D512D"/>
    <w:rsid w:val="009D6D6A"/>
    <w:rsid w:val="009D7F8F"/>
    <w:rsid w:val="009E0EBB"/>
    <w:rsid w:val="009E16EC"/>
    <w:rsid w:val="009E1900"/>
    <w:rsid w:val="009E3306"/>
    <w:rsid w:val="009E472A"/>
    <w:rsid w:val="009E4A4D"/>
    <w:rsid w:val="009E68E3"/>
    <w:rsid w:val="009F081F"/>
    <w:rsid w:val="009F1AD1"/>
    <w:rsid w:val="009F7216"/>
    <w:rsid w:val="00A000C1"/>
    <w:rsid w:val="00A020D9"/>
    <w:rsid w:val="00A03913"/>
    <w:rsid w:val="00A047D2"/>
    <w:rsid w:val="00A06209"/>
    <w:rsid w:val="00A06458"/>
    <w:rsid w:val="00A138C4"/>
    <w:rsid w:val="00A13E56"/>
    <w:rsid w:val="00A211E5"/>
    <w:rsid w:val="00A247FF"/>
    <w:rsid w:val="00A24838"/>
    <w:rsid w:val="00A24A6F"/>
    <w:rsid w:val="00A300E7"/>
    <w:rsid w:val="00A301D1"/>
    <w:rsid w:val="00A332B5"/>
    <w:rsid w:val="00A34D1C"/>
    <w:rsid w:val="00A37AA9"/>
    <w:rsid w:val="00A37C07"/>
    <w:rsid w:val="00A4085B"/>
    <w:rsid w:val="00A4282A"/>
    <w:rsid w:val="00A4308C"/>
    <w:rsid w:val="00A4469B"/>
    <w:rsid w:val="00A44800"/>
    <w:rsid w:val="00A44C5E"/>
    <w:rsid w:val="00A468D2"/>
    <w:rsid w:val="00A46CC2"/>
    <w:rsid w:val="00A511CC"/>
    <w:rsid w:val="00A51293"/>
    <w:rsid w:val="00A549B3"/>
    <w:rsid w:val="00A56749"/>
    <w:rsid w:val="00A619B1"/>
    <w:rsid w:val="00A64ED9"/>
    <w:rsid w:val="00A657C2"/>
    <w:rsid w:val="00A666E9"/>
    <w:rsid w:val="00A668D2"/>
    <w:rsid w:val="00A66F41"/>
    <w:rsid w:val="00A6702B"/>
    <w:rsid w:val="00A70631"/>
    <w:rsid w:val="00A70AFB"/>
    <w:rsid w:val="00A72ED7"/>
    <w:rsid w:val="00A73D17"/>
    <w:rsid w:val="00A7642E"/>
    <w:rsid w:val="00A77797"/>
    <w:rsid w:val="00A8083F"/>
    <w:rsid w:val="00A84CE0"/>
    <w:rsid w:val="00A90D86"/>
    <w:rsid w:val="00A93103"/>
    <w:rsid w:val="00A956AA"/>
    <w:rsid w:val="00A96C87"/>
    <w:rsid w:val="00A9704E"/>
    <w:rsid w:val="00A973D8"/>
    <w:rsid w:val="00A97EE5"/>
    <w:rsid w:val="00AA0F2D"/>
    <w:rsid w:val="00AA1028"/>
    <w:rsid w:val="00AA2F83"/>
    <w:rsid w:val="00AA371F"/>
    <w:rsid w:val="00AA3E01"/>
    <w:rsid w:val="00AA690A"/>
    <w:rsid w:val="00AA7005"/>
    <w:rsid w:val="00AB46CD"/>
    <w:rsid w:val="00AB4A21"/>
    <w:rsid w:val="00AB4FB9"/>
    <w:rsid w:val="00AB6EE1"/>
    <w:rsid w:val="00AC05B3"/>
    <w:rsid w:val="00AC1940"/>
    <w:rsid w:val="00AC33A2"/>
    <w:rsid w:val="00AC39BA"/>
    <w:rsid w:val="00AC493F"/>
    <w:rsid w:val="00AD146F"/>
    <w:rsid w:val="00AD25A7"/>
    <w:rsid w:val="00AD3510"/>
    <w:rsid w:val="00AD38A7"/>
    <w:rsid w:val="00AD4502"/>
    <w:rsid w:val="00AD4E86"/>
    <w:rsid w:val="00AD57FD"/>
    <w:rsid w:val="00AE038E"/>
    <w:rsid w:val="00AE26B7"/>
    <w:rsid w:val="00AE65F1"/>
    <w:rsid w:val="00AE6BB4"/>
    <w:rsid w:val="00AE74AD"/>
    <w:rsid w:val="00AE779E"/>
    <w:rsid w:val="00AF007C"/>
    <w:rsid w:val="00AF0F65"/>
    <w:rsid w:val="00AF159C"/>
    <w:rsid w:val="00AF2640"/>
    <w:rsid w:val="00AF40D5"/>
    <w:rsid w:val="00AF76CF"/>
    <w:rsid w:val="00B01873"/>
    <w:rsid w:val="00B02A4B"/>
    <w:rsid w:val="00B03F1C"/>
    <w:rsid w:val="00B06045"/>
    <w:rsid w:val="00B0669C"/>
    <w:rsid w:val="00B10C40"/>
    <w:rsid w:val="00B13F67"/>
    <w:rsid w:val="00B15778"/>
    <w:rsid w:val="00B158A5"/>
    <w:rsid w:val="00B17253"/>
    <w:rsid w:val="00B209A0"/>
    <w:rsid w:val="00B20A86"/>
    <w:rsid w:val="00B22157"/>
    <w:rsid w:val="00B229ED"/>
    <w:rsid w:val="00B24193"/>
    <w:rsid w:val="00B31A41"/>
    <w:rsid w:val="00B31DB1"/>
    <w:rsid w:val="00B32881"/>
    <w:rsid w:val="00B3324C"/>
    <w:rsid w:val="00B34B24"/>
    <w:rsid w:val="00B36FA1"/>
    <w:rsid w:val="00B40199"/>
    <w:rsid w:val="00B43417"/>
    <w:rsid w:val="00B4497B"/>
    <w:rsid w:val="00B453B2"/>
    <w:rsid w:val="00B46EAA"/>
    <w:rsid w:val="00B470F9"/>
    <w:rsid w:val="00B502FF"/>
    <w:rsid w:val="00B50967"/>
    <w:rsid w:val="00B552CA"/>
    <w:rsid w:val="00B602A1"/>
    <w:rsid w:val="00B63134"/>
    <w:rsid w:val="00B661CE"/>
    <w:rsid w:val="00B67422"/>
    <w:rsid w:val="00B67FEF"/>
    <w:rsid w:val="00B70BD4"/>
    <w:rsid w:val="00B72BF7"/>
    <w:rsid w:val="00B73463"/>
    <w:rsid w:val="00B7419E"/>
    <w:rsid w:val="00B7492B"/>
    <w:rsid w:val="00B74C7D"/>
    <w:rsid w:val="00B75DBA"/>
    <w:rsid w:val="00B8010E"/>
    <w:rsid w:val="00B8213D"/>
    <w:rsid w:val="00B8375F"/>
    <w:rsid w:val="00B9016D"/>
    <w:rsid w:val="00B9085F"/>
    <w:rsid w:val="00B908C2"/>
    <w:rsid w:val="00B9289D"/>
    <w:rsid w:val="00B9359F"/>
    <w:rsid w:val="00B949E6"/>
    <w:rsid w:val="00B94E6E"/>
    <w:rsid w:val="00BA0739"/>
    <w:rsid w:val="00BA0F98"/>
    <w:rsid w:val="00BA1517"/>
    <w:rsid w:val="00BA2BD0"/>
    <w:rsid w:val="00BA67FD"/>
    <w:rsid w:val="00BA6B06"/>
    <w:rsid w:val="00BA7C48"/>
    <w:rsid w:val="00BB166D"/>
    <w:rsid w:val="00BB27A6"/>
    <w:rsid w:val="00BB2E2F"/>
    <w:rsid w:val="00BB3211"/>
    <w:rsid w:val="00BB7DC1"/>
    <w:rsid w:val="00BC1329"/>
    <w:rsid w:val="00BC27F6"/>
    <w:rsid w:val="00BC39F4"/>
    <w:rsid w:val="00BC5DA2"/>
    <w:rsid w:val="00BC613C"/>
    <w:rsid w:val="00BD21FE"/>
    <w:rsid w:val="00BD550A"/>
    <w:rsid w:val="00BD7EE1"/>
    <w:rsid w:val="00BE2219"/>
    <w:rsid w:val="00BE2E96"/>
    <w:rsid w:val="00BE32A4"/>
    <w:rsid w:val="00BE4061"/>
    <w:rsid w:val="00BE4A28"/>
    <w:rsid w:val="00BE5237"/>
    <w:rsid w:val="00BE5568"/>
    <w:rsid w:val="00BE6830"/>
    <w:rsid w:val="00BF1358"/>
    <w:rsid w:val="00BF3AAA"/>
    <w:rsid w:val="00BF3CB4"/>
    <w:rsid w:val="00BF4304"/>
    <w:rsid w:val="00BF6DEB"/>
    <w:rsid w:val="00BF762F"/>
    <w:rsid w:val="00C0106D"/>
    <w:rsid w:val="00C01940"/>
    <w:rsid w:val="00C01C33"/>
    <w:rsid w:val="00C02377"/>
    <w:rsid w:val="00C02961"/>
    <w:rsid w:val="00C06052"/>
    <w:rsid w:val="00C10EC5"/>
    <w:rsid w:val="00C133BE"/>
    <w:rsid w:val="00C15CBE"/>
    <w:rsid w:val="00C15EC7"/>
    <w:rsid w:val="00C16624"/>
    <w:rsid w:val="00C16E1C"/>
    <w:rsid w:val="00C2048E"/>
    <w:rsid w:val="00C21371"/>
    <w:rsid w:val="00C214AE"/>
    <w:rsid w:val="00C222B4"/>
    <w:rsid w:val="00C26204"/>
    <w:rsid w:val="00C31E26"/>
    <w:rsid w:val="00C352EA"/>
    <w:rsid w:val="00C35CF6"/>
    <w:rsid w:val="00C3799A"/>
    <w:rsid w:val="00C4205C"/>
    <w:rsid w:val="00C42E66"/>
    <w:rsid w:val="00C44498"/>
    <w:rsid w:val="00C47A15"/>
    <w:rsid w:val="00C50878"/>
    <w:rsid w:val="00C51D90"/>
    <w:rsid w:val="00C521CA"/>
    <w:rsid w:val="00C52B00"/>
    <w:rsid w:val="00C52E0B"/>
    <w:rsid w:val="00C533EC"/>
    <w:rsid w:val="00C53C85"/>
    <w:rsid w:val="00C5470E"/>
    <w:rsid w:val="00C55EFB"/>
    <w:rsid w:val="00C56585"/>
    <w:rsid w:val="00C56B3F"/>
    <w:rsid w:val="00C56E38"/>
    <w:rsid w:val="00C5717D"/>
    <w:rsid w:val="00C669B0"/>
    <w:rsid w:val="00C67273"/>
    <w:rsid w:val="00C67FFA"/>
    <w:rsid w:val="00C75F25"/>
    <w:rsid w:val="00C773D9"/>
    <w:rsid w:val="00C77654"/>
    <w:rsid w:val="00C805CB"/>
    <w:rsid w:val="00C80ACE"/>
    <w:rsid w:val="00C81162"/>
    <w:rsid w:val="00C815D3"/>
    <w:rsid w:val="00C82635"/>
    <w:rsid w:val="00C83666"/>
    <w:rsid w:val="00C868CF"/>
    <w:rsid w:val="00C870B5"/>
    <w:rsid w:val="00C915F9"/>
    <w:rsid w:val="00C91630"/>
    <w:rsid w:val="00C936F6"/>
    <w:rsid w:val="00C966EB"/>
    <w:rsid w:val="00CA04B1"/>
    <w:rsid w:val="00CA2DFC"/>
    <w:rsid w:val="00CA3289"/>
    <w:rsid w:val="00CA49ED"/>
    <w:rsid w:val="00CA660B"/>
    <w:rsid w:val="00CB03D4"/>
    <w:rsid w:val="00CB19CC"/>
    <w:rsid w:val="00CB2979"/>
    <w:rsid w:val="00CB2EDD"/>
    <w:rsid w:val="00CB486C"/>
    <w:rsid w:val="00CB507B"/>
    <w:rsid w:val="00CC1A7E"/>
    <w:rsid w:val="00CC1DAA"/>
    <w:rsid w:val="00CC35EF"/>
    <w:rsid w:val="00CC3D26"/>
    <w:rsid w:val="00CC43E3"/>
    <w:rsid w:val="00CC5048"/>
    <w:rsid w:val="00CC5C88"/>
    <w:rsid w:val="00CC5CC8"/>
    <w:rsid w:val="00CC5D7F"/>
    <w:rsid w:val="00CC5F44"/>
    <w:rsid w:val="00CC6246"/>
    <w:rsid w:val="00CD0E0C"/>
    <w:rsid w:val="00CD1A5B"/>
    <w:rsid w:val="00CD437E"/>
    <w:rsid w:val="00CD68C7"/>
    <w:rsid w:val="00CE10AB"/>
    <w:rsid w:val="00CE1450"/>
    <w:rsid w:val="00CE219B"/>
    <w:rsid w:val="00CE5E46"/>
    <w:rsid w:val="00CE6502"/>
    <w:rsid w:val="00CE71F0"/>
    <w:rsid w:val="00CF4024"/>
    <w:rsid w:val="00CF4A1D"/>
    <w:rsid w:val="00CF5AB2"/>
    <w:rsid w:val="00CF69BD"/>
    <w:rsid w:val="00CF746B"/>
    <w:rsid w:val="00D01F60"/>
    <w:rsid w:val="00D03FB3"/>
    <w:rsid w:val="00D04C58"/>
    <w:rsid w:val="00D06B94"/>
    <w:rsid w:val="00D07F87"/>
    <w:rsid w:val="00D113AB"/>
    <w:rsid w:val="00D13776"/>
    <w:rsid w:val="00D13EE8"/>
    <w:rsid w:val="00D14553"/>
    <w:rsid w:val="00D1463A"/>
    <w:rsid w:val="00D15DDD"/>
    <w:rsid w:val="00D16038"/>
    <w:rsid w:val="00D1624A"/>
    <w:rsid w:val="00D16B8E"/>
    <w:rsid w:val="00D16BEE"/>
    <w:rsid w:val="00D2138C"/>
    <w:rsid w:val="00D216A5"/>
    <w:rsid w:val="00D2576D"/>
    <w:rsid w:val="00D2697A"/>
    <w:rsid w:val="00D31339"/>
    <w:rsid w:val="00D31BD6"/>
    <w:rsid w:val="00D32A0B"/>
    <w:rsid w:val="00D336E3"/>
    <w:rsid w:val="00D347D9"/>
    <w:rsid w:val="00D357A6"/>
    <w:rsid w:val="00D36983"/>
    <w:rsid w:val="00D3700C"/>
    <w:rsid w:val="00D44330"/>
    <w:rsid w:val="00D458F0"/>
    <w:rsid w:val="00D466BA"/>
    <w:rsid w:val="00D50EBE"/>
    <w:rsid w:val="00D5665E"/>
    <w:rsid w:val="00D56B2F"/>
    <w:rsid w:val="00D6093C"/>
    <w:rsid w:val="00D6250E"/>
    <w:rsid w:val="00D63601"/>
    <w:rsid w:val="00D63A04"/>
    <w:rsid w:val="00D653B1"/>
    <w:rsid w:val="00D74295"/>
    <w:rsid w:val="00D74AE1"/>
    <w:rsid w:val="00D76642"/>
    <w:rsid w:val="00D76AE6"/>
    <w:rsid w:val="00D76B34"/>
    <w:rsid w:val="00D82317"/>
    <w:rsid w:val="00D825D7"/>
    <w:rsid w:val="00D827D8"/>
    <w:rsid w:val="00D85124"/>
    <w:rsid w:val="00D865A8"/>
    <w:rsid w:val="00D867AF"/>
    <w:rsid w:val="00D9007A"/>
    <w:rsid w:val="00D90391"/>
    <w:rsid w:val="00D90489"/>
    <w:rsid w:val="00D90F53"/>
    <w:rsid w:val="00D92C2D"/>
    <w:rsid w:val="00D93BB6"/>
    <w:rsid w:val="00D95BDA"/>
    <w:rsid w:val="00D96315"/>
    <w:rsid w:val="00D967BA"/>
    <w:rsid w:val="00DA0F4C"/>
    <w:rsid w:val="00DA17CD"/>
    <w:rsid w:val="00DA251A"/>
    <w:rsid w:val="00DA513B"/>
    <w:rsid w:val="00DA5637"/>
    <w:rsid w:val="00DA7DB4"/>
    <w:rsid w:val="00DB1764"/>
    <w:rsid w:val="00DB25B3"/>
    <w:rsid w:val="00DB32D5"/>
    <w:rsid w:val="00DB3929"/>
    <w:rsid w:val="00DB50E4"/>
    <w:rsid w:val="00DB6B95"/>
    <w:rsid w:val="00DC1F80"/>
    <w:rsid w:val="00DC24F9"/>
    <w:rsid w:val="00DC27EC"/>
    <w:rsid w:val="00DC48A5"/>
    <w:rsid w:val="00DC542F"/>
    <w:rsid w:val="00DC6D2F"/>
    <w:rsid w:val="00DD193A"/>
    <w:rsid w:val="00DD616C"/>
    <w:rsid w:val="00DD6B07"/>
    <w:rsid w:val="00DE0893"/>
    <w:rsid w:val="00DE2814"/>
    <w:rsid w:val="00DE308A"/>
    <w:rsid w:val="00DE365C"/>
    <w:rsid w:val="00DE4178"/>
    <w:rsid w:val="00DE4984"/>
    <w:rsid w:val="00DE54A7"/>
    <w:rsid w:val="00DE55D2"/>
    <w:rsid w:val="00DE7A0E"/>
    <w:rsid w:val="00DE7EC7"/>
    <w:rsid w:val="00DF005D"/>
    <w:rsid w:val="00DF2BDB"/>
    <w:rsid w:val="00DF2E96"/>
    <w:rsid w:val="00E0033B"/>
    <w:rsid w:val="00E01272"/>
    <w:rsid w:val="00E02A0A"/>
    <w:rsid w:val="00E0346F"/>
    <w:rsid w:val="00E03846"/>
    <w:rsid w:val="00E0429B"/>
    <w:rsid w:val="00E06BF8"/>
    <w:rsid w:val="00E115CD"/>
    <w:rsid w:val="00E14A4C"/>
    <w:rsid w:val="00E14AC9"/>
    <w:rsid w:val="00E17E33"/>
    <w:rsid w:val="00E20A7D"/>
    <w:rsid w:val="00E21568"/>
    <w:rsid w:val="00E23A02"/>
    <w:rsid w:val="00E257BA"/>
    <w:rsid w:val="00E27A2F"/>
    <w:rsid w:val="00E32993"/>
    <w:rsid w:val="00E341EE"/>
    <w:rsid w:val="00E34DF0"/>
    <w:rsid w:val="00E36A1E"/>
    <w:rsid w:val="00E37C30"/>
    <w:rsid w:val="00E40554"/>
    <w:rsid w:val="00E42319"/>
    <w:rsid w:val="00E42A94"/>
    <w:rsid w:val="00E4452A"/>
    <w:rsid w:val="00E44980"/>
    <w:rsid w:val="00E44BE8"/>
    <w:rsid w:val="00E458BF"/>
    <w:rsid w:val="00E45D3A"/>
    <w:rsid w:val="00E45D44"/>
    <w:rsid w:val="00E4622F"/>
    <w:rsid w:val="00E4733B"/>
    <w:rsid w:val="00E50D25"/>
    <w:rsid w:val="00E51AFE"/>
    <w:rsid w:val="00E53355"/>
    <w:rsid w:val="00E54C3B"/>
    <w:rsid w:val="00E56440"/>
    <w:rsid w:val="00E6120A"/>
    <w:rsid w:val="00E62FDD"/>
    <w:rsid w:val="00E64542"/>
    <w:rsid w:val="00E64B19"/>
    <w:rsid w:val="00E66368"/>
    <w:rsid w:val="00E67744"/>
    <w:rsid w:val="00E67A5C"/>
    <w:rsid w:val="00E706E7"/>
    <w:rsid w:val="00E70ECD"/>
    <w:rsid w:val="00E7204A"/>
    <w:rsid w:val="00E734BE"/>
    <w:rsid w:val="00E75F75"/>
    <w:rsid w:val="00E770F6"/>
    <w:rsid w:val="00E80BD8"/>
    <w:rsid w:val="00E81731"/>
    <w:rsid w:val="00E81AA0"/>
    <w:rsid w:val="00E84229"/>
    <w:rsid w:val="00E843B3"/>
    <w:rsid w:val="00E86D30"/>
    <w:rsid w:val="00E90E4E"/>
    <w:rsid w:val="00E92F1E"/>
    <w:rsid w:val="00E9342B"/>
    <w:rsid w:val="00E9391E"/>
    <w:rsid w:val="00E9784F"/>
    <w:rsid w:val="00EA09A5"/>
    <w:rsid w:val="00EA1052"/>
    <w:rsid w:val="00EA218F"/>
    <w:rsid w:val="00EA3C9B"/>
    <w:rsid w:val="00EA4F29"/>
    <w:rsid w:val="00EA5F83"/>
    <w:rsid w:val="00EA668C"/>
    <w:rsid w:val="00EA6F9D"/>
    <w:rsid w:val="00EB4FEF"/>
    <w:rsid w:val="00EB5B83"/>
    <w:rsid w:val="00EB6F3C"/>
    <w:rsid w:val="00EC1E2C"/>
    <w:rsid w:val="00EC1E6B"/>
    <w:rsid w:val="00EC5DCB"/>
    <w:rsid w:val="00EC6CB6"/>
    <w:rsid w:val="00ED030E"/>
    <w:rsid w:val="00ED1C7D"/>
    <w:rsid w:val="00ED20F2"/>
    <w:rsid w:val="00ED2A8D"/>
    <w:rsid w:val="00ED358A"/>
    <w:rsid w:val="00EE0E41"/>
    <w:rsid w:val="00EE1F49"/>
    <w:rsid w:val="00EE54CB"/>
    <w:rsid w:val="00EE6A9C"/>
    <w:rsid w:val="00EF1C54"/>
    <w:rsid w:val="00EF23C8"/>
    <w:rsid w:val="00EF319F"/>
    <w:rsid w:val="00EF404B"/>
    <w:rsid w:val="00EF4641"/>
    <w:rsid w:val="00EF7AB3"/>
    <w:rsid w:val="00F00376"/>
    <w:rsid w:val="00F02F9B"/>
    <w:rsid w:val="00F044B7"/>
    <w:rsid w:val="00F10209"/>
    <w:rsid w:val="00F10F14"/>
    <w:rsid w:val="00F13B18"/>
    <w:rsid w:val="00F15682"/>
    <w:rsid w:val="00F157E2"/>
    <w:rsid w:val="00F17027"/>
    <w:rsid w:val="00F211ED"/>
    <w:rsid w:val="00F2297C"/>
    <w:rsid w:val="00F24469"/>
    <w:rsid w:val="00F24870"/>
    <w:rsid w:val="00F30BE6"/>
    <w:rsid w:val="00F30D98"/>
    <w:rsid w:val="00F34805"/>
    <w:rsid w:val="00F35F08"/>
    <w:rsid w:val="00F41744"/>
    <w:rsid w:val="00F41C52"/>
    <w:rsid w:val="00F42554"/>
    <w:rsid w:val="00F42E6B"/>
    <w:rsid w:val="00F45A11"/>
    <w:rsid w:val="00F471C7"/>
    <w:rsid w:val="00F473AB"/>
    <w:rsid w:val="00F47875"/>
    <w:rsid w:val="00F517E3"/>
    <w:rsid w:val="00F527AC"/>
    <w:rsid w:val="00F52816"/>
    <w:rsid w:val="00F54B6D"/>
    <w:rsid w:val="00F553BE"/>
    <w:rsid w:val="00F553F1"/>
    <w:rsid w:val="00F568CC"/>
    <w:rsid w:val="00F61D83"/>
    <w:rsid w:val="00F624AA"/>
    <w:rsid w:val="00F62F98"/>
    <w:rsid w:val="00F64B31"/>
    <w:rsid w:val="00F651F0"/>
    <w:rsid w:val="00F65DD1"/>
    <w:rsid w:val="00F70611"/>
    <w:rsid w:val="00F70684"/>
    <w:rsid w:val="00F707B3"/>
    <w:rsid w:val="00F71135"/>
    <w:rsid w:val="00F71F93"/>
    <w:rsid w:val="00F73437"/>
    <w:rsid w:val="00F73BFC"/>
    <w:rsid w:val="00F74115"/>
    <w:rsid w:val="00F77615"/>
    <w:rsid w:val="00F850F6"/>
    <w:rsid w:val="00F865D3"/>
    <w:rsid w:val="00F90461"/>
    <w:rsid w:val="00F92B40"/>
    <w:rsid w:val="00F92F2E"/>
    <w:rsid w:val="00F966E2"/>
    <w:rsid w:val="00F972B9"/>
    <w:rsid w:val="00FA5260"/>
    <w:rsid w:val="00FB0B7C"/>
    <w:rsid w:val="00FB16A8"/>
    <w:rsid w:val="00FB18CC"/>
    <w:rsid w:val="00FB1C15"/>
    <w:rsid w:val="00FB38C7"/>
    <w:rsid w:val="00FB3CC6"/>
    <w:rsid w:val="00FB51A6"/>
    <w:rsid w:val="00FB59E4"/>
    <w:rsid w:val="00FC2783"/>
    <w:rsid w:val="00FC3573"/>
    <w:rsid w:val="00FC378B"/>
    <w:rsid w:val="00FC3977"/>
    <w:rsid w:val="00FC3BF5"/>
    <w:rsid w:val="00FD22EB"/>
    <w:rsid w:val="00FD2F16"/>
    <w:rsid w:val="00FD47B9"/>
    <w:rsid w:val="00FD5561"/>
    <w:rsid w:val="00FD5F6B"/>
    <w:rsid w:val="00FD6065"/>
    <w:rsid w:val="00FE2058"/>
    <w:rsid w:val="00FE2D25"/>
    <w:rsid w:val="00FE353C"/>
    <w:rsid w:val="00FE36CA"/>
    <w:rsid w:val="00FF6538"/>
    <w:rsid w:val="00FF6CE4"/>
    <w:rsid w:val="00FF6D7F"/>
    <w:rsid w:val="00FF7E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uiPriority w:val="99"/>
    <w:qFormat/>
    <w:rsid w:val="00B32881"/>
    <w:pPr>
      <w:keepNext/>
      <w:keepLines/>
      <w:numPr>
        <w:numId w:val="24"/>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Heading1"/>
    <w:next w:val="Heading2separationline"/>
    <w:link w:val="Heading2Char"/>
    <w:autoRedefine/>
    <w:uiPriority w:val="99"/>
    <w:qFormat/>
    <w:rsid w:val="00287CE1"/>
    <w:pPr>
      <w:keepNext w:val="0"/>
      <w:keepLines w:val="0"/>
      <w:numPr>
        <w:ilvl w:val="1"/>
      </w:numPr>
      <w:spacing w:before="120" w:line="240" w:lineRule="auto"/>
      <w:outlineLvl w:val="1"/>
    </w:pPr>
    <w:rPr>
      <w:caps w:val="0"/>
    </w:rPr>
  </w:style>
  <w:style w:type="paragraph" w:styleId="Heading3">
    <w:name w:val="heading 3"/>
    <w:basedOn w:val="Normal"/>
    <w:next w:val="BodyText"/>
    <w:link w:val="Heading3Char"/>
    <w:autoRedefine/>
    <w:uiPriority w:val="99"/>
    <w:qFormat/>
    <w:rsid w:val="0038528A"/>
    <w:pPr>
      <w:keepNext/>
      <w:keepLines/>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uiPriority w:val="99"/>
    <w:rsid w:val="00E81AA0"/>
    <w:pPr>
      <w:spacing w:after="0" w:line="240" w:lineRule="exact"/>
    </w:pPr>
    <w:rPr>
      <w:sz w:val="20"/>
      <w:lang w:val="en-GB"/>
    </w:rPr>
  </w:style>
  <w:style w:type="character" w:customStyle="1" w:styleId="FooterChar">
    <w:name w:val="Footer Char"/>
    <w:basedOn w:val="DefaultParagraphFont"/>
    <w:link w:val="Footer"/>
    <w:uiPriority w:val="99"/>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9"/>
    <w:rsid w:val="00B32881"/>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uiPriority w:val="99"/>
    <w:rsid w:val="00287CE1"/>
    <w:rPr>
      <w:rFonts w:asciiTheme="majorHAnsi" w:eastAsiaTheme="majorEastAsia" w:hAnsiTheme="majorHAnsi" w:cstheme="majorBidi"/>
      <w:b/>
      <w:bCs/>
      <w:color w:val="00AFAA"/>
      <w:sz w:val="28"/>
      <w:szCs w:val="24"/>
      <w:lang w:val="en-GB" w:eastAsia="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67273"/>
    <w:pPr>
      <w:numPr>
        <w:numId w:val="6"/>
      </w:numPr>
      <w:spacing w:after="120"/>
    </w:pPr>
    <w:rPr>
      <w:color w:val="000000" w:themeColor="text1"/>
      <w:sz w:val="22"/>
      <w:szCs w:val="3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9085F"/>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5D54BB"/>
    <w:pPr>
      <w:tabs>
        <w:tab w:val="right" w:leader="dot" w:pos="9781"/>
      </w:tabs>
      <w:spacing w:after="60"/>
      <w:ind w:left="1134"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uiPriority w:val="99"/>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uiPriority w:val="99"/>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iPriority w:val="99"/>
    <w:unhideWhenUsed/>
    <w:rsid w:val="00E81AA0"/>
    <w:rPr>
      <w:noProof w:val="0"/>
      <w:sz w:val="18"/>
      <w:szCs w:val="18"/>
      <w:lang w:val="en-GB"/>
    </w:rPr>
  </w:style>
  <w:style w:type="paragraph" w:styleId="CommentText">
    <w:name w:val="annotation text"/>
    <w:basedOn w:val="Normal"/>
    <w:link w:val="CommentTextChar"/>
    <w:uiPriority w:val="99"/>
    <w:unhideWhenUsed/>
    <w:rsid w:val="00524518"/>
  </w:style>
  <w:style w:type="character" w:customStyle="1" w:styleId="CommentTextChar">
    <w:name w:val="Comment Text Char"/>
    <w:basedOn w:val="DefaultParagraphFont"/>
    <w:link w:val="CommentText"/>
    <w:uiPriority w:val="99"/>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iPriority w:val="99"/>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uiPriority w:val="99"/>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ind w:left="992" w:hanging="992"/>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uiPriority w:val="99"/>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uiPriority w:val="99"/>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ind w:left="1843"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19"/>
      </w:numPr>
      <w:spacing w:after="120"/>
      <w:jc w:val="both"/>
    </w:pPr>
    <w:rPr>
      <w:rFonts w:eastAsia="Times New Roman"/>
      <w:sz w:val="22"/>
      <w:szCs w:val="20"/>
    </w:rPr>
  </w:style>
  <w:style w:type="paragraph" w:customStyle="1" w:styleId="Lista">
    <w:name w:val="List a"/>
    <w:basedOn w:val="Normal"/>
    <w:qFormat/>
    <w:rsid w:val="00C52B00"/>
    <w:pPr>
      <w:numPr>
        <w:ilvl w:val="1"/>
        <w:numId w:val="19"/>
      </w:numPr>
      <w:spacing w:after="120"/>
      <w:jc w:val="both"/>
    </w:pPr>
    <w:rPr>
      <w:rFonts w:eastAsia="Times New Roman"/>
      <w:szCs w:val="20"/>
    </w:rPr>
  </w:style>
  <w:style w:type="paragraph" w:customStyle="1" w:styleId="Listi">
    <w:name w:val="List i"/>
    <w:basedOn w:val="Normal"/>
    <w:qFormat/>
    <w:rsid w:val="00C52B00"/>
    <w:pPr>
      <w:numPr>
        <w:ilvl w:val="2"/>
        <w:numId w:val="19"/>
      </w:numPr>
      <w:spacing w:after="120"/>
    </w:pPr>
    <w:rPr>
      <w:sz w:val="20"/>
    </w:rPr>
  </w:style>
  <w:style w:type="paragraph" w:customStyle="1" w:styleId="List1text">
    <w:name w:val="List 1 text"/>
    <w:basedOn w:val="Normal"/>
    <w:uiPriority w:val="99"/>
    <w:qFormat/>
    <w:rsid w:val="009A5E86"/>
    <w:pPr>
      <w:spacing w:after="120"/>
      <w:ind w:left="567"/>
      <w:jc w:val="both"/>
    </w:pPr>
    <w:rPr>
      <w:rFonts w:eastAsia="Times New Roman"/>
      <w:sz w:val="22"/>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uiPriority w:val="99"/>
    <w:rsid w:val="00E81AA0"/>
    <w:rPr>
      <w:rFonts w:asciiTheme="minorHAnsi" w:hAnsiTheme="minorHAnsi"/>
      <w:sz w:val="15"/>
    </w:rPr>
  </w:style>
  <w:style w:type="paragraph" w:customStyle="1" w:styleId="Part">
    <w:name w:val="Part"/>
    <w:basedOn w:val="Normal"/>
    <w:next w:val="Heading1"/>
    <w:qFormat/>
    <w:rsid w:val="00A973D8"/>
    <w:pPr>
      <w:numPr>
        <w:numId w:val="15"/>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7"/>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E45D44"/>
    <w:pPr>
      <w:numPr>
        <w:numId w:val="20"/>
      </w:numPr>
      <w:spacing w:after="120"/>
    </w:pPr>
    <w:rPr>
      <w:rFonts w:eastAsia="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E45D44"/>
    <w:pPr>
      <w:spacing w:after="60"/>
      <w:ind w:left="1418" w:hanging="1418"/>
    </w:pPr>
    <w:rPr>
      <w:sz w:val="22"/>
    </w:rPr>
  </w:style>
  <w:style w:type="paragraph" w:customStyle="1" w:styleId="TableList11">
    <w:name w:val="Table List 11"/>
    <w:basedOn w:val="List1"/>
    <w:rsid w:val="00321D25"/>
    <w:pPr>
      <w:numPr>
        <w:numId w:val="18"/>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6"/>
      </w:numPr>
      <w:contextualSpacing/>
    </w:pPr>
  </w:style>
  <w:style w:type="paragraph" w:customStyle="1" w:styleId="AnnexTable">
    <w:name w:val="Annex Table"/>
    <w:basedOn w:val="Normal"/>
    <w:next w:val="Normal"/>
    <w:uiPriority w:val="99"/>
    <w:rsid w:val="00D90489"/>
    <w:pPr>
      <w:numPr>
        <w:numId w:val="21"/>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34"/>
    <w:qFormat/>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uiPriority w:val="99"/>
    <w:qFormat/>
    <w:rsid w:val="00F211ED"/>
    <w:pPr>
      <w:numPr>
        <w:numId w:val="22"/>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3"/>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paragraph" w:styleId="BodyText3">
    <w:name w:val="Body Text 3"/>
    <w:basedOn w:val="Normal"/>
    <w:link w:val="BodyText3Char"/>
    <w:uiPriority w:val="99"/>
    <w:rsid w:val="00BB166D"/>
    <w:pPr>
      <w:spacing w:after="120"/>
    </w:pPr>
    <w:rPr>
      <w:rFonts w:ascii="Arial" w:eastAsia="Times New Roman" w:hAnsi="Arial"/>
      <w:sz w:val="16"/>
      <w:szCs w:val="16"/>
      <w:lang w:eastAsia="en-US"/>
    </w:rPr>
  </w:style>
  <w:style w:type="character" w:customStyle="1" w:styleId="BodyText3Char">
    <w:name w:val="Body Text 3 Char"/>
    <w:basedOn w:val="DefaultParagraphFont"/>
    <w:link w:val="BodyText3"/>
    <w:uiPriority w:val="99"/>
    <w:rsid w:val="00BB166D"/>
    <w:rPr>
      <w:rFonts w:ascii="Arial" w:eastAsia="Times New Roman" w:hAnsi="Arial" w:cs="Times New Roman"/>
      <w:sz w:val="16"/>
      <w:szCs w:val="16"/>
      <w:lang w:val="en-GB"/>
    </w:rPr>
  </w:style>
  <w:style w:type="numbering" w:customStyle="1" w:styleId="Formatmall4">
    <w:name w:val="Formatmall4"/>
    <w:uiPriority w:val="99"/>
    <w:rsid w:val="002949EA"/>
    <w:pPr>
      <w:numPr>
        <w:numId w:val="25"/>
      </w:numPr>
    </w:pPr>
  </w:style>
  <w:style w:type="paragraph" w:customStyle="1" w:styleId="AnnexHead1">
    <w:name w:val="Annex Head 1"/>
    <w:basedOn w:val="Normal"/>
    <w:next w:val="Normal"/>
    <w:uiPriority w:val="99"/>
    <w:rsid w:val="003F58F1"/>
    <w:pPr>
      <w:numPr>
        <w:numId w:val="26"/>
      </w:numPr>
      <w:tabs>
        <w:tab w:val="left" w:pos="567"/>
      </w:tabs>
      <w:spacing w:before="120" w:after="240"/>
    </w:pPr>
    <w:rPr>
      <w:rFonts w:ascii="Arial" w:eastAsia="Times New Roman" w:hAnsi="Arial"/>
      <w:b/>
      <w:caps/>
      <w:sz w:val="22"/>
      <w:lang w:eastAsia="en-US"/>
    </w:rPr>
  </w:style>
  <w:style w:type="paragraph" w:customStyle="1" w:styleId="AnnexHead2">
    <w:name w:val="Annex Head 2"/>
    <w:basedOn w:val="Normal"/>
    <w:next w:val="Normal"/>
    <w:uiPriority w:val="99"/>
    <w:rsid w:val="003F58F1"/>
    <w:pPr>
      <w:numPr>
        <w:ilvl w:val="1"/>
        <w:numId w:val="26"/>
      </w:numPr>
      <w:spacing w:before="120" w:after="120"/>
      <w:ind w:left="851" w:hanging="851"/>
    </w:pPr>
    <w:rPr>
      <w:rFonts w:ascii="Arial" w:eastAsia="Times New Roman" w:hAnsi="Arial"/>
      <w:sz w:val="22"/>
      <w:lang w:val="fr-FR" w:eastAsia="en-US"/>
    </w:rPr>
  </w:style>
  <w:style w:type="paragraph" w:customStyle="1" w:styleId="AnnexHead3">
    <w:name w:val="Annex Head 3"/>
    <w:basedOn w:val="Normal"/>
    <w:next w:val="Normal"/>
    <w:uiPriority w:val="99"/>
    <w:rsid w:val="003F58F1"/>
    <w:pPr>
      <w:numPr>
        <w:ilvl w:val="2"/>
        <w:numId w:val="26"/>
      </w:numPr>
    </w:pPr>
    <w:rPr>
      <w:rFonts w:ascii="Times New Roman" w:eastAsia="Times New Roman" w:hAnsi="Times New Roman"/>
      <w:b/>
      <w:sz w:val="24"/>
      <w:lang w:eastAsia="en-US"/>
    </w:rPr>
  </w:style>
  <w:style w:type="paragraph" w:customStyle="1" w:styleId="AnnexHead4">
    <w:name w:val="Annex Head 4"/>
    <w:basedOn w:val="Normal"/>
    <w:next w:val="Normal"/>
    <w:uiPriority w:val="99"/>
    <w:rsid w:val="003F58F1"/>
    <w:pPr>
      <w:numPr>
        <w:ilvl w:val="3"/>
        <w:numId w:val="26"/>
      </w:numPr>
    </w:pPr>
    <w:rPr>
      <w:rFonts w:ascii="Times New Roman" w:eastAsia="Times New Roman" w:hAnsi="Times New Roman"/>
      <w:sz w:val="24"/>
      <w:lang w:eastAsia="en-US"/>
    </w:rPr>
  </w:style>
  <w:style w:type="paragraph" w:styleId="Index1">
    <w:name w:val="index 1"/>
    <w:basedOn w:val="Normal"/>
    <w:next w:val="Normal"/>
    <w:autoRedefine/>
    <w:uiPriority w:val="99"/>
    <w:rsid w:val="00E80BD8"/>
    <w:pPr>
      <w:tabs>
        <w:tab w:val="left" w:pos="794"/>
        <w:tab w:val="left" w:pos="1191"/>
        <w:tab w:val="left" w:pos="1588"/>
        <w:tab w:val="left" w:pos="1985"/>
      </w:tabs>
      <w:overflowPunct w:val="0"/>
      <w:autoSpaceDE w:val="0"/>
      <w:autoSpaceDN w:val="0"/>
      <w:adjustRightInd w:val="0"/>
      <w:spacing w:before="120"/>
      <w:textAlignment w:val="baseline"/>
    </w:pPr>
    <w:rPr>
      <w:rFonts w:ascii="Arial" w:eastAsia="Times New Roman" w:hAnsi="Arial"/>
      <w:sz w:val="22"/>
      <w:lang w:eastAsia="de-DE"/>
    </w:rPr>
  </w:style>
  <w:style w:type="paragraph" w:styleId="Revision">
    <w:name w:val="Revision"/>
    <w:hidden/>
    <w:uiPriority w:val="99"/>
    <w:semiHidden/>
    <w:rsid w:val="00921054"/>
    <w:pPr>
      <w:spacing w:after="0" w:line="240" w:lineRule="auto"/>
    </w:pPr>
    <w:rPr>
      <w:rFonts w:cs="Times New Roman"/>
      <w:sz w:val="18"/>
      <w:szCs w:val="24"/>
      <w:lang w:val="en-GB" w:eastAsia="en-GB"/>
    </w:rPr>
  </w:style>
  <w:style w:type="character" w:styleId="UnresolvedMention">
    <w:name w:val="Unresolved Mention"/>
    <w:basedOn w:val="DefaultParagraphFont"/>
    <w:uiPriority w:val="99"/>
    <w:semiHidden/>
    <w:unhideWhenUsed/>
    <w:rsid w:val="008F50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415035">
      <w:bodyDiv w:val="1"/>
      <w:marLeft w:val="0"/>
      <w:marRight w:val="0"/>
      <w:marTop w:val="0"/>
      <w:marBottom w:val="0"/>
      <w:divBdr>
        <w:top w:val="none" w:sz="0" w:space="0" w:color="auto"/>
        <w:left w:val="none" w:sz="0" w:space="0" w:color="auto"/>
        <w:bottom w:val="none" w:sz="0" w:space="0" w:color="auto"/>
        <w:right w:val="none" w:sz="0" w:space="0" w:color="auto"/>
      </w:divBdr>
    </w:div>
    <w:div w:id="870874980">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1548A0-3AAC-4FB5-A7CE-9F4492D594EE}">
  <ds:schemaRefs>
    <ds:schemaRef ds:uri="http://schemas.openxmlformats.org/officeDocument/2006/bibliography"/>
  </ds:schemaRefs>
</ds:datastoreItem>
</file>

<file path=customXml/itemProps2.xml><?xml version="1.0" encoding="utf-8"?>
<ds:datastoreItem xmlns:ds="http://schemas.openxmlformats.org/officeDocument/2006/customXml" ds:itemID="{6266947C-DE76-4065-8D64-D03A200757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BA480D-880F-4102-B802-6F43D13909D8}">
  <ds:schemaRefs>
    <ds:schemaRef ds:uri="http://schemas.microsoft.com/sharepoint/v3/contenttype/forms"/>
  </ds:schemaRefs>
</ds:datastoreItem>
</file>

<file path=customXml/itemProps4.xml><?xml version="1.0" encoding="utf-8"?>
<ds:datastoreItem xmlns:ds="http://schemas.openxmlformats.org/officeDocument/2006/customXml" ds:itemID="{EB131368-32F1-4E2B-8356-9B09964103B6}"/>
</file>

<file path=docProps/app.xml><?xml version="1.0" encoding="utf-8"?>
<Properties xmlns="http://schemas.openxmlformats.org/officeDocument/2006/extended-properties" xmlns:vt="http://schemas.openxmlformats.org/officeDocument/2006/docPropsVTypes">
  <Template>Normal</Template>
  <TotalTime>1087</TotalTime>
  <Pages>23</Pages>
  <Words>6363</Words>
  <Characters>36273</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42551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seamus.doyle@iala-aism.org</dc:creator>
  <cp:keywords/>
  <dc:description/>
  <cp:lastModifiedBy>Jillian Carson-Jackson</cp:lastModifiedBy>
  <cp:revision>69</cp:revision>
  <cp:lastPrinted>2019-04-16T09:40:00Z</cp:lastPrinted>
  <dcterms:created xsi:type="dcterms:W3CDTF">2024-02-12T00:27:00Z</dcterms:created>
  <dcterms:modified xsi:type="dcterms:W3CDTF">2024-02-13T09:37:00Z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7391100</vt:r8>
  </property>
</Properties>
</file>